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6C562E0" w14:textId="74888215" w:rsidR="008E0A52" w:rsidRPr="003E2BA5" w:rsidRDefault="003C45CD" w:rsidP="003C45CD">
      <w:pPr>
        <w:pStyle w:val="Nagwek8"/>
        <w:pBdr>
          <w:bottom w:val="single" w:sz="4" w:space="1" w:color="000000"/>
        </w:pBdr>
        <w:jc w:val="both"/>
        <w:rPr>
          <w:rFonts w:asciiTheme="minorHAnsi" w:hAnsiTheme="minorHAnsi" w:cstheme="minorHAnsi"/>
          <w:b/>
          <w:sz w:val="22"/>
          <w:szCs w:val="22"/>
          <w:u w:val="single"/>
        </w:rPr>
      </w:pPr>
      <w:r w:rsidRPr="003E2BA5">
        <w:rPr>
          <w:rFonts w:asciiTheme="minorHAnsi" w:hAnsiTheme="minorHAnsi" w:cstheme="minorHAnsi"/>
          <w:b/>
          <w:sz w:val="22"/>
          <w:szCs w:val="22"/>
          <w:u w:val="single"/>
        </w:rPr>
        <w:t xml:space="preserve">Nr </w:t>
      </w:r>
      <w:r w:rsidR="00311EBB">
        <w:rPr>
          <w:rFonts w:asciiTheme="minorHAnsi" w:hAnsiTheme="minorHAnsi" w:cstheme="minorHAnsi"/>
          <w:b/>
          <w:sz w:val="22"/>
          <w:szCs w:val="22"/>
          <w:u w:val="single"/>
        </w:rPr>
        <w:t>sprawy</w:t>
      </w:r>
      <w:r w:rsidRPr="003E2BA5">
        <w:rPr>
          <w:rFonts w:asciiTheme="minorHAnsi" w:hAnsiTheme="minorHAnsi" w:cstheme="minorHAnsi"/>
          <w:b/>
          <w:sz w:val="22"/>
          <w:szCs w:val="22"/>
          <w:u w:val="single"/>
        </w:rPr>
        <w:t>:</w:t>
      </w:r>
      <w:r w:rsidR="00671D6A" w:rsidRPr="003E2BA5">
        <w:rPr>
          <w:rFonts w:asciiTheme="minorHAnsi" w:hAnsiTheme="minorHAnsi" w:cstheme="minorHAnsi"/>
          <w:b/>
          <w:sz w:val="22"/>
          <w:szCs w:val="22"/>
          <w:u w:val="single"/>
        </w:rPr>
        <w:t xml:space="preserve"> </w:t>
      </w:r>
      <w:r w:rsidR="00955996" w:rsidRPr="00955996">
        <w:rPr>
          <w:rFonts w:asciiTheme="minorHAnsi" w:hAnsiTheme="minorHAnsi" w:cstheme="minorHAnsi"/>
          <w:b/>
          <w:sz w:val="22"/>
          <w:szCs w:val="22"/>
          <w:u w:val="single"/>
        </w:rPr>
        <w:t>ZP.271.1.04.2026</w:t>
      </w:r>
      <w:r w:rsidRPr="003E2BA5">
        <w:rPr>
          <w:rFonts w:asciiTheme="minorHAnsi" w:hAnsiTheme="minorHAnsi" w:cstheme="minorHAnsi"/>
          <w:b/>
          <w:sz w:val="22"/>
          <w:szCs w:val="22"/>
          <w:u w:val="single"/>
        </w:rPr>
        <w:tab/>
      </w:r>
      <w:r w:rsidRPr="003E2BA5">
        <w:rPr>
          <w:rFonts w:asciiTheme="minorHAnsi" w:hAnsiTheme="minorHAnsi" w:cstheme="minorHAnsi"/>
          <w:b/>
          <w:sz w:val="22"/>
          <w:szCs w:val="22"/>
          <w:u w:val="single"/>
        </w:rPr>
        <w:tab/>
      </w:r>
      <w:r w:rsidRPr="003E2BA5">
        <w:rPr>
          <w:rFonts w:asciiTheme="minorHAnsi" w:hAnsiTheme="minorHAnsi" w:cstheme="minorHAnsi"/>
          <w:b/>
          <w:sz w:val="22"/>
          <w:szCs w:val="22"/>
          <w:u w:val="single"/>
        </w:rPr>
        <w:tab/>
      </w:r>
      <w:r w:rsidRPr="003E2BA5">
        <w:rPr>
          <w:rFonts w:asciiTheme="minorHAnsi" w:hAnsiTheme="minorHAnsi" w:cstheme="minorHAnsi"/>
          <w:b/>
          <w:sz w:val="22"/>
          <w:szCs w:val="22"/>
          <w:u w:val="single"/>
        </w:rPr>
        <w:tab/>
      </w:r>
      <w:r w:rsidR="003D0365">
        <w:rPr>
          <w:rFonts w:asciiTheme="minorHAnsi" w:hAnsiTheme="minorHAnsi" w:cstheme="minorHAnsi"/>
          <w:b/>
          <w:sz w:val="22"/>
          <w:szCs w:val="22"/>
          <w:u w:val="single"/>
        </w:rPr>
        <w:tab/>
      </w:r>
      <w:r w:rsidR="003D0365">
        <w:rPr>
          <w:rFonts w:asciiTheme="minorHAnsi" w:hAnsiTheme="minorHAnsi" w:cstheme="minorHAnsi"/>
          <w:b/>
          <w:sz w:val="22"/>
          <w:szCs w:val="22"/>
          <w:u w:val="single"/>
        </w:rPr>
        <w:tab/>
      </w:r>
      <w:r w:rsidR="00981C11" w:rsidRPr="00C1458F">
        <w:rPr>
          <w:rFonts w:asciiTheme="minorHAnsi" w:hAnsiTheme="minorHAnsi" w:cstheme="minorHAnsi"/>
          <w:b/>
          <w:i w:val="0"/>
          <w:iCs w:val="0"/>
          <w:sz w:val="22"/>
          <w:szCs w:val="22"/>
        </w:rPr>
        <w:t>Załącznik nr</w:t>
      </w:r>
      <w:r w:rsidR="007A3102" w:rsidRPr="00C1458F">
        <w:rPr>
          <w:rFonts w:asciiTheme="minorHAnsi" w:hAnsiTheme="minorHAnsi" w:cstheme="minorHAnsi"/>
          <w:b/>
          <w:i w:val="0"/>
          <w:iCs w:val="0"/>
          <w:sz w:val="22"/>
          <w:szCs w:val="22"/>
        </w:rPr>
        <w:t xml:space="preserve"> </w:t>
      </w:r>
      <w:r w:rsidR="00311EBB" w:rsidRPr="00C1458F">
        <w:rPr>
          <w:rFonts w:asciiTheme="minorHAnsi" w:hAnsiTheme="minorHAnsi" w:cstheme="minorHAnsi"/>
          <w:b/>
          <w:i w:val="0"/>
          <w:iCs w:val="0"/>
          <w:sz w:val="22"/>
          <w:szCs w:val="22"/>
        </w:rPr>
        <w:t xml:space="preserve">6 </w:t>
      </w:r>
      <w:r w:rsidR="00892627" w:rsidRPr="00C1458F">
        <w:rPr>
          <w:rFonts w:asciiTheme="minorHAnsi" w:hAnsiTheme="minorHAnsi" w:cstheme="minorHAnsi"/>
          <w:b/>
          <w:i w:val="0"/>
          <w:iCs w:val="0"/>
          <w:sz w:val="22"/>
          <w:szCs w:val="22"/>
        </w:rPr>
        <w:t>do SWZ</w:t>
      </w:r>
      <w:r w:rsidRPr="003E2BA5">
        <w:rPr>
          <w:rFonts w:asciiTheme="minorHAnsi" w:hAnsiTheme="minorHAnsi" w:cstheme="minorHAnsi"/>
          <w:b/>
          <w:sz w:val="22"/>
          <w:szCs w:val="22"/>
          <w:u w:val="single"/>
        </w:rPr>
        <w:t xml:space="preserve"> </w:t>
      </w:r>
    </w:p>
    <w:p w14:paraId="7D6F037D" w14:textId="77777777" w:rsidR="008E0A52" w:rsidRPr="003E2BA5" w:rsidRDefault="008E0A52">
      <w:pPr>
        <w:jc w:val="center"/>
        <w:rPr>
          <w:rFonts w:asciiTheme="minorHAnsi" w:hAnsiTheme="minorHAnsi" w:cstheme="minorHAnsi"/>
          <w:b/>
          <w:color w:val="000000"/>
          <w:sz w:val="22"/>
          <w:szCs w:val="22"/>
        </w:rPr>
      </w:pPr>
    </w:p>
    <w:p w14:paraId="26E5C3A1" w14:textId="77777777" w:rsidR="001C0F49" w:rsidRPr="003E2BA5" w:rsidRDefault="001C0F49" w:rsidP="001C0F49">
      <w:pPr>
        <w:jc w:val="center"/>
        <w:rPr>
          <w:rFonts w:asciiTheme="minorHAnsi" w:hAnsiTheme="minorHAnsi" w:cstheme="minorHAnsi"/>
          <w:b/>
          <w:sz w:val="22"/>
          <w:szCs w:val="22"/>
        </w:rPr>
      </w:pPr>
      <w:r w:rsidRPr="003E2BA5">
        <w:rPr>
          <w:rFonts w:asciiTheme="minorHAnsi" w:hAnsiTheme="minorHAnsi" w:cstheme="minorHAnsi"/>
          <w:b/>
          <w:sz w:val="22"/>
          <w:szCs w:val="22"/>
        </w:rPr>
        <w:t>OPIS PRZEDMIOTU ZAMÓWIENIA</w:t>
      </w:r>
    </w:p>
    <w:p w14:paraId="578EBCA5" w14:textId="77777777" w:rsidR="001C0F49" w:rsidRPr="003E2BA5" w:rsidRDefault="001C0F49" w:rsidP="001C0F49">
      <w:pPr>
        <w:jc w:val="both"/>
        <w:rPr>
          <w:rFonts w:asciiTheme="minorHAnsi" w:hAnsiTheme="minorHAnsi" w:cstheme="minorHAnsi"/>
          <w:b/>
          <w:sz w:val="22"/>
          <w:szCs w:val="22"/>
        </w:rPr>
      </w:pPr>
    </w:p>
    <w:p w14:paraId="7343C200" w14:textId="30BDAB28" w:rsidR="001C0F49" w:rsidRDefault="003D0365" w:rsidP="003D0365">
      <w:pPr>
        <w:jc w:val="center"/>
        <w:rPr>
          <w:rFonts w:asciiTheme="minorHAnsi" w:hAnsiTheme="minorHAnsi" w:cstheme="minorHAnsi"/>
          <w:b/>
          <w:sz w:val="22"/>
          <w:szCs w:val="22"/>
        </w:rPr>
      </w:pPr>
      <w:r w:rsidRPr="003D0365">
        <w:rPr>
          <w:rFonts w:asciiTheme="minorHAnsi" w:hAnsiTheme="minorHAnsi" w:cstheme="minorHAnsi"/>
          <w:b/>
          <w:sz w:val="22"/>
          <w:szCs w:val="22"/>
        </w:rPr>
        <w:t>Ubezpieczenie mienia oraz odpowiedzialności cywilnej Miasta Ustroń oraz jednostek organizacyjnych</w:t>
      </w:r>
    </w:p>
    <w:p w14:paraId="1ACB202E" w14:textId="77777777" w:rsidR="003D0365" w:rsidRPr="003E2BA5" w:rsidRDefault="003D0365" w:rsidP="003D0365">
      <w:pPr>
        <w:jc w:val="center"/>
        <w:rPr>
          <w:rFonts w:asciiTheme="minorHAnsi" w:hAnsiTheme="minorHAnsi" w:cstheme="minorHAnsi"/>
          <w:sz w:val="22"/>
          <w:szCs w:val="22"/>
        </w:rPr>
      </w:pPr>
    </w:p>
    <w:p w14:paraId="09767A48" w14:textId="5B0F6EF3" w:rsidR="001C0F49" w:rsidRPr="003E2BA5" w:rsidRDefault="001C0F49" w:rsidP="001C0F49">
      <w:pPr>
        <w:jc w:val="center"/>
        <w:rPr>
          <w:rFonts w:asciiTheme="minorHAnsi" w:hAnsiTheme="minorHAnsi" w:cstheme="minorHAnsi"/>
          <w:sz w:val="22"/>
          <w:szCs w:val="22"/>
        </w:rPr>
      </w:pPr>
      <w:r w:rsidRPr="003E2BA5">
        <w:rPr>
          <w:rFonts w:asciiTheme="minorHAnsi" w:hAnsiTheme="minorHAnsi" w:cstheme="minorHAnsi"/>
          <w:sz w:val="22"/>
          <w:szCs w:val="22"/>
        </w:rPr>
        <w:t>Umowy zostaną zawarte i będą wykonywane przy udziale brokera ubezpieczeniowego PWS KONSTANTA S.A. z siedzibą w Bielsku-Białej przy ul. Warszawskiej 1</w:t>
      </w:r>
      <w:r w:rsidR="00511622">
        <w:rPr>
          <w:rFonts w:asciiTheme="minorHAnsi" w:hAnsiTheme="minorHAnsi" w:cstheme="minorHAnsi"/>
          <w:sz w:val="22"/>
          <w:szCs w:val="22"/>
        </w:rPr>
        <w:t>8</w:t>
      </w:r>
      <w:r w:rsidRPr="003E2BA5">
        <w:rPr>
          <w:rFonts w:asciiTheme="minorHAnsi" w:hAnsiTheme="minorHAnsi" w:cstheme="minorHAnsi"/>
          <w:sz w:val="22"/>
          <w:szCs w:val="22"/>
        </w:rPr>
        <w:t>3, na podstawie udzielonego pełnomocnictwa</w:t>
      </w:r>
      <w:r w:rsidR="00311EBB">
        <w:rPr>
          <w:rFonts w:asciiTheme="minorHAnsi" w:hAnsiTheme="minorHAnsi" w:cstheme="minorHAnsi"/>
          <w:sz w:val="22"/>
          <w:szCs w:val="22"/>
        </w:rPr>
        <w:t xml:space="preserve"> brokerskiego</w:t>
      </w:r>
      <w:r w:rsidRPr="003E2BA5">
        <w:rPr>
          <w:rFonts w:asciiTheme="minorHAnsi" w:hAnsiTheme="minorHAnsi" w:cstheme="minorHAnsi"/>
          <w:sz w:val="22"/>
          <w:szCs w:val="22"/>
        </w:rPr>
        <w:t>.</w:t>
      </w:r>
    </w:p>
    <w:p w14:paraId="213DCE6F" w14:textId="77777777" w:rsidR="001C0F49" w:rsidRPr="003E2BA5" w:rsidRDefault="001C0F49" w:rsidP="001C0F49">
      <w:pPr>
        <w:pStyle w:val="2poziomELO"/>
        <w:keepNext w:val="0"/>
        <w:numPr>
          <w:ilvl w:val="0"/>
          <w:numId w:val="0"/>
        </w:numPr>
        <w:spacing w:line="240" w:lineRule="atLeast"/>
        <w:ind w:left="1080"/>
        <w:jc w:val="both"/>
        <w:rPr>
          <w:rFonts w:asciiTheme="minorHAnsi" w:hAnsiTheme="minorHAnsi" w:cstheme="minorHAnsi"/>
          <w:sz w:val="22"/>
          <w:szCs w:val="22"/>
          <w:highlight w:val="yellow"/>
        </w:rPr>
      </w:pPr>
    </w:p>
    <w:p w14:paraId="5B254D97" w14:textId="77777777" w:rsidR="001C0F49" w:rsidRPr="003E2BA5" w:rsidRDefault="001C0F49" w:rsidP="001C0F49">
      <w:pPr>
        <w:tabs>
          <w:tab w:val="left" w:pos="1440"/>
          <w:tab w:val="left" w:pos="2148"/>
        </w:tabs>
        <w:spacing w:line="240" w:lineRule="atLeast"/>
        <w:jc w:val="both"/>
        <w:rPr>
          <w:rFonts w:asciiTheme="minorHAnsi" w:hAnsiTheme="minorHAnsi" w:cstheme="minorHAnsi"/>
          <w:b/>
          <w:sz w:val="22"/>
          <w:szCs w:val="22"/>
        </w:rPr>
      </w:pPr>
      <w:r w:rsidRPr="003E2BA5">
        <w:rPr>
          <w:rFonts w:asciiTheme="minorHAnsi" w:hAnsiTheme="minorHAnsi" w:cstheme="minorHAnsi"/>
          <w:b/>
          <w:sz w:val="22"/>
          <w:szCs w:val="22"/>
        </w:rPr>
        <w:t>1. W skład zamówienia wchodzą następujące ryzyka ubezpieczeniowe:</w:t>
      </w:r>
    </w:p>
    <w:p w14:paraId="411E8ED2" w14:textId="77777777" w:rsidR="001C0F49" w:rsidRPr="003E2BA5" w:rsidRDefault="001C0F49" w:rsidP="001C0F49">
      <w:pPr>
        <w:pStyle w:val="2poziomELO"/>
        <w:keepNext w:val="0"/>
        <w:numPr>
          <w:ilvl w:val="0"/>
          <w:numId w:val="0"/>
        </w:numPr>
        <w:spacing w:line="240" w:lineRule="atLeast"/>
        <w:ind w:left="360" w:hanging="360"/>
        <w:jc w:val="both"/>
        <w:rPr>
          <w:rFonts w:asciiTheme="minorHAnsi" w:hAnsiTheme="minorHAnsi" w:cstheme="minorHAnsi"/>
          <w:sz w:val="22"/>
          <w:szCs w:val="22"/>
        </w:rPr>
      </w:pPr>
    </w:p>
    <w:p w14:paraId="4C59D685" w14:textId="77777777" w:rsidR="001C0F49" w:rsidRPr="003E2BA5" w:rsidRDefault="001C0F49" w:rsidP="001C0F49">
      <w:pPr>
        <w:pStyle w:val="2poziomELO"/>
        <w:keepNext w:val="0"/>
        <w:numPr>
          <w:ilvl w:val="0"/>
          <w:numId w:val="0"/>
        </w:numPr>
        <w:spacing w:line="240" w:lineRule="atLeast"/>
        <w:ind w:left="360" w:hanging="360"/>
        <w:jc w:val="both"/>
        <w:rPr>
          <w:rFonts w:asciiTheme="minorHAnsi" w:hAnsiTheme="minorHAnsi" w:cstheme="minorHAnsi"/>
          <w:b w:val="0"/>
          <w:sz w:val="22"/>
          <w:szCs w:val="22"/>
        </w:rPr>
      </w:pPr>
      <w:r w:rsidRPr="003E2BA5">
        <w:rPr>
          <w:rFonts w:asciiTheme="minorHAnsi" w:hAnsiTheme="minorHAnsi" w:cstheme="minorHAnsi"/>
          <w:sz w:val="22"/>
          <w:szCs w:val="22"/>
        </w:rPr>
        <w:t xml:space="preserve">Część 1 – </w:t>
      </w:r>
      <w:r w:rsidRPr="003E2BA5">
        <w:rPr>
          <w:rFonts w:asciiTheme="minorHAnsi" w:hAnsiTheme="minorHAnsi" w:cstheme="minorHAnsi"/>
          <w:b w:val="0"/>
          <w:sz w:val="22"/>
          <w:szCs w:val="22"/>
        </w:rPr>
        <w:t xml:space="preserve">Ubezpieczenie mienia i odpowiedzialności cywilnej w związku z prowadzoną działalnością i posiadanym/użytkowanym mieniem. </w:t>
      </w:r>
    </w:p>
    <w:p w14:paraId="2D878A0E" w14:textId="77777777" w:rsidR="001C0F49" w:rsidRPr="003E2BA5" w:rsidRDefault="001C0F49" w:rsidP="00A115D1">
      <w:pPr>
        <w:pStyle w:val="2poziomELO"/>
        <w:keepNext w:val="0"/>
        <w:numPr>
          <w:ilvl w:val="0"/>
          <w:numId w:val="26"/>
        </w:numPr>
        <w:spacing w:line="240" w:lineRule="atLeast"/>
        <w:jc w:val="both"/>
        <w:rPr>
          <w:rFonts w:asciiTheme="minorHAnsi" w:hAnsiTheme="minorHAnsi" w:cstheme="minorHAnsi"/>
          <w:b w:val="0"/>
          <w:sz w:val="22"/>
          <w:szCs w:val="22"/>
        </w:rPr>
      </w:pPr>
      <w:r w:rsidRPr="003E2BA5">
        <w:rPr>
          <w:rFonts w:asciiTheme="minorHAnsi" w:hAnsiTheme="minorHAnsi" w:cstheme="minorHAnsi"/>
          <w:b w:val="0"/>
          <w:sz w:val="22"/>
          <w:szCs w:val="22"/>
        </w:rPr>
        <w:t>Ubezpieczenie mienia od wszystkich zdarzeń losowych</w:t>
      </w:r>
    </w:p>
    <w:p w14:paraId="43C7F77A" w14:textId="4BDC1F65" w:rsidR="001C0F49" w:rsidRPr="003E2BA5" w:rsidRDefault="001C0F49" w:rsidP="00A115D1">
      <w:pPr>
        <w:pStyle w:val="2poziomELO"/>
        <w:keepNext w:val="0"/>
        <w:numPr>
          <w:ilvl w:val="0"/>
          <w:numId w:val="26"/>
        </w:numPr>
        <w:spacing w:line="240" w:lineRule="atLeast"/>
        <w:jc w:val="both"/>
        <w:rPr>
          <w:rFonts w:asciiTheme="minorHAnsi" w:hAnsiTheme="minorHAnsi" w:cstheme="minorHAnsi"/>
          <w:b w:val="0"/>
          <w:sz w:val="22"/>
          <w:szCs w:val="22"/>
        </w:rPr>
      </w:pPr>
      <w:r w:rsidRPr="003E2BA5">
        <w:rPr>
          <w:rFonts w:asciiTheme="minorHAnsi" w:hAnsiTheme="minorHAnsi" w:cstheme="minorHAnsi"/>
          <w:b w:val="0"/>
          <w:sz w:val="22"/>
          <w:szCs w:val="22"/>
        </w:rPr>
        <w:t xml:space="preserve">Ubezpieczenie szyb, </w:t>
      </w:r>
      <w:r w:rsidR="0013113B" w:rsidRPr="003E2BA5">
        <w:rPr>
          <w:rFonts w:asciiTheme="minorHAnsi" w:hAnsiTheme="minorHAnsi" w:cstheme="minorHAnsi"/>
          <w:b w:val="0"/>
          <w:sz w:val="22"/>
          <w:szCs w:val="22"/>
        </w:rPr>
        <w:t>oszklenia</w:t>
      </w:r>
      <w:r w:rsidRPr="003E2BA5">
        <w:rPr>
          <w:rFonts w:asciiTheme="minorHAnsi" w:hAnsiTheme="minorHAnsi" w:cstheme="minorHAnsi"/>
          <w:b w:val="0"/>
          <w:sz w:val="22"/>
          <w:szCs w:val="22"/>
        </w:rPr>
        <w:t xml:space="preserve"> i innych przedmiotów od stłuczenia </w:t>
      </w:r>
    </w:p>
    <w:p w14:paraId="696DEC98" w14:textId="77777777" w:rsidR="001C0F49" w:rsidRPr="003E2BA5" w:rsidRDefault="001C0F49" w:rsidP="00A115D1">
      <w:pPr>
        <w:pStyle w:val="2poziomELO"/>
        <w:keepNext w:val="0"/>
        <w:numPr>
          <w:ilvl w:val="0"/>
          <w:numId w:val="26"/>
        </w:numPr>
        <w:spacing w:line="240" w:lineRule="atLeast"/>
        <w:ind w:left="709" w:hanging="425"/>
        <w:jc w:val="both"/>
        <w:rPr>
          <w:rFonts w:asciiTheme="minorHAnsi" w:hAnsiTheme="minorHAnsi" w:cstheme="minorHAnsi"/>
          <w:b w:val="0"/>
          <w:sz w:val="22"/>
          <w:szCs w:val="22"/>
        </w:rPr>
      </w:pPr>
      <w:r w:rsidRPr="003E2BA5">
        <w:rPr>
          <w:rFonts w:asciiTheme="minorHAnsi" w:hAnsiTheme="minorHAnsi" w:cstheme="minorHAnsi"/>
          <w:b w:val="0"/>
          <w:sz w:val="22"/>
          <w:szCs w:val="22"/>
        </w:rPr>
        <w:t>Ubezpieczenie mienia od kradzieży z włamaniem i rabunku z rozszerzeniem o wandalizm/dewastację</w:t>
      </w:r>
    </w:p>
    <w:p w14:paraId="391A64ED" w14:textId="77777777" w:rsidR="001C0F49" w:rsidRPr="003E2BA5" w:rsidRDefault="001C0F49" w:rsidP="00A115D1">
      <w:pPr>
        <w:pStyle w:val="2poziomELO"/>
        <w:keepNext w:val="0"/>
        <w:numPr>
          <w:ilvl w:val="0"/>
          <w:numId w:val="26"/>
        </w:numPr>
        <w:spacing w:line="240" w:lineRule="atLeast"/>
        <w:jc w:val="both"/>
        <w:rPr>
          <w:rFonts w:asciiTheme="minorHAnsi" w:hAnsiTheme="minorHAnsi" w:cstheme="minorHAnsi"/>
          <w:b w:val="0"/>
          <w:sz w:val="22"/>
          <w:szCs w:val="22"/>
        </w:rPr>
      </w:pPr>
      <w:r w:rsidRPr="003E2BA5">
        <w:rPr>
          <w:rFonts w:asciiTheme="minorHAnsi" w:hAnsiTheme="minorHAnsi" w:cstheme="minorHAnsi"/>
          <w:b w:val="0"/>
          <w:sz w:val="22"/>
          <w:szCs w:val="22"/>
        </w:rPr>
        <w:t xml:space="preserve">Ubezpieczenie odpowiedzialności cywilnej </w:t>
      </w:r>
    </w:p>
    <w:p w14:paraId="449EAC8B" w14:textId="77777777" w:rsidR="001C0F49" w:rsidRPr="00ED6AB0" w:rsidRDefault="001C0F49" w:rsidP="00A115D1">
      <w:pPr>
        <w:pStyle w:val="2poziomELO"/>
        <w:keepNext w:val="0"/>
        <w:numPr>
          <w:ilvl w:val="0"/>
          <w:numId w:val="26"/>
        </w:numPr>
        <w:spacing w:line="240" w:lineRule="atLeast"/>
        <w:jc w:val="both"/>
        <w:rPr>
          <w:rFonts w:asciiTheme="minorHAnsi" w:hAnsiTheme="minorHAnsi" w:cstheme="minorHAnsi"/>
          <w:b w:val="0"/>
          <w:sz w:val="22"/>
          <w:szCs w:val="22"/>
        </w:rPr>
      </w:pPr>
      <w:r w:rsidRPr="00ED6AB0">
        <w:rPr>
          <w:rFonts w:asciiTheme="minorHAnsi" w:hAnsiTheme="minorHAnsi" w:cstheme="minorHAnsi"/>
          <w:b w:val="0"/>
          <w:sz w:val="22"/>
          <w:szCs w:val="22"/>
        </w:rPr>
        <w:t>Ubezpieczenie sprzętu elektronicznego od wszystkich ryzyk z rozszerzeniem o kradzież z włamaniem i rabunek oraz dewastację</w:t>
      </w:r>
    </w:p>
    <w:p w14:paraId="4E0EAA2F" w14:textId="77777777" w:rsidR="001C0F49" w:rsidRPr="003E2BA5" w:rsidRDefault="001C0F49" w:rsidP="001C0F49">
      <w:pPr>
        <w:pStyle w:val="2poziomELO"/>
        <w:keepNext w:val="0"/>
        <w:numPr>
          <w:ilvl w:val="0"/>
          <w:numId w:val="0"/>
        </w:numPr>
        <w:spacing w:line="240" w:lineRule="atLeast"/>
        <w:jc w:val="both"/>
        <w:rPr>
          <w:rFonts w:asciiTheme="minorHAnsi" w:hAnsiTheme="minorHAnsi" w:cstheme="minorHAnsi"/>
          <w:b w:val="0"/>
          <w:sz w:val="22"/>
          <w:szCs w:val="22"/>
          <w:highlight w:val="yellow"/>
        </w:rPr>
      </w:pPr>
    </w:p>
    <w:p w14:paraId="23A3A6B1" w14:textId="1DB0FE0C" w:rsidR="001C0F49" w:rsidRPr="003E2BA5" w:rsidRDefault="001C0F49" w:rsidP="001C0F49">
      <w:pPr>
        <w:pStyle w:val="2poziomELO"/>
        <w:keepNext w:val="0"/>
        <w:numPr>
          <w:ilvl w:val="0"/>
          <w:numId w:val="0"/>
        </w:numPr>
        <w:spacing w:line="240" w:lineRule="atLeast"/>
        <w:jc w:val="both"/>
        <w:rPr>
          <w:rFonts w:asciiTheme="minorHAnsi" w:hAnsiTheme="minorHAnsi" w:cstheme="minorHAnsi"/>
          <w:b w:val="0"/>
          <w:sz w:val="22"/>
          <w:szCs w:val="22"/>
        </w:rPr>
      </w:pPr>
      <w:r w:rsidRPr="003E2BA5">
        <w:rPr>
          <w:rFonts w:asciiTheme="minorHAnsi" w:hAnsiTheme="minorHAnsi" w:cstheme="minorHAnsi"/>
          <w:sz w:val="22"/>
          <w:szCs w:val="22"/>
        </w:rPr>
        <w:t>Część 2</w:t>
      </w:r>
      <w:r w:rsidRPr="003E2BA5">
        <w:rPr>
          <w:rFonts w:asciiTheme="minorHAnsi" w:hAnsiTheme="minorHAnsi" w:cstheme="minorHAnsi"/>
          <w:b w:val="0"/>
          <w:sz w:val="22"/>
          <w:szCs w:val="22"/>
        </w:rPr>
        <w:t xml:space="preserve"> – </w:t>
      </w:r>
      <w:r w:rsidR="00311EBB">
        <w:rPr>
          <w:rFonts w:asciiTheme="minorHAnsi" w:hAnsiTheme="minorHAnsi" w:cstheme="minorHAnsi"/>
          <w:b w:val="0"/>
          <w:sz w:val="22"/>
          <w:szCs w:val="22"/>
        </w:rPr>
        <w:t>U</w:t>
      </w:r>
      <w:r w:rsidRPr="003E2BA5">
        <w:rPr>
          <w:rFonts w:asciiTheme="minorHAnsi" w:hAnsiTheme="minorHAnsi" w:cstheme="minorHAnsi"/>
          <w:b w:val="0"/>
          <w:sz w:val="22"/>
          <w:szCs w:val="22"/>
        </w:rPr>
        <w:t xml:space="preserve">bezpieczenie komunikacyjne </w:t>
      </w:r>
      <w:r w:rsidR="003D0365" w:rsidRPr="00FD0C2A">
        <w:rPr>
          <w:rFonts w:asciiTheme="minorHAnsi" w:hAnsiTheme="minorHAnsi" w:cstheme="minorHAnsi"/>
          <w:b w:val="0"/>
          <w:sz w:val="22"/>
          <w:szCs w:val="22"/>
        </w:rPr>
        <w:t>oraz maszyn i urządzeń budowlanych</w:t>
      </w:r>
    </w:p>
    <w:p w14:paraId="583E9111" w14:textId="77777777" w:rsidR="001C0F49" w:rsidRPr="003E2BA5" w:rsidRDefault="001C0F49" w:rsidP="00A115D1">
      <w:pPr>
        <w:pStyle w:val="2poziomELO"/>
        <w:keepNext w:val="0"/>
        <w:numPr>
          <w:ilvl w:val="0"/>
          <w:numId w:val="26"/>
        </w:numPr>
        <w:spacing w:line="240" w:lineRule="atLeast"/>
        <w:jc w:val="both"/>
        <w:rPr>
          <w:rFonts w:asciiTheme="minorHAnsi" w:hAnsiTheme="minorHAnsi" w:cstheme="minorHAnsi"/>
          <w:b w:val="0"/>
          <w:sz w:val="22"/>
          <w:szCs w:val="22"/>
        </w:rPr>
      </w:pPr>
      <w:r w:rsidRPr="003E2BA5">
        <w:rPr>
          <w:rFonts w:asciiTheme="minorHAnsi" w:hAnsiTheme="minorHAnsi" w:cstheme="minorHAnsi"/>
          <w:b w:val="0"/>
          <w:sz w:val="22"/>
          <w:szCs w:val="22"/>
        </w:rPr>
        <w:t>Ubezpieczenie odpowiedzialności cywilnej posiadacza pojazdów mechanicznych za szkody powstałe w związku z ruchem tych pojazdów</w:t>
      </w:r>
    </w:p>
    <w:p w14:paraId="73501EED" w14:textId="77777777" w:rsidR="001C0F49" w:rsidRPr="003E2BA5" w:rsidRDefault="001C0F49" w:rsidP="00A115D1">
      <w:pPr>
        <w:pStyle w:val="2poziomELO"/>
        <w:keepNext w:val="0"/>
        <w:numPr>
          <w:ilvl w:val="0"/>
          <w:numId w:val="26"/>
        </w:numPr>
        <w:spacing w:line="240" w:lineRule="atLeast"/>
        <w:ind w:left="851" w:hanging="654"/>
        <w:jc w:val="both"/>
        <w:rPr>
          <w:rFonts w:asciiTheme="minorHAnsi" w:hAnsiTheme="minorHAnsi" w:cstheme="minorHAnsi"/>
          <w:b w:val="0"/>
          <w:sz w:val="22"/>
          <w:szCs w:val="22"/>
        </w:rPr>
      </w:pPr>
      <w:r w:rsidRPr="003E2BA5">
        <w:rPr>
          <w:rFonts w:asciiTheme="minorHAnsi" w:hAnsiTheme="minorHAnsi" w:cstheme="minorHAnsi"/>
          <w:b w:val="0"/>
          <w:sz w:val="22"/>
          <w:szCs w:val="22"/>
        </w:rPr>
        <w:t>Ubezpieczenie Auto-Casco</w:t>
      </w:r>
    </w:p>
    <w:p w14:paraId="63BF5D8F" w14:textId="77777777" w:rsidR="001C0F49" w:rsidRPr="003E2BA5" w:rsidRDefault="001C0F49" w:rsidP="00A115D1">
      <w:pPr>
        <w:pStyle w:val="2poziomELO"/>
        <w:keepNext w:val="0"/>
        <w:numPr>
          <w:ilvl w:val="0"/>
          <w:numId w:val="26"/>
        </w:numPr>
        <w:spacing w:line="240" w:lineRule="atLeast"/>
        <w:jc w:val="both"/>
        <w:rPr>
          <w:rFonts w:asciiTheme="minorHAnsi" w:hAnsiTheme="minorHAnsi" w:cstheme="minorHAnsi"/>
          <w:b w:val="0"/>
          <w:sz w:val="22"/>
          <w:szCs w:val="22"/>
        </w:rPr>
      </w:pPr>
      <w:r w:rsidRPr="003E2BA5">
        <w:rPr>
          <w:rFonts w:asciiTheme="minorHAnsi" w:hAnsiTheme="minorHAnsi" w:cstheme="minorHAnsi"/>
          <w:b w:val="0"/>
          <w:sz w:val="22"/>
          <w:szCs w:val="22"/>
        </w:rPr>
        <w:t xml:space="preserve">Ubezpieczenie </w:t>
      </w:r>
      <w:r w:rsidR="00B62A62" w:rsidRPr="003E2BA5">
        <w:rPr>
          <w:rFonts w:asciiTheme="minorHAnsi" w:hAnsiTheme="minorHAnsi" w:cstheme="minorHAnsi"/>
          <w:b w:val="0"/>
          <w:sz w:val="22"/>
          <w:szCs w:val="22"/>
        </w:rPr>
        <w:t>następstw nieszczęśliwych wypadków (</w:t>
      </w:r>
      <w:r w:rsidRPr="003E2BA5">
        <w:rPr>
          <w:rFonts w:asciiTheme="minorHAnsi" w:hAnsiTheme="minorHAnsi" w:cstheme="minorHAnsi"/>
          <w:b w:val="0"/>
          <w:sz w:val="22"/>
          <w:szCs w:val="22"/>
        </w:rPr>
        <w:t>NNW</w:t>
      </w:r>
      <w:r w:rsidR="00B62A62" w:rsidRPr="003E2BA5">
        <w:rPr>
          <w:rFonts w:asciiTheme="minorHAnsi" w:hAnsiTheme="minorHAnsi" w:cstheme="minorHAnsi"/>
          <w:b w:val="0"/>
          <w:sz w:val="22"/>
          <w:szCs w:val="22"/>
        </w:rPr>
        <w:t>)</w:t>
      </w:r>
    </w:p>
    <w:p w14:paraId="3F7533B5" w14:textId="77777777" w:rsidR="001C0F49" w:rsidRPr="003E2BA5" w:rsidRDefault="001C0F49" w:rsidP="00A115D1">
      <w:pPr>
        <w:pStyle w:val="2poziomELO"/>
        <w:keepNext w:val="0"/>
        <w:numPr>
          <w:ilvl w:val="0"/>
          <w:numId w:val="26"/>
        </w:numPr>
        <w:spacing w:line="240" w:lineRule="atLeast"/>
        <w:jc w:val="both"/>
        <w:rPr>
          <w:rFonts w:asciiTheme="minorHAnsi" w:hAnsiTheme="minorHAnsi" w:cstheme="minorHAnsi"/>
          <w:b w:val="0"/>
          <w:sz w:val="22"/>
          <w:szCs w:val="22"/>
        </w:rPr>
      </w:pPr>
      <w:r w:rsidRPr="003E2BA5">
        <w:rPr>
          <w:rFonts w:asciiTheme="minorHAnsi" w:hAnsiTheme="minorHAnsi" w:cstheme="minorHAnsi"/>
          <w:b w:val="0"/>
          <w:sz w:val="22"/>
          <w:szCs w:val="22"/>
        </w:rPr>
        <w:t>Ubezpieczenie assistance</w:t>
      </w:r>
    </w:p>
    <w:p w14:paraId="0E4D6ACB" w14:textId="77777777" w:rsidR="00B62A62" w:rsidRDefault="00B62A62" w:rsidP="00A115D1">
      <w:pPr>
        <w:pStyle w:val="2poziomELO"/>
        <w:keepNext w:val="0"/>
        <w:numPr>
          <w:ilvl w:val="0"/>
          <w:numId w:val="26"/>
        </w:numPr>
        <w:spacing w:line="240" w:lineRule="atLeast"/>
        <w:jc w:val="both"/>
        <w:rPr>
          <w:rFonts w:asciiTheme="minorHAnsi" w:hAnsiTheme="minorHAnsi" w:cstheme="minorHAnsi"/>
          <w:b w:val="0"/>
          <w:sz w:val="22"/>
          <w:szCs w:val="22"/>
        </w:rPr>
      </w:pPr>
      <w:r w:rsidRPr="003E2BA5">
        <w:rPr>
          <w:rFonts w:asciiTheme="minorHAnsi" w:hAnsiTheme="minorHAnsi" w:cstheme="minorHAnsi"/>
          <w:b w:val="0"/>
          <w:sz w:val="22"/>
          <w:szCs w:val="22"/>
        </w:rPr>
        <w:t>Ubezpieczenie „Zielonej Karty” (ZK)</w:t>
      </w:r>
    </w:p>
    <w:p w14:paraId="7EE42249" w14:textId="77777777" w:rsidR="003D0365" w:rsidRPr="00FD0C2A" w:rsidRDefault="003D0365" w:rsidP="003D0365">
      <w:pPr>
        <w:pStyle w:val="2poziomELO"/>
        <w:keepNext w:val="0"/>
        <w:numPr>
          <w:ilvl w:val="0"/>
          <w:numId w:val="26"/>
        </w:numPr>
        <w:spacing w:line="240" w:lineRule="atLeast"/>
        <w:jc w:val="both"/>
        <w:rPr>
          <w:rFonts w:asciiTheme="minorHAnsi" w:hAnsiTheme="minorHAnsi" w:cstheme="minorHAnsi"/>
          <w:b w:val="0"/>
          <w:sz w:val="22"/>
          <w:szCs w:val="22"/>
        </w:rPr>
      </w:pPr>
      <w:r w:rsidRPr="00FD0C2A">
        <w:rPr>
          <w:rFonts w:asciiTheme="minorHAnsi" w:hAnsiTheme="minorHAnsi" w:cstheme="minorHAnsi"/>
          <w:b w:val="0"/>
          <w:sz w:val="22"/>
          <w:szCs w:val="22"/>
        </w:rPr>
        <w:t>Ubezpieczenie maszyn i urządzeń budowlanych</w:t>
      </w:r>
    </w:p>
    <w:p w14:paraId="389D93F3" w14:textId="77777777" w:rsidR="00B62A62" w:rsidRPr="003E2BA5" w:rsidRDefault="00B62A62" w:rsidP="001C0F49">
      <w:pPr>
        <w:jc w:val="both"/>
        <w:rPr>
          <w:rFonts w:asciiTheme="minorHAnsi" w:hAnsiTheme="minorHAnsi" w:cstheme="minorHAnsi"/>
          <w:b/>
          <w:sz w:val="22"/>
          <w:szCs w:val="22"/>
        </w:rPr>
      </w:pPr>
    </w:p>
    <w:p w14:paraId="0055B0DF" w14:textId="77777777" w:rsidR="001C0F49" w:rsidRPr="003E2BA5" w:rsidRDefault="001C0F49" w:rsidP="001C0F49">
      <w:pPr>
        <w:jc w:val="both"/>
        <w:rPr>
          <w:rFonts w:asciiTheme="minorHAnsi" w:hAnsiTheme="minorHAnsi" w:cstheme="minorHAnsi"/>
          <w:b/>
          <w:sz w:val="22"/>
          <w:szCs w:val="22"/>
          <w:highlight w:val="yellow"/>
        </w:rPr>
      </w:pPr>
    </w:p>
    <w:p w14:paraId="726F06EB" w14:textId="77777777" w:rsidR="001C0F49" w:rsidRPr="003E2BA5" w:rsidRDefault="001C0F49" w:rsidP="001C0F49">
      <w:pPr>
        <w:jc w:val="both"/>
        <w:rPr>
          <w:rFonts w:asciiTheme="minorHAnsi" w:hAnsiTheme="minorHAnsi" w:cstheme="minorHAnsi"/>
          <w:b/>
          <w:sz w:val="22"/>
          <w:szCs w:val="22"/>
        </w:rPr>
      </w:pPr>
      <w:r w:rsidRPr="003E2BA5">
        <w:rPr>
          <w:rFonts w:asciiTheme="minorHAnsi" w:hAnsiTheme="minorHAnsi" w:cstheme="minorHAnsi"/>
          <w:b/>
          <w:sz w:val="22"/>
          <w:szCs w:val="22"/>
        </w:rPr>
        <w:t>Zamawiający dopuszcza możliwość składania ofert częściowych: wykonawca może złożyć ofertę na wszystkie części zamówienia bądź też na jedną lub kilka wybranych części.</w:t>
      </w:r>
    </w:p>
    <w:p w14:paraId="28695026" w14:textId="77777777" w:rsidR="001C0F49" w:rsidRPr="003E2BA5" w:rsidRDefault="001C0F49" w:rsidP="001C0F49">
      <w:pPr>
        <w:jc w:val="both"/>
        <w:rPr>
          <w:rFonts w:asciiTheme="minorHAnsi" w:hAnsiTheme="minorHAnsi" w:cstheme="minorHAnsi"/>
          <w:b/>
          <w:sz w:val="22"/>
          <w:szCs w:val="22"/>
        </w:rPr>
      </w:pPr>
    </w:p>
    <w:p w14:paraId="59654E4F" w14:textId="77777777" w:rsidR="003D0365" w:rsidRPr="003D0365" w:rsidRDefault="001C0F49" w:rsidP="003D0365">
      <w:pPr>
        <w:jc w:val="both"/>
        <w:rPr>
          <w:rFonts w:asciiTheme="minorHAnsi" w:hAnsiTheme="minorHAnsi" w:cstheme="minorHAnsi"/>
          <w:b/>
          <w:sz w:val="22"/>
          <w:szCs w:val="22"/>
        </w:rPr>
      </w:pPr>
      <w:r w:rsidRPr="00511622">
        <w:rPr>
          <w:rFonts w:asciiTheme="minorHAnsi" w:hAnsiTheme="minorHAnsi" w:cstheme="minorHAnsi"/>
          <w:b/>
          <w:sz w:val="22"/>
          <w:szCs w:val="22"/>
        </w:rPr>
        <w:t>2.</w:t>
      </w:r>
      <w:r w:rsidRPr="00511622">
        <w:rPr>
          <w:rFonts w:asciiTheme="minorHAnsi" w:hAnsiTheme="minorHAnsi" w:cstheme="minorHAnsi"/>
          <w:b/>
          <w:sz w:val="22"/>
          <w:szCs w:val="22"/>
        </w:rPr>
        <w:tab/>
        <w:t>Zamawiający:</w:t>
      </w:r>
      <w:r w:rsidRPr="00511622">
        <w:rPr>
          <w:rFonts w:asciiTheme="minorHAnsi" w:hAnsiTheme="minorHAnsi" w:cstheme="minorHAnsi"/>
          <w:b/>
          <w:sz w:val="22"/>
          <w:szCs w:val="22"/>
        </w:rPr>
        <w:tab/>
      </w:r>
      <w:r w:rsidRPr="00511622">
        <w:rPr>
          <w:rFonts w:asciiTheme="minorHAnsi" w:hAnsiTheme="minorHAnsi" w:cstheme="minorHAnsi"/>
          <w:b/>
          <w:sz w:val="22"/>
          <w:szCs w:val="22"/>
        </w:rPr>
        <w:tab/>
      </w:r>
      <w:r w:rsidR="003D0365" w:rsidRPr="003D0365">
        <w:rPr>
          <w:rFonts w:asciiTheme="minorHAnsi" w:hAnsiTheme="minorHAnsi" w:cstheme="minorHAnsi"/>
          <w:b/>
          <w:sz w:val="22"/>
          <w:szCs w:val="22"/>
        </w:rPr>
        <w:t xml:space="preserve">Miasto Ustroń </w:t>
      </w:r>
    </w:p>
    <w:p w14:paraId="7D212629" w14:textId="77777777" w:rsidR="003D0365" w:rsidRDefault="003D0365" w:rsidP="003D0365">
      <w:pPr>
        <w:ind w:left="2124" w:firstLine="708"/>
        <w:jc w:val="both"/>
        <w:rPr>
          <w:rFonts w:asciiTheme="minorHAnsi" w:hAnsiTheme="minorHAnsi" w:cstheme="minorHAnsi"/>
          <w:b/>
          <w:sz w:val="22"/>
          <w:szCs w:val="22"/>
        </w:rPr>
      </w:pPr>
      <w:r w:rsidRPr="003D0365">
        <w:rPr>
          <w:rFonts w:asciiTheme="minorHAnsi" w:hAnsiTheme="minorHAnsi" w:cstheme="minorHAnsi"/>
          <w:b/>
          <w:sz w:val="22"/>
          <w:szCs w:val="22"/>
        </w:rPr>
        <w:t>43-450 Ustroń Rynek 1</w:t>
      </w:r>
    </w:p>
    <w:p w14:paraId="561079E4" w14:textId="43F2C35F" w:rsidR="00936BA1" w:rsidRDefault="00936BA1" w:rsidP="003D0365">
      <w:pPr>
        <w:ind w:left="2124" w:firstLine="708"/>
        <w:jc w:val="both"/>
        <w:rPr>
          <w:rFonts w:asciiTheme="minorHAnsi" w:hAnsiTheme="minorHAnsi" w:cstheme="minorHAnsi"/>
          <w:b/>
          <w:sz w:val="22"/>
          <w:szCs w:val="22"/>
        </w:rPr>
      </w:pPr>
      <w:r>
        <w:rPr>
          <w:rFonts w:asciiTheme="minorHAnsi" w:hAnsiTheme="minorHAnsi" w:cstheme="minorHAnsi"/>
          <w:b/>
          <w:sz w:val="22"/>
          <w:szCs w:val="22"/>
        </w:rPr>
        <w:t xml:space="preserve">REGON </w:t>
      </w:r>
      <w:r w:rsidR="003D0365" w:rsidRPr="00974086">
        <w:rPr>
          <w:rFonts w:asciiTheme="minorHAnsi" w:hAnsiTheme="minorHAnsi" w:cstheme="minorHAnsi"/>
          <w:b/>
          <w:sz w:val="22"/>
          <w:szCs w:val="22"/>
        </w:rPr>
        <w:t>072182344</w:t>
      </w:r>
    </w:p>
    <w:p w14:paraId="3101AF6A" w14:textId="42FD84C7" w:rsidR="00936BA1" w:rsidRPr="003E2BA5" w:rsidRDefault="00936BA1" w:rsidP="001C0F49">
      <w:pPr>
        <w:ind w:left="2832"/>
        <w:jc w:val="both"/>
        <w:rPr>
          <w:rFonts w:asciiTheme="minorHAnsi" w:hAnsiTheme="minorHAnsi" w:cstheme="minorHAnsi"/>
          <w:b/>
          <w:sz w:val="22"/>
          <w:szCs w:val="22"/>
        </w:rPr>
      </w:pPr>
      <w:r>
        <w:rPr>
          <w:rFonts w:asciiTheme="minorHAnsi" w:hAnsiTheme="minorHAnsi" w:cstheme="minorHAnsi"/>
          <w:b/>
          <w:sz w:val="22"/>
          <w:szCs w:val="22"/>
        </w:rPr>
        <w:t xml:space="preserve">NIP </w:t>
      </w:r>
      <w:r w:rsidR="003D0365" w:rsidRPr="003D0365">
        <w:rPr>
          <w:rFonts w:asciiTheme="minorHAnsi" w:hAnsiTheme="minorHAnsi" w:cstheme="minorHAnsi"/>
          <w:b/>
          <w:sz w:val="22"/>
          <w:szCs w:val="22"/>
        </w:rPr>
        <w:t>5482407434</w:t>
      </w:r>
    </w:p>
    <w:p w14:paraId="07944A62" w14:textId="77777777" w:rsidR="001C0F49" w:rsidRPr="003E2BA5" w:rsidRDefault="001C0F49" w:rsidP="001C0F49">
      <w:pPr>
        <w:ind w:left="2832"/>
        <w:jc w:val="both"/>
        <w:rPr>
          <w:rFonts w:asciiTheme="minorHAnsi" w:hAnsiTheme="minorHAnsi" w:cstheme="minorHAnsi"/>
          <w:sz w:val="22"/>
          <w:szCs w:val="22"/>
        </w:rPr>
      </w:pPr>
    </w:p>
    <w:p w14:paraId="5EF63C4F" w14:textId="77777777" w:rsidR="001C0F49" w:rsidRPr="003E2BA5" w:rsidRDefault="001C0F49" w:rsidP="001C0F49">
      <w:pPr>
        <w:jc w:val="both"/>
        <w:rPr>
          <w:rFonts w:asciiTheme="minorHAnsi" w:hAnsiTheme="minorHAnsi" w:cstheme="minorHAnsi"/>
          <w:sz w:val="22"/>
          <w:szCs w:val="22"/>
        </w:rPr>
      </w:pPr>
      <w:r w:rsidRPr="003E2BA5">
        <w:rPr>
          <w:rFonts w:asciiTheme="minorHAnsi" w:hAnsiTheme="minorHAnsi" w:cstheme="minorHAnsi"/>
          <w:sz w:val="22"/>
          <w:szCs w:val="22"/>
        </w:rPr>
        <w:t>W umowach ubezpieczenia wskazani będą odpowiednio ubezpieczający i ubezpieczony wg poniższych wytycznych - każdorazowo przed wystawieniem dokumentów ubezpieczenia:</w:t>
      </w:r>
    </w:p>
    <w:p w14:paraId="11D1CFAF" w14:textId="77777777" w:rsidR="003D0365" w:rsidRPr="004373F4" w:rsidRDefault="001C0F49" w:rsidP="003D0365">
      <w:pPr>
        <w:jc w:val="both"/>
        <w:rPr>
          <w:rFonts w:asciiTheme="minorHAnsi" w:hAnsiTheme="minorHAnsi"/>
          <w:sz w:val="22"/>
          <w:szCs w:val="22"/>
        </w:rPr>
      </w:pPr>
      <w:r w:rsidRPr="003E2BA5">
        <w:rPr>
          <w:rFonts w:asciiTheme="minorHAnsi" w:hAnsiTheme="minorHAnsi" w:cstheme="minorHAnsi"/>
          <w:sz w:val="22"/>
          <w:szCs w:val="22"/>
        </w:rPr>
        <w:t xml:space="preserve">2.1.  </w:t>
      </w:r>
      <w:r w:rsidRPr="003E2BA5">
        <w:rPr>
          <w:rFonts w:asciiTheme="minorHAnsi" w:hAnsiTheme="minorHAnsi" w:cstheme="minorHAnsi"/>
          <w:sz w:val="22"/>
          <w:szCs w:val="22"/>
        </w:rPr>
        <w:tab/>
        <w:t>Ubezpieczający:</w:t>
      </w:r>
      <w:r w:rsidRPr="003E2BA5">
        <w:rPr>
          <w:rFonts w:asciiTheme="minorHAnsi" w:hAnsiTheme="minorHAnsi" w:cstheme="minorHAnsi"/>
          <w:sz w:val="22"/>
          <w:szCs w:val="22"/>
        </w:rPr>
        <w:tab/>
      </w:r>
      <w:r w:rsidR="003D0365" w:rsidRPr="004373F4">
        <w:rPr>
          <w:rFonts w:asciiTheme="minorHAnsi" w:hAnsiTheme="minorHAnsi"/>
          <w:sz w:val="22"/>
          <w:szCs w:val="22"/>
        </w:rPr>
        <w:t xml:space="preserve">Miasto Ustroń </w:t>
      </w:r>
    </w:p>
    <w:p w14:paraId="391921C6" w14:textId="5F27124F" w:rsidR="003D0365" w:rsidRPr="004373F4" w:rsidRDefault="003D0365" w:rsidP="003D0365">
      <w:pPr>
        <w:ind w:left="2124" w:firstLine="708"/>
        <w:jc w:val="both"/>
        <w:rPr>
          <w:rFonts w:asciiTheme="minorHAnsi" w:hAnsiTheme="minorHAnsi"/>
          <w:sz w:val="22"/>
          <w:szCs w:val="22"/>
        </w:rPr>
      </w:pPr>
      <w:r w:rsidRPr="004373F4">
        <w:rPr>
          <w:rFonts w:asciiTheme="minorHAnsi" w:hAnsiTheme="minorHAnsi"/>
          <w:sz w:val="22"/>
          <w:szCs w:val="22"/>
        </w:rPr>
        <w:t>43-450 Ustroń Rynek 1</w:t>
      </w:r>
    </w:p>
    <w:p w14:paraId="211A0291" w14:textId="77777777" w:rsidR="003D0365" w:rsidRPr="004373F4" w:rsidRDefault="001C0F49" w:rsidP="003D0365">
      <w:pPr>
        <w:jc w:val="both"/>
        <w:rPr>
          <w:rFonts w:asciiTheme="minorHAnsi" w:hAnsiTheme="minorHAnsi"/>
          <w:sz w:val="22"/>
          <w:szCs w:val="22"/>
        </w:rPr>
      </w:pPr>
      <w:r w:rsidRPr="00511622">
        <w:rPr>
          <w:rFonts w:asciiTheme="minorHAnsi" w:hAnsiTheme="minorHAnsi" w:cstheme="minorHAnsi"/>
          <w:sz w:val="22"/>
          <w:szCs w:val="22"/>
        </w:rPr>
        <w:tab/>
        <w:t>Ubezpieczony:</w:t>
      </w:r>
      <w:r w:rsidRPr="00511622">
        <w:rPr>
          <w:rFonts w:asciiTheme="minorHAnsi" w:hAnsiTheme="minorHAnsi" w:cstheme="minorHAnsi"/>
          <w:sz w:val="22"/>
          <w:szCs w:val="22"/>
        </w:rPr>
        <w:tab/>
      </w:r>
      <w:r w:rsidRPr="00511622">
        <w:rPr>
          <w:rFonts w:asciiTheme="minorHAnsi" w:hAnsiTheme="minorHAnsi" w:cstheme="minorHAnsi"/>
          <w:sz w:val="22"/>
          <w:szCs w:val="22"/>
        </w:rPr>
        <w:tab/>
      </w:r>
      <w:r w:rsidR="003D0365" w:rsidRPr="004373F4">
        <w:rPr>
          <w:rFonts w:asciiTheme="minorHAnsi" w:hAnsiTheme="minorHAnsi"/>
          <w:sz w:val="22"/>
          <w:szCs w:val="22"/>
        </w:rPr>
        <w:t xml:space="preserve">Miasto Ustroń </w:t>
      </w:r>
    </w:p>
    <w:p w14:paraId="7DE13E54" w14:textId="77777777" w:rsidR="003D0365" w:rsidRPr="004373F4" w:rsidRDefault="003D0365" w:rsidP="003D0365">
      <w:pPr>
        <w:ind w:left="2124" w:firstLine="708"/>
        <w:jc w:val="both"/>
        <w:rPr>
          <w:rFonts w:asciiTheme="minorHAnsi" w:hAnsiTheme="minorHAnsi"/>
          <w:sz w:val="22"/>
          <w:szCs w:val="22"/>
        </w:rPr>
      </w:pPr>
      <w:r w:rsidRPr="004373F4">
        <w:rPr>
          <w:rFonts w:asciiTheme="minorHAnsi" w:hAnsiTheme="minorHAnsi"/>
          <w:sz w:val="22"/>
          <w:szCs w:val="22"/>
        </w:rPr>
        <w:t>43-450 Ustroń Rynek 1</w:t>
      </w:r>
    </w:p>
    <w:p w14:paraId="12F0049F" w14:textId="45210B8F" w:rsidR="001C0F49" w:rsidRPr="00511622" w:rsidRDefault="001C0F49" w:rsidP="003D0365">
      <w:pPr>
        <w:ind w:firstLine="708"/>
        <w:jc w:val="both"/>
        <w:rPr>
          <w:rFonts w:asciiTheme="minorHAnsi" w:hAnsiTheme="minorHAnsi" w:cstheme="minorHAnsi"/>
          <w:sz w:val="22"/>
          <w:szCs w:val="22"/>
        </w:rPr>
      </w:pPr>
      <w:r w:rsidRPr="00511622">
        <w:rPr>
          <w:rFonts w:asciiTheme="minorHAnsi" w:hAnsiTheme="minorHAnsi" w:cstheme="minorHAnsi"/>
          <w:sz w:val="22"/>
          <w:szCs w:val="22"/>
        </w:rPr>
        <w:t>Ubezpieczony:</w:t>
      </w:r>
      <w:r w:rsidRPr="00511622">
        <w:rPr>
          <w:rFonts w:asciiTheme="minorHAnsi" w:hAnsiTheme="minorHAnsi" w:cstheme="minorHAnsi"/>
          <w:sz w:val="22"/>
          <w:szCs w:val="22"/>
        </w:rPr>
        <w:tab/>
      </w:r>
      <w:r w:rsidRPr="00511622">
        <w:rPr>
          <w:rFonts w:asciiTheme="minorHAnsi" w:hAnsiTheme="minorHAnsi" w:cstheme="minorHAnsi"/>
          <w:sz w:val="22"/>
          <w:szCs w:val="22"/>
        </w:rPr>
        <w:tab/>
        <w:t>jednostka organizacyjna dla której organem prowadzącym jest</w:t>
      </w:r>
    </w:p>
    <w:p w14:paraId="1CEDF4DF" w14:textId="611EF9B6" w:rsidR="001C0F49" w:rsidRPr="003E2BA5" w:rsidRDefault="001C0F49" w:rsidP="001C0F49">
      <w:pPr>
        <w:ind w:left="708" w:firstLine="708"/>
        <w:jc w:val="both"/>
        <w:rPr>
          <w:rFonts w:asciiTheme="minorHAnsi" w:hAnsiTheme="minorHAnsi" w:cstheme="minorHAnsi"/>
          <w:sz w:val="22"/>
          <w:szCs w:val="22"/>
        </w:rPr>
      </w:pPr>
      <w:r w:rsidRPr="00511622">
        <w:rPr>
          <w:rFonts w:asciiTheme="minorHAnsi" w:hAnsiTheme="minorHAnsi" w:cstheme="minorHAnsi"/>
          <w:sz w:val="22"/>
          <w:szCs w:val="22"/>
        </w:rPr>
        <w:t xml:space="preserve"> </w:t>
      </w:r>
      <w:r w:rsidRPr="00511622">
        <w:rPr>
          <w:rFonts w:asciiTheme="minorHAnsi" w:hAnsiTheme="minorHAnsi" w:cstheme="minorHAnsi"/>
          <w:sz w:val="22"/>
          <w:szCs w:val="22"/>
        </w:rPr>
        <w:tab/>
      </w:r>
      <w:r w:rsidRPr="00511622">
        <w:rPr>
          <w:rFonts w:asciiTheme="minorHAnsi" w:hAnsiTheme="minorHAnsi" w:cstheme="minorHAnsi"/>
          <w:sz w:val="22"/>
          <w:szCs w:val="22"/>
        </w:rPr>
        <w:tab/>
      </w:r>
      <w:r w:rsidR="003D0365">
        <w:rPr>
          <w:rFonts w:asciiTheme="minorHAnsi" w:hAnsiTheme="minorHAnsi" w:cstheme="minorHAnsi"/>
          <w:sz w:val="22"/>
          <w:szCs w:val="22"/>
        </w:rPr>
        <w:t>Miasto Ustroń</w:t>
      </w:r>
      <w:r w:rsidRPr="00885D18">
        <w:rPr>
          <w:rFonts w:asciiTheme="minorHAnsi" w:hAnsiTheme="minorHAnsi" w:cstheme="minorHAnsi"/>
          <w:sz w:val="22"/>
          <w:szCs w:val="22"/>
        </w:rPr>
        <w:t xml:space="preserve"> (jak w pkt. 5)</w:t>
      </w:r>
    </w:p>
    <w:p w14:paraId="6FD7CFD2" w14:textId="77777777" w:rsidR="001C0F49" w:rsidRPr="003E2BA5" w:rsidRDefault="001C0F49" w:rsidP="001C0F49">
      <w:pPr>
        <w:jc w:val="both"/>
        <w:rPr>
          <w:rFonts w:asciiTheme="minorHAnsi" w:hAnsiTheme="minorHAnsi" w:cstheme="minorHAnsi"/>
          <w:sz w:val="22"/>
          <w:szCs w:val="22"/>
        </w:rPr>
      </w:pPr>
    </w:p>
    <w:p w14:paraId="454CB010" w14:textId="1BE820DA" w:rsidR="001C0F49" w:rsidRPr="00511622" w:rsidRDefault="001C0F49" w:rsidP="001C0F49">
      <w:pPr>
        <w:jc w:val="both"/>
        <w:rPr>
          <w:rFonts w:asciiTheme="minorHAnsi" w:hAnsiTheme="minorHAnsi" w:cstheme="minorHAnsi"/>
          <w:sz w:val="22"/>
          <w:szCs w:val="22"/>
        </w:rPr>
      </w:pPr>
      <w:r w:rsidRPr="003E2BA5">
        <w:rPr>
          <w:rFonts w:asciiTheme="minorHAnsi" w:hAnsiTheme="minorHAnsi" w:cstheme="minorHAnsi"/>
          <w:sz w:val="22"/>
          <w:szCs w:val="22"/>
        </w:rPr>
        <w:lastRenderedPageBreak/>
        <w:t>2.2.</w:t>
      </w:r>
      <w:r w:rsidRPr="003E2BA5">
        <w:rPr>
          <w:rFonts w:asciiTheme="minorHAnsi" w:hAnsiTheme="minorHAnsi" w:cstheme="minorHAnsi"/>
          <w:sz w:val="22"/>
          <w:szCs w:val="22"/>
        </w:rPr>
        <w:tab/>
      </w:r>
      <w:r w:rsidRPr="00511622">
        <w:rPr>
          <w:rFonts w:asciiTheme="minorHAnsi" w:hAnsiTheme="minorHAnsi" w:cstheme="minorHAnsi"/>
          <w:sz w:val="22"/>
          <w:szCs w:val="22"/>
        </w:rPr>
        <w:t>Ubezpieczający:</w:t>
      </w:r>
      <w:r w:rsidRPr="00511622">
        <w:rPr>
          <w:rFonts w:asciiTheme="minorHAnsi" w:hAnsiTheme="minorHAnsi" w:cstheme="minorHAnsi"/>
          <w:sz w:val="22"/>
          <w:szCs w:val="22"/>
        </w:rPr>
        <w:tab/>
        <w:t>jednostka organizacyjna dla której organem prowadzącym jest</w:t>
      </w:r>
    </w:p>
    <w:p w14:paraId="2A0B2A8F" w14:textId="72EB74E1" w:rsidR="001C0F49" w:rsidRPr="007430EE" w:rsidRDefault="001C0F49" w:rsidP="001C0F49">
      <w:pPr>
        <w:ind w:left="708" w:firstLine="708"/>
        <w:jc w:val="both"/>
        <w:rPr>
          <w:rFonts w:asciiTheme="minorHAnsi" w:hAnsiTheme="minorHAnsi" w:cstheme="minorHAnsi"/>
          <w:sz w:val="22"/>
          <w:szCs w:val="22"/>
          <w:highlight w:val="yellow"/>
        </w:rPr>
      </w:pPr>
      <w:r w:rsidRPr="00511622">
        <w:rPr>
          <w:rFonts w:asciiTheme="minorHAnsi" w:hAnsiTheme="minorHAnsi" w:cstheme="minorHAnsi"/>
          <w:sz w:val="22"/>
          <w:szCs w:val="22"/>
        </w:rPr>
        <w:t xml:space="preserve"> </w:t>
      </w:r>
      <w:r w:rsidRPr="00511622">
        <w:rPr>
          <w:rFonts w:asciiTheme="minorHAnsi" w:hAnsiTheme="minorHAnsi" w:cstheme="minorHAnsi"/>
          <w:sz w:val="22"/>
          <w:szCs w:val="22"/>
        </w:rPr>
        <w:tab/>
      </w:r>
      <w:r w:rsidRPr="00511622">
        <w:rPr>
          <w:rFonts w:asciiTheme="minorHAnsi" w:hAnsiTheme="minorHAnsi" w:cstheme="minorHAnsi"/>
          <w:sz w:val="22"/>
          <w:szCs w:val="22"/>
        </w:rPr>
        <w:tab/>
      </w:r>
      <w:r w:rsidR="003D0365" w:rsidRPr="004373F4">
        <w:rPr>
          <w:rFonts w:asciiTheme="minorHAnsi" w:hAnsiTheme="minorHAnsi"/>
          <w:sz w:val="22"/>
          <w:szCs w:val="22"/>
        </w:rPr>
        <w:t>Miasto Ustroń</w:t>
      </w:r>
      <w:r w:rsidRPr="00885D18">
        <w:rPr>
          <w:rFonts w:asciiTheme="minorHAnsi" w:hAnsiTheme="minorHAnsi" w:cstheme="minorHAnsi"/>
          <w:sz w:val="22"/>
          <w:szCs w:val="22"/>
        </w:rPr>
        <w:t xml:space="preserve"> (jak w </w:t>
      </w:r>
      <w:r w:rsidR="003D0365">
        <w:rPr>
          <w:rFonts w:asciiTheme="minorHAnsi" w:hAnsiTheme="minorHAnsi" w:cstheme="minorHAnsi"/>
          <w:sz w:val="22"/>
          <w:szCs w:val="22"/>
        </w:rPr>
        <w:t>załączniku nr 8</w:t>
      </w:r>
      <w:r w:rsidRPr="00885D18">
        <w:rPr>
          <w:rFonts w:asciiTheme="minorHAnsi" w:hAnsiTheme="minorHAnsi" w:cstheme="minorHAnsi"/>
          <w:sz w:val="22"/>
          <w:szCs w:val="22"/>
        </w:rPr>
        <w:t>)</w:t>
      </w:r>
    </w:p>
    <w:p w14:paraId="096C7423" w14:textId="77777777" w:rsidR="001C0F49" w:rsidRPr="00511622" w:rsidRDefault="001C0F49" w:rsidP="001C0F49">
      <w:pPr>
        <w:ind w:firstLine="708"/>
        <w:jc w:val="both"/>
        <w:rPr>
          <w:rFonts w:asciiTheme="minorHAnsi" w:hAnsiTheme="minorHAnsi" w:cstheme="minorHAnsi"/>
          <w:sz w:val="22"/>
          <w:szCs w:val="22"/>
        </w:rPr>
      </w:pPr>
      <w:r w:rsidRPr="00511622">
        <w:rPr>
          <w:rFonts w:asciiTheme="minorHAnsi" w:hAnsiTheme="minorHAnsi" w:cstheme="minorHAnsi"/>
          <w:sz w:val="22"/>
          <w:szCs w:val="22"/>
        </w:rPr>
        <w:t>Ubezpieczony:</w:t>
      </w:r>
      <w:r w:rsidRPr="00511622">
        <w:rPr>
          <w:rFonts w:asciiTheme="minorHAnsi" w:hAnsiTheme="minorHAnsi" w:cstheme="minorHAnsi"/>
          <w:sz w:val="22"/>
          <w:szCs w:val="22"/>
        </w:rPr>
        <w:tab/>
      </w:r>
      <w:r w:rsidRPr="00511622">
        <w:rPr>
          <w:rFonts w:asciiTheme="minorHAnsi" w:hAnsiTheme="minorHAnsi" w:cstheme="minorHAnsi"/>
          <w:sz w:val="22"/>
          <w:szCs w:val="22"/>
        </w:rPr>
        <w:tab/>
        <w:t xml:space="preserve"> jednostka organizacyjna dla której organem prowadzącym jest</w:t>
      </w:r>
    </w:p>
    <w:p w14:paraId="20B0216F" w14:textId="4C4A9A60" w:rsidR="001C0F49" w:rsidRPr="003E2BA5" w:rsidRDefault="001C0F49" w:rsidP="001C0F49">
      <w:pPr>
        <w:ind w:left="708" w:firstLine="708"/>
        <w:jc w:val="both"/>
        <w:rPr>
          <w:rFonts w:asciiTheme="minorHAnsi" w:hAnsiTheme="minorHAnsi" w:cstheme="minorHAnsi"/>
          <w:sz w:val="22"/>
          <w:szCs w:val="22"/>
        </w:rPr>
      </w:pPr>
      <w:r w:rsidRPr="00511622">
        <w:rPr>
          <w:rFonts w:asciiTheme="minorHAnsi" w:hAnsiTheme="minorHAnsi" w:cstheme="minorHAnsi"/>
          <w:sz w:val="22"/>
          <w:szCs w:val="22"/>
        </w:rPr>
        <w:t xml:space="preserve"> </w:t>
      </w:r>
      <w:r w:rsidRPr="00511622">
        <w:rPr>
          <w:rFonts w:asciiTheme="minorHAnsi" w:hAnsiTheme="minorHAnsi" w:cstheme="minorHAnsi"/>
          <w:sz w:val="22"/>
          <w:szCs w:val="22"/>
        </w:rPr>
        <w:tab/>
      </w:r>
      <w:r w:rsidRPr="00511622">
        <w:rPr>
          <w:rFonts w:asciiTheme="minorHAnsi" w:hAnsiTheme="minorHAnsi" w:cstheme="minorHAnsi"/>
          <w:sz w:val="22"/>
          <w:szCs w:val="22"/>
        </w:rPr>
        <w:tab/>
      </w:r>
      <w:r w:rsidR="003D0365" w:rsidRPr="004373F4">
        <w:rPr>
          <w:rFonts w:asciiTheme="minorHAnsi" w:hAnsiTheme="minorHAnsi"/>
          <w:sz w:val="22"/>
          <w:szCs w:val="22"/>
        </w:rPr>
        <w:t>Miasto Ustroń</w:t>
      </w:r>
      <w:r w:rsidRPr="00885D18">
        <w:rPr>
          <w:rFonts w:asciiTheme="minorHAnsi" w:hAnsiTheme="minorHAnsi" w:cstheme="minorHAnsi"/>
          <w:sz w:val="22"/>
          <w:szCs w:val="22"/>
        </w:rPr>
        <w:t xml:space="preserve"> (</w:t>
      </w:r>
      <w:r w:rsidR="003D0365" w:rsidRPr="00885D18">
        <w:rPr>
          <w:rFonts w:asciiTheme="minorHAnsi" w:hAnsiTheme="minorHAnsi" w:cstheme="minorHAnsi"/>
          <w:sz w:val="22"/>
          <w:szCs w:val="22"/>
        </w:rPr>
        <w:t xml:space="preserve">jak w </w:t>
      </w:r>
      <w:r w:rsidR="003D0365">
        <w:rPr>
          <w:rFonts w:asciiTheme="minorHAnsi" w:hAnsiTheme="minorHAnsi" w:cstheme="minorHAnsi"/>
          <w:sz w:val="22"/>
          <w:szCs w:val="22"/>
        </w:rPr>
        <w:t>załączniku nr 8</w:t>
      </w:r>
      <w:r w:rsidRPr="00885D18">
        <w:rPr>
          <w:rFonts w:asciiTheme="minorHAnsi" w:hAnsiTheme="minorHAnsi" w:cstheme="minorHAnsi"/>
          <w:sz w:val="22"/>
          <w:szCs w:val="22"/>
        </w:rPr>
        <w:t>)</w:t>
      </w:r>
    </w:p>
    <w:p w14:paraId="1FFF5413" w14:textId="77777777" w:rsidR="001C0F49" w:rsidRPr="003E2BA5" w:rsidRDefault="001C0F49" w:rsidP="001C0F49">
      <w:pPr>
        <w:jc w:val="both"/>
        <w:rPr>
          <w:rFonts w:asciiTheme="minorHAnsi" w:hAnsiTheme="minorHAnsi" w:cstheme="minorHAnsi"/>
          <w:sz w:val="22"/>
          <w:szCs w:val="22"/>
          <w:highlight w:val="yellow"/>
        </w:rPr>
      </w:pPr>
    </w:p>
    <w:p w14:paraId="214931F3" w14:textId="1B8B686F" w:rsidR="001C0F49" w:rsidRPr="00932345" w:rsidRDefault="001C0F49" w:rsidP="001C0F49">
      <w:pPr>
        <w:jc w:val="both"/>
        <w:rPr>
          <w:rFonts w:asciiTheme="minorHAnsi" w:hAnsiTheme="minorHAnsi" w:cstheme="minorHAnsi"/>
          <w:b/>
          <w:sz w:val="22"/>
          <w:szCs w:val="22"/>
        </w:rPr>
      </w:pPr>
      <w:r w:rsidRPr="00932345">
        <w:rPr>
          <w:rFonts w:asciiTheme="minorHAnsi" w:hAnsiTheme="minorHAnsi" w:cstheme="minorHAnsi"/>
          <w:b/>
          <w:sz w:val="22"/>
          <w:szCs w:val="22"/>
        </w:rPr>
        <w:t>3.</w:t>
      </w:r>
      <w:r w:rsidRPr="00932345">
        <w:rPr>
          <w:rFonts w:asciiTheme="minorHAnsi" w:hAnsiTheme="minorHAnsi" w:cstheme="minorHAnsi"/>
          <w:b/>
          <w:sz w:val="22"/>
          <w:szCs w:val="22"/>
        </w:rPr>
        <w:tab/>
        <w:t>Termin realizacji zamówienia</w:t>
      </w:r>
      <w:r w:rsidR="00311EBB">
        <w:rPr>
          <w:rFonts w:asciiTheme="minorHAnsi" w:hAnsiTheme="minorHAnsi" w:cstheme="minorHAnsi"/>
          <w:b/>
          <w:sz w:val="22"/>
          <w:szCs w:val="22"/>
        </w:rPr>
        <w:t xml:space="preserve"> w każdej części</w:t>
      </w:r>
      <w:r w:rsidRPr="00932345">
        <w:rPr>
          <w:rFonts w:asciiTheme="minorHAnsi" w:hAnsiTheme="minorHAnsi" w:cstheme="minorHAnsi"/>
          <w:b/>
          <w:sz w:val="22"/>
          <w:szCs w:val="22"/>
        </w:rPr>
        <w:t xml:space="preserve"> – </w:t>
      </w:r>
      <w:r w:rsidR="003D0365">
        <w:rPr>
          <w:rFonts w:asciiTheme="minorHAnsi" w:hAnsiTheme="minorHAnsi" w:cstheme="minorHAnsi"/>
          <w:b/>
          <w:sz w:val="22"/>
          <w:szCs w:val="22"/>
        </w:rPr>
        <w:t>24</w:t>
      </w:r>
      <w:r w:rsidRPr="00932345">
        <w:rPr>
          <w:rFonts w:asciiTheme="minorHAnsi" w:hAnsiTheme="minorHAnsi" w:cstheme="minorHAnsi"/>
          <w:b/>
          <w:sz w:val="22"/>
          <w:szCs w:val="22"/>
        </w:rPr>
        <w:t xml:space="preserve"> miesi</w:t>
      </w:r>
      <w:r w:rsidR="003D0365">
        <w:rPr>
          <w:rFonts w:asciiTheme="minorHAnsi" w:hAnsiTheme="minorHAnsi" w:cstheme="minorHAnsi"/>
          <w:b/>
          <w:sz w:val="22"/>
          <w:szCs w:val="22"/>
        </w:rPr>
        <w:t>ą</w:t>
      </w:r>
      <w:r w:rsidR="00404F73" w:rsidRPr="00932345">
        <w:rPr>
          <w:rFonts w:asciiTheme="minorHAnsi" w:hAnsiTheme="minorHAnsi" w:cstheme="minorHAnsi"/>
          <w:b/>
          <w:sz w:val="22"/>
          <w:szCs w:val="22"/>
        </w:rPr>
        <w:t>c</w:t>
      </w:r>
      <w:r w:rsidR="003D0365">
        <w:rPr>
          <w:rFonts w:asciiTheme="minorHAnsi" w:hAnsiTheme="minorHAnsi" w:cstheme="minorHAnsi"/>
          <w:b/>
          <w:sz w:val="22"/>
          <w:szCs w:val="22"/>
        </w:rPr>
        <w:t>e</w:t>
      </w:r>
      <w:r w:rsidRPr="00932345">
        <w:rPr>
          <w:rFonts w:asciiTheme="minorHAnsi" w:hAnsiTheme="minorHAnsi" w:cstheme="minorHAnsi"/>
          <w:b/>
          <w:sz w:val="22"/>
          <w:szCs w:val="22"/>
        </w:rPr>
        <w:t>: od 01.</w:t>
      </w:r>
      <w:r w:rsidR="00511622" w:rsidRPr="00932345">
        <w:rPr>
          <w:rFonts w:asciiTheme="minorHAnsi" w:hAnsiTheme="minorHAnsi" w:cstheme="minorHAnsi"/>
          <w:b/>
          <w:sz w:val="22"/>
          <w:szCs w:val="22"/>
        </w:rPr>
        <w:t>01</w:t>
      </w:r>
      <w:r w:rsidRPr="00932345">
        <w:rPr>
          <w:rFonts w:asciiTheme="minorHAnsi" w:hAnsiTheme="minorHAnsi" w:cstheme="minorHAnsi"/>
          <w:b/>
          <w:sz w:val="22"/>
          <w:szCs w:val="22"/>
        </w:rPr>
        <w:t>.20</w:t>
      </w:r>
      <w:r w:rsidR="003A04AC" w:rsidRPr="00932345">
        <w:rPr>
          <w:rFonts w:asciiTheme="minorHAnsi" w:hAnsiTheme="minorHAnsi" w:cstheme="minorHAnsi"/>
          <w:b/>
          <w:sz w:val="22"/>
          <w:szCs w:val="22"/>
        </w:rPr>
        <w:t>2</w:t>
      </w:r>
      <w:r w:rsidR="00511622" w:rsidRPr="00932345">
        <w:rPr>
          <w:rFonts w:asciiTheme="minorHAnsi" w:hAnsiTheme="minorHAnsi" w:cstheme="minorHAnsi"/>
          <w:b/>
          <w:sz w:val="22"/>
          <w:szCs w:val="22"/>
        </w:rPr>
        <w:t>6</w:t>
      </w:r>
      <w:r w:rsidR="002C4B3C" w:rsidRPr="00932345">
        <w:rPr>
          <w:rFonts w:asciiTheme="minorHAnsi" w:hAnsiTheme="minorHAnsi" w:cstheme="minorHAnsi"/>
          <w:b/>
          <w:sz w:val="22"/>
          <w:szCs w:val="22"/>
        </w:rPr>
        <w:t xml:space="preserve"> r.</w:t>
      </w:r>
      <w:r w:rsidRPr="00932345">
        <w:rPr>
          <w:rFonts w:asciiTheme="minorHAnsi" w:hAnsiTheme="minorHAnsi" w:cstheme="minorHAnsi"/>
          <w:b/>
          <w:sz w:val="22"/>
          <w:szCs w:val="22"/>
        </w:rPr>
        <w:t xml:space="preserve"> do 3</w:t>
      </w:r>
      <w:r w:rsidR="00511622" w:rsidRPr="00932345">
        <w:rPr>
          <w:rFonts w:asciiTheme="minorHAnsi" w:hAnsiTheme="minorHAnsi" w:cstheme="minorHAnsi"/>
          <w:b/>
          <w:sz w:val="22"/>
          <w:szCs w:val="22"/>
        </w:rPr>
        <w:t>1</w:t>
      </w:r>
      <w:r w:rsidRPr="00932345">
        <w:rPr>
          <w:rFonts w:asciiTheme="minorHAnsi" w:hAnsiTheme="minorHAnsi" w:cstheme="minorHAnsi"/>
          <w:b/>
          <w:sz w:val="22"/>
          <w:szCs w:val="22"/>
        </w:rPr>
        <w:t>.</w:t>
      </w:r>
      <w:r w:rsidR="00511622" w:rsidRPr="00932345">
        <w:rPr>
          <w:rFonts w:asciiTheme="minorHAnsi" w:hAnsiTheme="minorHAnsi" w:cstheme="minorHAnsi"/>
          <w:b/>
          <w:sz w:val="22"/>
          <w:szCs w:val="22"/>
        </w:rPr>
        <w:t>12</w:t>
      </w:r>
      <w:r w:rsidRPr="00932345">
        <w:rPr>
          <w:rFonts w:asciiTheme="minorHAnsi" w:hAnsiTheme="minorHAnsi" w:cstheme="minorHAnsi"/>
          <w:b/>
          <w:sz w:val="22"/>
          <w:szCs w:val="22"/>
        </w:rPr>
        <w:t>.20</w:t>
      </w:r>
      <w:r w:rsidR="00746C2A" w:rsidRPr="00932345">
        <w:rPr>
          <w:rFonts w:asciiTheme="minorHAnsi" w:hAnsiTheme="minorHAnsi" w:cstheme="minorHAnsi"/>
          <w:b/>
          <w:sz w:val="22"/>
          <w:szCs w:val="22"/>
        </w:rPr>
        <w:t>2</w:t>
      </w:r>
      <w:r w:rsidR="003D0365">
        <w:rPr>
          <w:rFonts w:asciiTheme="minorHAnsi" w:hAnsiTheme="minorHAnsi" w:cstheme="minorHAnsi"/>
          <w:b/>
          <w:sz w:val="22"/>
          <w:szCs w:val="22"/>
        </w:rPr>
        <w:t>7</w:t>
      </w:r>
      <w:r w:rsidR="002C4B3C" w:rsidRPr="00932345">
        <w:rPr>
          <w:rFonts w:asciiTheme="minorHAnsi" w:hAnsiTheme="minorHAnsi" w:cstheme="minorHAnsi"/>
          <w:b/>
          <w:sz w:val="22"/>
          <w:szCs w:val="22"/>
        </w:rPr>
        <w:t xml:space="preserve"> r.</w:t>
      </w:r>
      <w:r w:rsidR="00244FD1">
        <w:rPr>
          <w:rFonts w:asciiTheme="minorHAnsi" w:hAnsiTheme="minorHAnsi" w:cstheme="minorHAnsi"/>
          <w:b/>
          <w:sz w:val="22"/>
          <w:szCs w:val="22"/>
        </w:rPr>
        <w:t xml:space="preserve"> przy czym:</w:t>
      </w:r>
    </w:p>
    <w:p w14:paraId="0E53FF29" w14:textId="438DAD07" w:rsidR="00404F73" w:rsidRPr="00B44E26" w:rsidRDefault="001C0F49" w:rsidP="00244FD1">
      <w:pPr>
        <w:ind w:left="705" w:hanging="705"/>
        <w:jc w:val="both"/>
        <w:rPr>
          <w:rFonts w:asciiTheme="minorHAnsi" w:hAnsiTheme="minorHAnsi" w:cstheme="minorHAnsi"/>
          <w:b/>
          <w:color w:val="000000" w:themeColor="text1"/>
          <w:sz w:val="22"/>
          <w:szCs w:val="22"/>
        </w:rPr>
      </w:pPr>
      <w:r w:rsidRPr="00B44E26">
        <w:rPr>
          <w:rFonts w:asciiTheme="minorHAnsi" w:hAnsiTheme="minorHAnsi" w:cstheme="minorHAnsi"/>
          <w:b/>
          <w:color w:val="000000" w:themeColor="text1"/>
          <w:sz w:val="22"/>
          <w:szCs w:val="22"/>
        </w:rPr>
        <w:t>3.1</w:t>
      </w:r>
      <w:r w:rsidRPr="00B44E26">
        <w:rPr>
          <w:rFonts w:asciiTheme="minorHAnsi" w:hAnsiTheme="minorHAnsi" w:cstheme="minorHAnsi"/>
          <w:b/>
          <w:color w:val="000000" w:themeColor="text1"/>
          <w:sz w:val="22"/>
          <w:szCs w:val="22"/>
        </w:rPr>
        <w:tab/>
        <w:t>okres ubezpieczenia dla wszystkich umów ubezpieczenia objętych częścią 1</w:t>
      </w:r>
      <w:r w:rsidR="00244FD1">
        <w:rPr>
          <w:rFonts w:asciiTheme="minorHAnsi" w:hAnsiTheme="minorHAnsi" w:cstheme="minorHAnsi"/>
          <w:b/>
          <w:color w:val="000000" w:themeColor="text1"/>
          <w:sz w:val="22"/>
          <w:szCs w:val="22"/>
        </w:rPr>
        <w:t xml:space="preserve"> dzieli się na dwa roczne okresy polisowe</w:t>
      </w:r>
      <w:r w:rsidR="00932345" w:rsidRPr="00B44E26">
        <w:rPr>
          <w:rFonts w:asciiTheme="minorHAnsi" w:hAnsiTheme="minorHAnsi" w:cstheme="minorHAnsi"/>
          <w:b/>
          <w:color w:val="000000" w:themeColor="text1"/>
          <w:sz w:val="22"/>
          <w:szCs w:val="22"/>
        </w:rPr>
        <w:t>:</w:t>
      </w:r>
    </w:p>
    <w:p w14:paraId="73DA9833" w14:textId="3342E77A" w:rsidR="00244FD1" w:rsidRPr="001C2FFC" w:rsidRDefault="00244FD1" w:rsidP="00244FD1">
      <w:pPr>
        <w:ind w:firstLine="708"/>
        <w:jc w:val="both"/>
        <w:rPr>
          <w:rFonts w:asciiTheme="minorHAnsi" w:hAnsiTheme="minorHAnsi" w:cstheme="minorHAnsi"/>
          <w:sz w:val="22"/>
          <w:szCs w:val="22"/>
        </w:rPr>
      </w:pPr>
      <w:r w:rsidRPr="001C2FFC">
        <w:rPr>
          <w:rFonts w:asciiTheme="minorHAnsi" w:hAnsiTheme="minorHAnsi" w:cstheme="minorHAnsi"/>
          <w:b/>
          <w:sz w:val="22"/>
          <w:szCs w:val="22"/>
        </w:rPr>
        <w:t xml:space="preserve">pierwszy rok - </w:t>
      </w:r>
      <w:r w:rsidRPr="001C2FFC">
        <w:rPr>
          <w:rFonts w:asciiTheme="minorHAnsi" w:hAnsiTheme="minorHAnsi" w:cstheme="minorHAnsi"/>
          <w:b/>
          <w:sz w:val="22"/>
          <w:szCs w:val="22"/>
        </w:rPr>
        <w:tab/>
      </w:r>
      <w:r w:rsidRPr="001C2FFC">
        <w:rPr>
          <w:rFonts w:asciiTheme="minorHAnsi" w:hAnsiTheme="minorHAnsi" w:cstheme="minorHAnsi"/>
          <w:b/>
          <w:sz w:val="22"/>
          <w:szCs w:val="22"/>
        </w:rPr>
        <w:tab/>
        <w:t>01.</w:t>
      </w:r>
      <w:r>
        <w:rPr>
          <w:rFonts w:asciiTheme="minorHAnsi" w:hAnsiTheme="minorHAnsi" w:cstheme="minorHAnsi"/>
          <w:b/>
          <w:sz w:val="22"/>
          <w:szCs w:val="22"/>
        </w:rPr>
        <w:t>0</w:t>
      </w:r>
      <w:r w:rsidRPr="001C2FFC">
        <w:rPr>
          <w:rFonts w:asciiTheme="minorHAnsi" w:hAnsiTheme="minorHAnsi" w:cstheme="minorHAnsi"/>
          <w:b/>
          <w:sz w:val="22"/>
          <w:szCs w:val="22"/>
        </w:rPr>
        <w:t>1.202</w:t>
      </w:r>
      <w:r>
        <w:rPr>
          <w:rFonts w:asciiTheme="minorHAnsi" w:hAnsiTheme="minorHAnsi" w:cstheme="minorHAnsi"/>
          <w:b/>
          <w:sz w:val="22"/>
          <w:szCs w:val="22"/>
        </w:rPr>
        <w:t>6</w:t>
      </w:r>
      <w:r w:rsidRPr="001C2FFC">
        <w:rPr>
          <w:rFonts w:asciiTheme="minorHAnsi" w:hAnsiTheme="minorHAnsi" w:cstheme="minorHAnsi"/>
          <w:b/>
          <w:sz w:val="22"/>
          <w:szCs w:val="22"/>
        </w:rPr>
        <w:t xml:space="preserve"> r. do 3</w:t>
      </w:r>
      <w:r>
        <w:rPr>
          <w:rFonts w:asciiTheme="minorHAnsi" w:hAnsiTheme="minorHAnsi" w:cstheme="minorHAnsi"/>
          <w:b/>
          <w:sz w:val="22"/>
          <w:szCs w:val="22"/>
        </w:rPr>
        <w:t>1</w:t>
      </w:r>
      <w:r w:rsidRPr="001C2FFC">
        <w:rPr>
          <w:rFonts w:asciiTheme="minorHAnsi" w:hAnsiTheme="minorHAnsi" w:cstheme="minorHAnsi"/>
          <w:b/>
          <w:sz w:val="22"/>
          <w:szCs w:val="22"/>
        </w:rPr>
        <w:t>.</w:t>
      </w:r>
      <w:r>
        <w:rPr>
          <w:rFonts w:asciiTheme="minorHAnsi" w:hAnsiTheme="minorHAnsi" w:cstheme="minorHAnsi"/>
          <w:b/>
          <w:sz w:val="22"/>
          <w:szCs w:val="22"/>
        </w:rPr>
        <w:t>12</w:t>
      </w:r>
      <w:r w:rsidRPr="001C2FFC">
        <w:rPr>
          <w:rFonts w:asciiTheme="minorHAnsi" w:hAnsiTheme="minorHAnsi" w:cstheme="minorHAnsi"/>
          <w:b/>
          <w:sz w:val="22"/>
          <w:szCs w:val="22"/>
        </w:rPr>
        <w:t>.202</w:t>
      </w:r>
      <w:r>
        <w:rPr>
          <w:rFonts w:asciiTheme="minorHAnsi" w:hAnsiTheme="minorHAnsi" w:cstheme="minorHAnsi"/>
          <w:b/>
          <w:sz w:val="22"/>
          <w:szCs w:val="22"/>
        </w:rPr>
        <w:t>6</w:t>
      </w:r>
      <w:r w:rsidRPr="001C2FFC">
        <w:rPr>
          <w:rFonts w:asciiTheme="minorHAnsi" w:hAnsiTheme="minorHAnsi" w:cstheme="minorHAnsi"/>
          <w:b/>
          <w:sz w:val="22"/>
          <w:szCs w:val="22"/>
        </w:rPr>
        <w:t xml:space="preserve"> r.</w:t>
      </w:r>
    </w:p>
    <w:p w14:paraId="240DD876" w14:textId="480799CC" w:rsidR="00244FD1" w:rsidRPr="001C2FFC" w:rsidRDefault="00244FD1" w:rsidP="00244FD1">
      <w:pPr>
        <w:jc w:val="both"/>
        <w:rPr>
          <w:rFonts w:asciiTheme="minorHAnsi" w:hAnsiTheme="minorHAnsi" w:cstheme="minorHAnsi"/>
          <w:b/>
          <w:sz w:val="22"/>
          <w:szCs w:val="22"/>
        </w:rPr>
      </w:pPr>
      <w:r w:rsidRPr="001C2FFC">
        <w:rPr>
          <w:rFonts w:asciiTheme="minorHAnsi" w:hAnsiTheme="minorHAnsi" w:cstheme="minorHAnsi"/>
          <w:b/>
          <w:sz w:val="22"/>
          <w:szCs w:val="22"/>
        </w:rPr>
        <w:tab/>
        <w:t xml:space="preserve">drugi rok - </w:t>
      </w:r>
      <w:r w:rsidRPr="001C2FFC">
        <w:rPr>
          <w:rFonts w:asciiTheme="minorHAnsi" w:hAnsiTheme="minorHAnsi" w:cstheme="minorHAnsi"/>
          <w:b/>
          <w:sz w:val="22"/>
          <w:szCs w:val="22"/>
        </w:rPr>
        <w:tab/>
      </w:r>
      <w:r w:rsidRPr="001C2FFC">
        <w:rPr>
          <w:rFonts w:asciiTheme="minorHAnsi" w:hAnsiTheme="minorHAnsi" w:cstheme="minorHAnsi"/>
          <w:b/>
          <w:sz w:val="22"/>
          <w:szCs w:val="22"/>
        </w:rPr>
        <w:tab/>
        <w:t>01.0</w:t>
      </w:r>
      <w:r>
        <w:rPr>
          <w:rFonts w:asciiTheme="minorHAnsi" w:hAnsiTheme="minorHAnsi" w:cstheme="minorHAnsi"/>
          <w:b/>
          <w:sz w:val="22"/>
          <w:szCs w:val="22"/>
        </w:rPr>
        <w:t>1</w:t>
      </w:r>
      <w:r w:rsidRPr="001C2FFC">
        <w:rPr>
          <w:rFonts w:asciiTheme="minorHAnsi" w:hAnsiTheme="minorHAnsi" w:cstheme="minorHAnsi"/>
          <w:b/>
          <w:sz w:val="22"/>
          <w:szCs w:val="22"/>
        </w:rPr>
        <w:t>.202</w:t>
      </w:r>
      <w:r>
        <w:rPr>
          <w:rFonts w:asciiTheme="minorHAnsi" w:hAnsiTheme="minorHAnsi" w:cstheme="minorHAnsi"/>
          <w:b/>
          <w:sz w:val="22"/>
          <w:szCs w:val="22"/>
        </w:rPr>
        <w:t>7</w:t>
      </w:r>
      <w:r w:rsidRPr="001C2FFC">
        <w:rPr>
          <w:rFonts w:asciiTheme="minorHAnsi" w:hAnsiTheme="minorHAnsi" w:cstheme="minorHAnsi"/>
          <w:b/>
          <w:sz w:val="22"/>
          <w:szCs w:val="22"/>
        </w:rPr>
        <w:t xml:space="preserve"> r. do 3</w:t>
      </w:r>
      <w:r>
        <w:rPr>
          <w:rFonts w:asciiTheme="minorHAnsi" w:hAnsiTheme="minorHAnsi" w:cstheme="minorHAnsi"/>
          <w:b/>
          <w:sz w:val="22"/>
          <w:szCs w:val="22"/>
        </w:rPr>
        <w:t>1</w:t>
      </w:r>
      <w:r w:rsidRPr="001C2FFC">
        <w:rPr>
          <w:rFonts w:asciiTheme="minorHAnsi" w:hAnsiTheme="minorHAnsi" w:cstheme="minorHAnsi"/>
          <w:b/>
          <w:sz w:val="22"/>
          <w:szCs w:val="22"/>
        </w:rPr>
        <w:t>.</w:t>
      </w:r>
      <w:r>
        <w:rPr>
          <w:rFonts w:asciiTheme="minorHAnsi" w:hAnsiTheme="minorHAnsi" w:cstheme="minorHAnsi"/>
          <w:b/>
          <w:sz w:val="22"/>
          <w:szCs w:val="22"/>
        </w:rPr>
        <w:t>12</w:t>
      </w:r>
      <w:r w:rsidRPr="001C2FFC">
        <w:rPr>
          <w:rFonts w:asciiTheme="minorHAnsi" w:hAnsiTheme="minorHAnsi" w:cstheme="minorHAnsi"/>
          <w:b/>
          <w:sz w:val="22"/>
          <w:szCs w:val="22"/>
        </w:rPr>
        <w:t>.202</w:t>
      </w:r>
      <w:r>
        <w:rPr>
          <w:rFonts w:asciiTheme="minorHAnsi" w:hAnsiTheme="minorHAnsi" w:cstheme="minorHAnsi"/>
          <w:b/>
          <w:sz w:val="22"/>
          <w:szCs w:val="22"/>
        </w:rPr>
        <w:t>7</w:t>
      </w:r>
      <w:r w:rsidRPr="001C2FFC">
        <w:rPr>
          <w:rFonts w:asciiTheme="minorHAnsi" w:hAnsiTheme="minorHAnsi" w:cstheme="minorHAnsi"/>
          <w:b/>
          <w:sz w:val="22"/>
          <w:szCs w:val="22"/>
        </w:rPr>
        <w:t xml:space="preserve"> r.</w:t>
      </w:r>
    </w:p>
    <w:p w14:paraId="7F5454E7" w14:textId="1B4470DF" w:rsidR="00404F73" w:rsidRPr="00932345" w:rsidRDefault="00244FD1" w:rsidP="00932345">
      <w:pPr>
        <w:ind w:left="700" w:firstLine="8"/>
        <w:jc w:val="both"/>
        <w:rPr>
          <w:rFonts w:asciiTheme="minorHAnsi" w:hAnsiTheme="minorHAnsi" w:cstheme="minorHAnsi"/>
          <w:b/>
          <w:sz w:val="22"/>
          <w:szCs w:val="22"/>
        </w:rPr>
      </w:pPr>
      <w:r>
        <w:rPr>
          <w:rFonts w:asciiTheme="minorHAnsi" w:hAnsiTheme="minorHAnsi" w:cstheme="minorHAnsi"/>
          <w:color w:val="000000"/>
          <w:sz w:val="22"/>
          <w:szCs w:val="22"/>
        </w:rPr>
        <w:t xml:space="preserve">oraz </w:t>
      </w:r>
      <w:r w:rsidR="001D520F">
        <w:rPr>
          <w:rFonts w:asciiTheme="minorHAnsi" w:hAnsiTheme="minorHAnsi" w:cstheme="minorHAnsi"/>
          <w:color w:val="000000"/>
          <w:sz w:val="22"/>
          <w:szCs w:val="22"/>
        </w:rPr>
        <w:t>n</w:t>
      </w:r>
      <w:r w:rsidR="001D520F" w:rsidRPr="00932345">
        <w:rPr>
          <w:rFonts w:asciiTheme="minorHAnsi" w:hAnsiTheme="minorHAnsi" w:cstheme="minorHAnsi"/>
          <w:color w:val="000000"/>
          <w:sz w:val="22"/>
          <w:szCs w:val="22"/>
        </w:rPr>
        <w:t xml:space="preserve">astąpi wyrównanie okresu </w:t>
      </w:r>
      <w:r w:rsidR="001D520F">
        <w:rPr>
          <w:rFonts w:asciiTheme="minorHAnsi" w:hAnsiTheme="minorHAnsi" w:cstheme="minorHAnsi"/>
          <w:color w:val="000000"/>
          <w:sz w:val="22"/>
          <w:szCs w:val="22"/>
        </w:rPr>
        <w:t xml:space="preserve">ubezpieczenia </w:t>
      </w:r>
      <w:r w:rsidR="001D520F" w:rsidRPr="00932345">
        <w:rPr>
          <w:rFonts w:asciiTheme="minorHAnsi" w:hAnsiTheme="minorHAnsi" w:cstheme="minorHAnsi"/>
          <w:color w:val="000000"/>
          <w:sz w:val="22"/>
          <w:szCs w:val="22"/>
        </w:rPr>
        <w:t>do 31.12.2026 r.</w:t>
      </w:r>
      <w:r w:rsidR="001D520F">
        <w:rPr>
          <w:rFonts w:asciiTheme="minorHAnsi" w:hAnsiTheme="minorHAnsi" w:cstheme="minorHAnsi"/>
          <w:color w:val="000000"/>
          <w:sz w:val="22"/>
          <w:szCs w:val="22"/>
        </w:rPr>
        <w:t xml:space="preserve"> </w:t>
      </w:r>
      <w:r w:rsidR="00932345" w:rsidRPr="00932345">
        <w:rPr>
          <w:rFonts w:asciiTheme="minorHAnsi" w:hAnsiTheme="minorHAnsi" w:cstheme="minorHAnsi"/>
          <w:color w:val="000000"/>
          <w:sz w:val="22"/>
          <w:szCs w:val="22"/>
        </w:rPr>
        <w:t>dla umów ubezpieczenia tych jednostek i rodzajów ubezpieczenia, których termin wznowienia przypada w trakcie 2026 roku</w:t>
      </w:r>
      <w:r w:rsidR="001D520F">
        <w:rPr>
          <w:rFonts w:asciiTheme="minorHAnsi" w:hAnsiTheme="minorHAnsi" w:cstheme="minorHAnsi"/>
          <w:color w:val="000000"/>
          <w:sz w:val="22"/>
          <w:szCs w:val="22"/>
        </w:rPr>
        <w:t xml:space="preserve"> (tj. od 01.01.2026 </w:t>
      </w:r>
      <w:r w:rsidR="00311EBB">
        <w:rPr>
          <w:rFonts w:asciiTheme="minorHAnsi" w:hAnsiTheme="minorHAnsi" w:cstheme="minorHAnsi"/>
          <w:color w:val="000000"/>
          <w:sz w:val="22"/>
          <w:szCs w:val="22"/>
        </w:rPr>
        <w:t xml:space="preserve">r. </w:t>
      </w:r>
      <w:r w:rsidR="001D520F">
        <w:rPr>
          <w:rFonts w:asciiTheme="minorHAnsi" w:hAnsiTheme="minorHAnsi" w:cstheme="minorHAnsi"/>
          <w:color w:val="000000"/>
          <w:sz w:val="22"/>
          <w:szCs w:val="22"/>
        </w:rPr>
        <w:t>do 31.12.2026 r.)</w:t>
      </w:r>
    </w:p>
    <w:p w14:paraId="20AA9A34" w14:textId="4F34C9EB" w:rsidR="001C0F49" w:rsidRPr="003E2BA5" w:rsidRDefault="001C0F49" w:rsidP="00244FD1">
      <w:pPr>
        <w:ind w:left="709" w:hanging="709"/>
        <w:jc w:val="both"/>
        <w:rPr>
          <w:rFonts w:asciiTheme="minorHAnsi" w:hAnsiTheme="minorHAnsi" w:cstheme="minorHAnsi"/>
          <w:sz w:val="22"/>
          <w:szCs w:val="22"/>
          <w:highlight w:val="yellow"/>
        </w:rPr>
      </w:pPr>
      <w:r w:rsidRPr="001D520F">
        <w:rPr>
          <w:rFonts w:asciiTheme="minorHAnsi" w:hAnsiTheme="minorHAnsi" w:cstheme="minorHAnsi"/>
          <w:sz w:val="22"/>
          <w:szCs w:val="22"/>
        </w:rPr>
        <w:t>3.2.</w:t>
      </w:r>
      <w:r w:rsidRPr="001D520F">
        <w:rPr>
          <w:rFonts w:asciiTheme="minorHAnsi" w:hAnsiTheme="minorHAnsi" w:cstheme="minorHAnsi"/>
          <w:sz w:val="22"/>
          <w:szCs w:val="22"/>
        </w:rPr>
        <w:tab/>
      </w:r>
      <w:r w:rsidRPr="001D520F">
        <w:rPr>
          <w:rFonts w:asciiTheme="minorHAnsi" w:hAnsiTheme="minorHAnsi" w:cstheme="minorHAnsi"/>
          <w:b/>
          <w:sz w:val="22"/>
          <w:szCs w:val="22"/>
        </w:rPr>
        <w:t xml:space="preserve">dla umów ubezpieczeń komunikacyjnych objętych częścią 2 – zgodnie z załącznikiem nr </w:t>
      </w:r>
      <w:r w:rsidR="00244FD1">
        <w:rPr>
          <w:rFonts w:asciiTheme="minorHAnsi" w:hAnsiTheme="minorHAnsi" w:cstheme="minorHAnsi"/>
          <w:b/>
          <w:sz w:val="22"/>
          <w:szCs w:val="22"/>
        </w:rPr>
        <w:t>1</w:t>
      </w:r>
      <w:r w:rsidR="00311EBB">
        <w:rPr>
          <w:rFonts w:asciiTheme="minorHAnsi" w:hAnsiTheme="minorHAnsi" w:cstheme="minorHAnsi"/>
          <w:b/>
          <w:sz w:val="22"/>
          <w:szCs w:val="22"/>
        </w:rPr>
        <w:t>2</w:t>
      </w:r>
      <w:r w:rsidRPr="001D520F">
        <w:rPr>
          <w:rFonts w:asciiTheme="minorHAnsi" w:hAnsiTheme="minorHAnsi" w:cstheme="minorHAnsi"/>
          <w:sz w:val="22"/>
          <w:szCs w:val="22"/>
        </w:rPr>
        <w:t xml:space="preserve"> </w:t>
      </w:r>
      <w:r w:rsidR="001D520F" w:rsidRPr="001D520F">
        <w:rPr>
          <w:rFonts w:asciiTheme="minorHAnsi" w:hAnsiTheme="minorHAnsi" w:cstheme="minorHAnsi"/>
          <w:sz w:val="22"/>
          <w:szCs w:val="22"/>
        </w:rPr>
        <w:t>nastąpi</w:t>
      </w:r>
      <w:r w:rsidRPr="001D520F">
        <w:rPr>
          <w:rFonts w:asciiTheme="minorHAnsi" w:hAnsiTheme="minorHAnsi" w:cstheme="minorHAnsi"/>
          <w:sz w:val="22"/>
          <w:szCs w:val="22"/>
        </w:rPr>
        <w:t xml:space="preserve"> rozłożenia płatności na raty w taki sposób</w:t>
      </w:r>
      <w:r w:rsidR="00050ECD" w:rsidRPr="001D520F">
        <w:rPr>
          <w:rFonts w:asciiTheme="minorHAnsi" w:hAnsiTheme="minorHAnsi" w:cstheme="minorHAnsi"/>
          <w:sz w:val="22"/>
          <w:szCs w:val="22"/>
        </w:rPr>
        <w:t>,</w:t>
      </w:r>
      <w:r w:rsidR="00404F73" w:rsidRPr="001D520F">
        <w:rPr>
          <w:rFonts w:asciiTheme="minorHAnsi" w:hAnsiTheme="minorHAnsi" w:cstheme="minorHAnsi"/>
          <w:sz w:val="22"/>
          <w:szCs w:val="22"/>
        </w:rPr>
        <w:t xml:space="preserve"> </w:t>
      </w:r>
      <w:r w:rsidRPr="001D520F">
        <w:rPr>
          <w:rFonts w:asciiTheme="minorHAnsi" w:hAnsiTheme="minorHAnsi" w:cstheme="minorHAnsi"/>
          <w:sz w:val="22"/>
          <w:szCs w:val="22"/>
        </w:rPr>
        <w:t>aby umożliwić ewentualne rozwiązanie umów za porozumieniem stron i zawrzeć nowe umowy z okresem</w:t>
      </w:r>
      <w:r w:rsidR="009823C0" w:rsidRPr="001D520F">
        <w:rPr>
          <w:rFonts w:asciiTheme="minorHAnsi" w:hAnsiTheme="minorHAnsi" w:cstheme="minorHAnsi"/>
          <w:sz w:val="22"/>
          <w:szCs w:val="22"/>
        </w:rPr>
        <w:t xml:space="preserve"> rocznym </w:t>
      </w:r>
      <w:r w:rsidR="00B6342A">
        <w:rPr>
          <w:rFonts w:asciiTheme="minorHAnsi" w:hAnsiTheme="minorHAnsi" w:cstheme="minorHAnsi"/>
          <w:sz w:val="22"/>
          <w:szCs w:val="22"/>
        </w:rPr>
        <w:t>(wyrównanie okresu ubezpieczenia</w:t>
      </w:r>
      <w:r w:rsidR="00244FD1">
        <w:rPr>
          <w:rFonts w:asciiTheme="minorHAnsi" w:hAnsiTheme="minorHAnsi" w:cstheme="minorHAnsi"/>
          <w:sz w:val="22"/>
          <w:szCs w:val="22"/>
        </w:rPr>
        <w:t xml:space="preserve"> na dzień 31.12.2026 r.</w:t>
      </w:r>
      <w:r w:rsidR="00B6342A">
        <w:rPr>
          <w:rFonts w:asciiTheme="minorHAnsi" w:hAnsiTheme="minorHAnsi" w:cstheme="minorHAnsi"/>
          <w:sz w:val="22"/>
          <w:szCs w:val="22"/>
        </w:rPr>
        <w:t xml:space="preserve">) </w:t>
      </w:r>
      <w:r w:rsidR="009823C0" w:rsidRPr="001D520F">
        <w:rPr>
          <w:rFonts w:asciiTheme="minorHAnsi" w:hAnsiTheme="minorHAnsi" w:cstheme="minorHAnsi"/>
          <w:sz w:val="22"/>
          <w:szCs w:val="22"/>
        </w:rPr>
        <w:t>począwszy od 01.</w:t>
      </w:r>
      <w:r w:rsidR="001D520F" w:rsidRPr="001D520F">
        <w:rPr>
          <w:rFonts w:asciiTheme="minorHAnsi" w:hAnsiTheme="minorHAnsi" w:cstheme="minorHAnsi"/>
          <w:sz w:val="22"/>
          <w:szCs w:val="22"/>
        </w:rPr>
        <w:t>01</w:t>
      </w:r>
      <w:r w:rsidR="009823C0" w:rsidRPr="001D520F">
        <w:rPr>
          <w:rFonts w:asciiTheme="minorHAnsi" w:hAnsiTheme="minorHAnsi" w:cstheme="minorHAnsi"/>
          <w:sz w:val="22"/>
          <w:szCs w:val="22"/>
        </w:rPr>
        <w:t>.20</w:t>
      </w:r>
      <w:r w:rsidR="00746C2A" w:rsidRPr="001D520F">
        <w:rPr>
          <w:rFonts w:asciiTheme="minorHAnsi" w:hAnsiTheme="minorHAnsi" w:cstheme="minorHAnsi"/>
          <w:sz w:val="22"/>
          <w:szCs w:val="22"/>
        </w:rPr>
        <w:t>2</w:t>
      </w:r>
      <w:r w:rsidR="001D520F" w:rsidRPr="001D520F">
        <w:rPr>
          <w:rFonts w:asciiTheme="minorHAnsi" w:hAnsiTheme="minorHAnsi" w:cstheme="minorHAnsi"/>
          <w:sz w:val="22"/>
          <w:szCs w:val="22"/>
        </w:rPr>
        <w:t>7</w:t>
      </w:r>
      <w:r w:rsidR="009823C0" w:rsidRPr="001D520F">
        <w:rPr>
          <w:rFonts w:asciiTheme="minorHAnsi" w:hAnsiTheme="minorHAnsi" w:cstheme="minorHAnsi"/>
          <w:sz w:val="22"/>
          <w:szCs w:val="22"/>
        </w:rPr>
        <w:t xml:space="preserve"> </w:t>
      </w:r>
      <w:r w:rsidR="002C4B3C" w:rsidRPr="001D520F">
        <w:rPr>
          <w:rFonts w:asciiTheme="minorHAnsi" w:hAnsiTheme="minorHAnsi" w:cstheme="minorHAnsi"/>
          <w:sz w:val="22"/>
          <w:szCs w:val="22"/>
        </w:rPr>
        <w:t>r. do</w:t>
      </w:r>
      <w:r w:rsidR="009823C0" w:rsidRPr="001D520F">
        <w:rPr>
          <w:rFonts w:asciiTheme="minorHAnsi" w:hAnsiTheme="minorHAnsi" w:cstheme="minorHAnsi"/>
          <w:sz w:val="22"/>
          <w:szCs w:val="22"/>
        </w:rPr>
        <w:t xml:space="preserve"> 3</w:t>
      </w:r>
      <w:r w:rsidR="00511622" w:rsidRPr="001D520F">
        <w:rPr>
          <w:rFonts w:asciiTheme="minorHAnsi" w:hAnsiTheme="minorHAnsi" w:cstheme="minorHAnsi"/>
          <w:sz w:val="22"/>
          <w:szCs w:val="22"/>
        </w:rPr>
        <w:t>1</w:t>
      </w:r>
      <w:r w:rsidR="009823C0" w:rsidRPr="001D520F">
        <w:rPr>
          <w:rFonts w:asciiTheme="minorHAnsi" w:hAnsiTheme="minorHAnsi" w:cstheme="minorHAnsi"/>
          <w:sz w:val="22"/>
          <w:szCs w:val="22"/>
        </w:rPr>
        <w:t>.</w:t>
      </w:r>
      <w:r w:rsidR="00511622" w:rsidRPr="001D520F">
        <w:rPr>
          <w:rFonts w:asciiTheme="minorHAnsi" w:hAnsiTheme="minorHAnsi" w:cstheme="minorHAnsi"/>
          <w:sz w:val="22"/>
          <w:szCs w:val="22"/>
        </w:rPr>
        <w:t>12</w:t>
      </w:r>
      <w:r w:rsidR="009823C0" w:rsidRPr="001D520F">
        <w:rPr>
          <w:rFonts w:asciiTheme="minorHAnsi" w:hAnsiTheme="minorHAnsi" w:cstheme="minorHAnsi"/>
          <w:sz w:val="22"/>
          <w:szCs w:val="22"/>
        </w:rPr>
        <w:t>.20</w:t>
      </w:r>
      <w:r w:rsidR="00746C2A" w:rsidRPr="001D520F">
        <w:rPr>
          <w:rFonts w:asciiTheme="minorHAnsi" w:hAnsiTheme="minorHAnsi" w:cstheme="minorHAnsi"/>
          <w:sz w:val="22"/>
          <w:szCs w:val="22"/>
        </w:rPr>
        <w:t>2</w:t>
      </w:r>
      <w:r w:rsidR="001D520F" w:rsidRPr="001D520F">
        <w:rPr>
          <w:rFonts w:asciiTheme="minorHAnsi" w:hAnsiTheme="minorHAnsi" w:cstheme="minorHAnsi"/>
          <w:sz w:val="22"/>
          <w:szCs w:val="22"/>
        </w:rPr>
        <w:t>7</w:t>
      </w:r>
      <w:r w:rsidRPr="001D520F">
        <w:rPr>
          <w:rFonts w:asciiTheme="minorHAnsi" w:hAnsiTheme="minorHAnsi" w:cstheme="minorHAnsi"/>
          <w:sz w:val="22"/>
          <w:szCs w:val="22"/>
        </w:rPr>
        <w:t xml:space="preserve"> r</w:t>
      </w:r>
      <w:r w:rsidR="00B6342A">
        <w:rPr>
          <w:rFonts w:asciiTheme="minorHAnsi" w:hAnsiTheme="minorHAnsi" w:cstheme="minorHAnsi"/>
          <w:sz w:val="22"/>
          <w:szCs w:val="22"/>
        </w:rPr>
        <w:t>.</w:t>
      </w:r>
    </w:p>
    <w:p w14:paraId="4BEA87E5" w14:textId="77777777" w:rsidR="001C0F49" w:rsidRPr="00D507DB" w:rsidRDefault="001C0F49" w:rsidP="001C0F49">
      <w:pPr>
        <w:jc w:val="both"/>
        <w:rPr>
          <w:rFonts w:asciiTheme="minorHAnsi" w:hAnsiTheme="minorHAnsi" w:cstheme="minorHAnsi"/>
          <w:sz w:val="22"/>
          <w:szCs w:val="22"/>
        </w:rPr>
      </w:pPr>
      <w:r w:rsidRPr="00D507DB">
        <w:rPr>
          <w:rFonts w:asciiTheme="minorHAnsi" w:hAnsiTheme="minorHAnsi" w:cstheme="minorHAnsi"/>
          <w:b/>
          <w:sz w:val="22"/>
          <w:szCs w:val="22"/>
        </w:rPr>
        <w:t xml:space="preserve">4. </w:t>
      </w:r>
      <w:r w:rsidRPr="00D507DB">
        <w:rPr>
          <w:rFonts w:asciiTheme="minorHAnsi" w:hAnsiTheme="minorHAnsi" w:cstheme="minorHAnsi"/>
          <w:b/>
          <w:sz w:val="22"/>
          <w:szCs w:val="22"/>
        </w:rPr>
        <w:tab/>
        <w:t>Płatność składki</w:t>
      </w:r>
      <w:r w:rsidRPr="00D507DB">
        <w:rPr>
          <w:rFonts w:asciiTheme="minorHAnsi" w:hAnsiTheme="minorHAnsi" w:cstheme="minorHAnsi"/>
          <w:sz w:val="22"/>
          <w:szCs w:val="22"/>
        </w:rPr>
        <w:t xml:space="preserve">: </w:t>
      </w:r>
    </w:p>
    <w:p w14:paraId="7F6C2F35" w14:textId="2B491401" w:rsidR="001C0F49" w:rsidRPr="00D507DB" w:rsidRDefault="001C0F49" w:rsidP="001C0F49">
      <w:pPr>
        <w:jc w:val="both"/>
        <w:rPr>
          <w:rFonts w:asciiTheme="minorHAnsi" w:hAnsiTheme="minorHAnsi" w:cstheme="minorHAnsi"/>
          <w:sz w:val="22"/>
          <w:szCs w:val="22"/>
        </w:rPr>
      </w:pPr>
      <w:r w:rsidRPr="00D507DB">
        <w:rPr>
          <w:rFonts w:asciiTheme="minorHAnsi" w:hAnsiTheme="minorHAnsi" w:cstheme="minorHAnsi"/>
          <w:sz w:val="22"/>
          <w:szCs w:val="22"/>
        </w:rPr>
        <w:t>4.1.</w:t>
      </w:r>
      <w:r w:rsidRPr="00D507DB">
        <w:rPr>
          <w:rFonts w:asciiTheme="minorHAnsi" w:hAnsiTheme="minorHAnsi" w:cstheme="minorHAnsi"/>
          <w:sz w:val="22"/>
          <w:szCs w:val="22"/>
        </w:rPr>
        <w:tab/>
        <w:t xml:space="preserve">we wszystkich rodzajach ubezpieczeń za wyjątkiem ubezpieczeń pojazdów opisanych w części </w:t>
      </w:r>
      <w:r w:rsidRPr="00D507DB">
        <w:rPr>
          <w:rFonts w:asciiTheme="minorHAnsi" w:hAnsiTheme="minorHAnsi" w:cstheme="minorHAnsi"/>
          <w:sz w:val="22"/>
          <w:szCs w:val="22"/>
        </w:rPr>
        <w:tab/>
        <w:t>2 niniejszego opisu przedmiotu zamówienia</w:t>
      </w:r>
      <w:r w:rsidR="00DE3B2E">
        <w:rPr>
          <w:rFonts w:asciiTheme="minorHAnsi" w:hAnsiTheme="minorHAnsi" w:cstheme="minorHAnsi"/>
          <w:sz w:val="22"/>
          <w:szCs w:val="22"/>
        </w:rPr>
        <w:t>,</w:t>
      </w:r>
      <w:r w:rsidRPr="00D507DB">
        <w:rPr>
          <w:rFonts w:asciiTheme="minorHAnsi" w:hAnsiTheme="minorHAnsi" w:cstheme="minorHAnsi"/>
          <w:sz w:val="22"/>
          <w:szCs w:val="22"/>
        </w:rPr>
        <w:t xml:space="preserve"> należy zagwarantować płatność składki </w:t>
      </w:r>
      <w:r w:rsidRPr="00D507DB">
        <w:rPr>
          <w:rFonts w:asciiTheme="minorHAnsi" w:hAnsiTheme="minorHAnsi" w:cstheme="minorHAnsi"/>
          <w:sz w:val="22"/>
          <w:szCs w:val="22"/>
        </w:rPr>
        <w:tab/>
        <w:t xml:space="preserve">ubezpieczeniowej </w:t>
      </w:r>
      <w:r w:rsidR="00B6342A">
        <w:rPr>
          <w:rFonts w:asciiTheme="minorHAnsi" w:hAnsiTheme="minorHAnsi" w:cstheme="minorHAnsi"/>
          <w:sz w:val="22"/>
          <w:szCs w:val="22"/>
        </w:rPr>
        <w:t>2</w:t>
      </w:r>
      <w:r w:rsidRPr="00D507DB">
        <w:rPr>
          <w:rFonts w:asciiTheme="minorHAnsi" w:hAnsiTheme="minorHAnsi" w:cstheme="minorHAnsi"/>
          <w:sz w:val="22"/>
          <w:szCs w:val="22"/>
        </w:rPr>
        <w:t xml:space="preserve"> ratach płatnych:</w:t>
      </w:r>
    </w:p>
    <w:p w14:paraId="745C0E58" w14:textId="2E3FE90D" w:rsidR="001C0F49" w:rsidRPr="00D507DB" w:rsidRDefault="001C0F49" w:rsidP="001C0F49">
      <w:pPr>
        <w:ind w:left="420"/>
        <w:jc w:val="both"/>
        <w:rPr>
          <w:rFonts w:asciiTheme="minorHAnsi" w:hAnsiTheme="minorHAnsi" w:cstheme="minorHAnsi"/>
          <w:sz w:val="22"/>
          <w:szCs w:val="22"/>
        </w:rPr>
      </w:pPr>
      <w:r w:rsidRPr="00D507DB">
        <w:rPr>
          <w:rFonts w:asciiTheme="minorHAnsi" w:hAnsiTheme="minorHAnsi" w:cstheme="minorHAnsi"/>
          <w:sz w:val="22"/>
          <w:szCs w:val="22"/>
        </w:rPr>
        <w:t xml:space="preserve">- w pierwszym roku </w:t>
      </w:r>
      <w:r w:rsidR="00244FD1">
        <w:rPr>
          <w:rFonts w:asciiTheme="minorHAnsi" w:hAnsiTheme="minorHAnsi" w:cstheme="minorHAnsi"/>
          <w:sz w:val="22"/>
          <w:szCs w:val="22"/>
        </w:rPr>
        <w:t>polisowym</w:t>
      </w:r>
      <w:r w:rsidRPr="00D507DB">
        <w:rPr>
          <w:rFonts w:asciiTheme="minorHAnsi" w:hAnsiTheme="minorHAnsi" w:cstheme="minorHAnsi"/>
          <w:sz w:val="22"/>
          <w:szCs w:val="22"/>
        </w:rPr>
        <w:t>:</w:t>
      </w:r>
    </w:p>
    <w:p w14:paraId="0A9F3D2F" w14:textId="120F34FB" w:rsidR="001C0F49" w:rsidRPr="00B6342A" w:rsidRDefault="001C0F49" w:rsidP="001C0F49">
      <w:pPr>
        <w:pStyle w:val="Tekstpodstawowy22"/>
        <w:ind w:left="420"/>
        <w:rPr>
          <w:rFonts w:asciiTheme="minorHAnsi" w:hAnsiTheme="minorHAnsi" w:cstheme="minorHAnsi"/>
          <w:color w:val="000000" w:themeColor="text1"/>
          <w:sz w:val="22"/>
          <w:szCs w:val="22"/>
        </w:rPr>
      </w:pPr>
      <w:r w:rsidRPr="00B6342A">
        <w:rPr>
          <w:rFonts w:asciiTheme="minorHAnsi" w:hAnsiTheme="minorHAnsi" w:cstheme="minorHAnsi"/>
          <w:color w:val="000000" w:themeColor="text1"/>
          <w:sz w:val="22"/>
          <w:szCs w:val="22"/>
        </w:rPr>
        <w:t xml:space="preserve">Rata I </w:t>
      </w:r>
      <w:r w:rsidRPr="00B6342A">
        <w:rPr>
          <w:rFonts w:asciiTheme="minorHAnsi" w:hAnsiTheme="minorHAnsi" w:cstheme="minorHAnsi"/>
          <w:color w:val="000000" w:themeColor="text1"/>
          <w:sz w:val="22"/>
          <w:szCs w:val="22"/>
        </w:rPr>
        <w:tab/>
      </w:r>
      <w:r w:rsidRPr="00B6342A">
        <w:rPr>
          <w:rFonts w:asciiTheme="minorHAnsi" w:hAnsiTheme="minorHAnsi" w:cstheme="minorHAnsi"/>
          <w:color w:val="000000" w:themeColor="text1"/>
          <w:sz w:val="22"/>
          <w:szCs w:val="22"/>
        </w:rPr>
        <w:tab/>
        <w:t xml:space="preserve">płatna do dnia </w:t>
      </w:r>
      <w:r w:rsidRPr="00B6342A">
        <w:rPr>
          <w:rFonts w:asciiTheme="minorHAnsi" w:hAnsiTheme="minorHAnsi" w:cstheme="minorHAnsi"/>
          <w:color w:val="000000" w:themeColor="text1"/>
          <w:sz w:val="22"/>
          <w:szCs w:val="22"/>
        </w:rPr>
        <w:tab/>
      </w:r>
      <w:r w:rsidRPr="00B6342A">
        <w:rPr>
          <w:rFonts w:asciiTheme="minorHAnsi" w:hAnsiTheme="minorHAnsi" w:cstheme="minorHAnsi"/>
          <w:color w:val="000000" w:themeColor="text1"/>
          <w:sz w:val="22"/>
          <w:szCs w:val="22"/>
        </w:rPr>
        <w:tab/>
      </w:r>
      <w:r w:rsidR="005B0C74" w:rsidRPr="00B6342A">
        <w:rPr>
          <w:rFonts w:asciiTheme="minorHAnsi" w:hAnsiTheme="minorHAnsi" w:cstheme="minorHAnsi"/>
          <w:color w:val="000000" w:themeColor="text1"/>
          <w:sz w:val="22"/>
          <w:szCs w:val="22"/>
        </w:rPr>
        <w:t>1</w:t>
      </w:r>
      <w:r w:rsidR="00244FD1">
        <w:rPr>
          <w:rFonts w:asciiTheme="minorHAnsi" w:hAnsiTheme="minorHAnsi" w:cstheme="minorHAnsi"/>
          <w:color w:val="000000" w:themeColor="text1"/>
          <w:sz w:val="22"/>
          <w:szCs w:val="22"/>
        </w:rPr>
        <w:t>5</w:t>
      </w:r>
      <w:r w:rsidRPr="00B6342A">
        <w:rPr>
          <w:rFonts w:asciiTheme="minorHAnsi" w:hAnsiTheme="minorHAnsi" w:cstheme="minorHAnsi"/>
          <w:color w:val="000000" w:themeColor="text1"/>
          <w:sz w:val="22"/>
          <w:szCs w:val="22"/>
        </w:rPr>
        <w:t>.</w:t>
      </w:r>
      <w:r w:rsidR="005B0C74" w:rsidRPr="00B6342A">
        <w:rPr>
          <w:rFonts w:asciiTheme="minorHAnsi" w:hAnsiTheme="minorHAnsi" w:cstheme="minorHAnsi"/>
          <w:color w:val="000000" w:themeColor="text1"/>
          <w:sz w:val="22"/>
          <w:szCs w:val="22"/>
        </w:rPr>
        <w:t>01</w:t>
      </w:r>
      <w:r w:rsidRPr="00B6342A">
        <w:rPr>
          <w:rFonts w:asciiTheme="minorHAnsi" w:hAnsiTheme="minorHAnsi" w:cstheme="minorHAnsi"/>
          <w:color w:val="000000" w:themeColor="text1"/>
          <w:sz w:val="22"/>
          <w:szCs w:val="22"/>
        </w:rPr>
        <w:t>.20</w:t>
      </w:r>
      <w:r w:rsidR="003A04AC" w:rsidRPr="00B6342A">
        <w:rPr>
          <w:rFonts w:asciiTheme="minorHAnsi" w:hAnsiTheme="minorHAnsi" w:cstheme="minorHAnsi"/>
          <w:color w:val="000000" w:themeColor="text1"/>
          <w:sz w:val="22"/>
          <w:szCs w:val="22"/>
        </w:rPr>
        <w:t>2</w:t>
      </w:r>
      <w:r w:rsidR="005B0C74" w:rsidRPr="00B6342A">
        <w:rPr>
          <w:rFonts w:asciiTheme="minorHAnsi" w:hAnsiTheme="minorHAnsi" w:cstheme="minorHAnsi"/>
          <w:color w:val="000000" w:themeColor="text1"/>
          <w:sz w:val="22"/>
          <w:szCs w:val="22"/>
        </w:rPr>
        <w:t>6</w:t>
      </w:r>
      <w:r w:rsidR="00216BB3" w:rsidRPr="00B6342A">
        <w:rPr>
          <w:rFonts w:asciiTheme="minorHAnsi" w:hAnsiTheme="minorHAnsi" w:cstheme="minorHAnsi"/>
          <w:color w:val="000000" w:themeColor="text1"/>
          <w:sz w:val="22"/>
          <w:szCs w:val="22"/>
        </w:rPr>
        <w:t xml:space="preserve"> r.</w:t>
      </w:r>
    </w:p>
    <w:p w14:paraId="19FAE741" w14:textId="27450D35" w:rsidR="001C0F49" w:rsidRDefault="001C0F49" w:rsidP="001C0F49">
      <w:pPr>
        <w:pStyle w:val="Tekstpodstawowy22"/>
        <w:ind w:left="420"/>
        <w:rPr>
          <w:rFonts w:asciiTheme="minorHAnsi" w:hAnsiTheme="minorHAnsi" w:cstheme="minorHAnsi"/>
          <w:color w:val="000000" w:themeColor="text1"/>
          <w:sz w:val="22"/>
          <w:szCs w:val="22"/>
        </w:rPr>
      </w:pPr>
      <w:r w:rsidRPr="00B6342A">
        <w:rPr>
          <w:rFonts w:asciiTheme="minorHAnsi" w:hAnsiTheme="minorHAnsi" w:cstheme="minorHAnsi"/>
          <w:color w:val="000000" w:themeColor="text1"/>
          <w:sz w:val="22"/>
          <w:szCs w:val="22"/>
        </w:rPr>
        <w:t xml:space="preserve">Rata II </w:t>
      </w:r>
      <w:r w:rsidRPr="00B6342A">
        <w:rPr>
          <w:rFonts w:asciiTheme="minorHAnsi" w:hAnsiTheme="minorHAnsi" w:cstheme="minorHAnsi"/>
          <w:color w:val="000000" w:themeColor="text1"/>
          <w:sz w:val="22"/>
          <w:szCs w:val="22"/>
        </w:rPr>
        <w:tab/>
      </w:r>
      <w:r w:rsidRPr="00B6342A">
        <w:rPr>
          <w:rFonts w:asciiTheme="minorHAnsi" w:hAnsiTheme="minorHAnsi" w:cstheme="minorHAnsi"/>
          <w:color w:val="000000" w:themeColor="text1"/>
          <w:sz w:val="22"/>
          <w:szCs w:val="22"/>
        </w:rPr>
        <w:tab/>
        <w:t xml:space="preserve">płatna do dnia </w:t>
      </w:r>
      <w:r w:rsidRPr="00B6342A">
        <w:rPr>
          <w:rFonts w:asciiTheme="minorHAnsi" w:hAnsiTheme="minorHAnsi" w:cstheme="minorHAnsi"/>
          <w:color w:val="000000" w:themeColor="text1"/>
          <w:sz w:val="22"/>
          <w:szCs w:val="22"/>
        </w:rPr>
        <w:tab/>
      </w:r>
      <w:r w:rsidRPr="00B6342A">
        <w:rPr>
          <w:rFonts w:asciiTheme="minorHAnsi" w:hAnsiTheme="minorHAnsi" w:cstheme="minorHAnsi"/>
          <w:color w:val="000000" w:themeColor="text1"/>
          <w:sz w:val="22"/>
          <w:szCs w:val="22"/>
        </w:rPr>
        <w:tab/>
        <w:t>30.0</w:t>
      </w:r>
      <w:r w:rsidR="00244FD1">
        <w:rPr>
          <w:rFonts w:asciiTheme="minorHAnsi" w:hAnsiTheme="minorHAnsi" w:cstheme="minorHAnsi"/>
          <w:color w:val="000000" w:themeColor="text1"/>
          <w:sz w:val="22"/>
          <w:szCs w:val="22"/>
        </w:rPr>
        <w:t>3</w:t>
      </w:r>
      <w:r w:rsidRPr="00B6342A">
        <w:rPr>
          <w:rFonts w:asciiTheme="minorHAnsi" w:hAnsiTheme="minorHAnsi" w:cstheme="minorHAnsi"/>
          <w:color w:val="000000" w:themeColor="text1"/>
          <w:sz w:val="22"/>
          <w:szCs w:val="22"/>
        </w:rPr>
        <w:t>.20</w:t>
      </w:r>
      <w:r w:rsidR="00B84EE7" w:rsidRPr="00B6342A">
        <w:rPr>
          <w:rFonts w:asciiTheme="minorHAnsi" w:hAnsiTheme="minorHAnsi" w:cstheme="minorHAnsi"/>
          <w:color w:val="000000" w:themeColor="text1"/>
          <w:sz w:val="22"/>
          <w:szCs w:val="22"/>
        </w:rPr>
        <w:t>2</w:t>
      </w:r>
      <w:r w:rsidR="003E2BA5" w:rsidRPr="00B6342A">
        <w:rPr>
          <w:rFonts w:asciiTheme="minorHAnsi" w:hAnsiTheme="minorHAnsi" w:cstheme="minorHAnsi"/>
          <w:color w:val="000000" w:themeColor="text1"/>
          <w:sz w:val="22"/>
          <w:szCs w:val="22"/>
        </w:rPr>
        <w:t>6</w:t>
      </w:r>
      <w:r w:rsidR="00216BB3" w:rsidRPr="00B6342A">
        <w:rPr>
          <w:rFonts w:asciiTheme="minorHAnsi" w:hAnsiTheme="minorHAnsi" w:cstheme="minorHAnsi"/>
          <w:color w:val="000000" w:themeColor="text1"/>
          <w:sz w:val="22"/>
          <w:szCs w:val="22"/>
        </w:rPr>
        <w:t xml:space="preserve"> r.</w:t>
      </w:r>
    </w:p>
    <w:p w14:paraId="2A780E10" w14:textId="7A454937" w:rsidR="00244FD1" w:rsidRDefault="00244FD1" w:rsidP="001C0F49">
      <w:pPr>
        <w:pStyle w:val="Tekstpodstawowy22"/>
        <w:ind w:left="4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Rata III</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sidRPr="00B6342A">
        <w:rPr>
          <w:rFonts w:asciiTheme="minorHAnsi" w:hAnsiTheme="minorHAnsi" w:cstheme="minorHAnsi"/>
          <w:color w:val="000000" w:themeColor="text1"/>
          <w:sz w:val="22"/>
          <w:szCs w:val="22"/>
        </w:rPr>
        <w:t>płatna do dnia</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t>30.06.2026 r.</w:t>
      </w:r>
    </w:p>
    <w:p w14:paraId="08F39881" w14:textId="776086E0" w:rsidR="00244FD1" w:rsidRPr="00B6342A" w:rsidRDefault="00244FD1" w:rsidP="001C0F49">
      <w:pPr>
        <w:pStyle w:val="Tekstpodstawowy22"/>
        <w:ind w:left="4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Rata IV</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sidRPr="00B6342A">
        <w:rPr>
          <w:rFonts w:asciiTheme="minorHAnsi" w:hAnsiTheme="minorHAnsi" w:cstheme="minorHAnsi"/>
          <w:color w:val="000000" w:themeColor="text1"/>
          <w:sz w:val="22"/>
          <w:szCs w:val="22"/>
        </w:rPr>
        <w:t>płatna do dnia</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t>30.09.2026 r.</w:t>
      </w:r>
    </w:p>
    <w:p w14:paraId="44FFA88B" w14:textId="5F59F8BB" w:rsidR="001C0F49" w:rsidRPr="00B6342A" w:rsidRDefault="00D507DB" w:rsidP="001C0F49">
      <w:pPr>
        <w:ind w:left="420"/>
        <w:jc w:val="both"/>
        <w:rPr>
          <w:rFonts w:asciiTheme="minorHAnsi" w:hAnsiTheme="minorHAnsi" w:cstheme="minorHAnsi"/>
          <w:sz w:val="22"/>
          <w:szCs w:val="22"/>
        </w:rPr>
      </w:pPr>
      <w:r w:rsidRPr="00B6342A">
        <w:rPr>
          <w:rFonts w:asciiTheme="minorHAnsi" w:hAnsiTheme="minorHAnsi" w:cstheme="minorHAnsi"/>
          <w:b/>
          <w:sz w:val="22"/>
          <w:szCs w:val="22"/>
        </w:rPr>
        <w:t xml:space="preserve">- </w:t>
      </w:r>
      <w:r w:rsidR="001C0F49" w:rsidRPr="00B6342A">
        <w:rPr>
          <w:rFonts w:asciiTheme="minorHAnsi" w:hAnsiTheme="minorHAnsi" w:cstheme="minorHAnsi"/>
          <w:sz w:val="22"/>
          <w:szCs w:val="22"/>
        </w:rPr>
        <w:t xml:space="preserve">w drugim roku </w:t>
      </w:r>
      <w:r w:rsidR="00244FD1">
        <w:rPr>
          <w:rFonts w:asciiTheme="minorHAnsi" w:hAnsiTheme="minorHAnsi" w:cstheme="minorHAnsi"/>
          <w:sz w:val="22"/>
          <w:szCs w:val="22"/>
        </w:rPr>
        <w:t>polisowym</w:t>
      </w:r>
      <w:r w:rsidR="001C0F49" w:rsidRPr="00B6342A">
        <w:rPr>
          <w:rFonts w:asciiTheme="minorHAnsi" w:hAnsiTheme="minorHAnsi" w:cstheme="minorHAnsi"/>
          <w:sz w:val="22"/>
          <w:szCs w:val="22"/>
        </w:rPr>
        <w:t>:</w:t>
      </w:r>
    </w:p>
    <w:p w14:paraId="0D580151" w14:textId="77777777" w:rsidR="00244FD1" w:rsidRPr="00B6342A" w:rsidRDefault="00244FD1" w:rsidP="00244FD1">
      <w:pPr>
        <w:pStyle w:val="Tekstpodstawowy22"/>
        <w:ind w:left="420"/>
        <w:rPr>
          <w:rFonts w:asciiTheme="minorHAnsi" w:hAnsiTheme="minorHAnsi" w:cstheme="minorHAnsi"/>
          <w:color w:val="000000" w:themeColor="text1"/>
          <w:sz w:val="22"/>
          <w:szCs w:val="22"/>
        </w:rPr>
      </w:pPr>
      <w:r w:rsidRPr="00B6342A">
        <w:rPr>
          <w:rFonts w:asciiTheme="minorHAnsi" w:hAnsiTheme="minorHAnsi" w:cstheme="minorHAnsi"/>
          <w:color w:val="000000" w:themeColor="text1"/>
          <w:sz w:val="22"/>
          <w:szCs w:val="22"/>
        </w:rPr>
        <w:t xml:space="preserve">Rata I </w:t>
      </w:r>
      <w:r w:rsidRPr="00B6342A">
        <w:rPr>
          <w:rFonts w:asciiTheme="minorHAnsi" w:hAnsiTheme="minorHAnsi" w:cstheme="minorHAnsi"/>
          <w:color w:val="000000" w:themeColor="text1"/>
          <w:sz w:val="22"/>
          <w:szCs w:val="22"/>
        </w:rPr>
        <w:tab/>
      </w:r>
      <w:r w:rsidRPr="00B6342A">
        <w:rPr>
          <w:rFonts w:asciiTheme="minorHAnsi" w:hAnsiTheme="minorHAnsi" w:cstheme="minorHAnsi"/>
          <w:color w:val="000000" w:themeColor="text1"/>
          <w:sz w:val="22"/>
          <w:szCs w:val="22"/>
        </w:rPr>
        <w:tab/>
        <w:t xml:space="preserve">płatna do dnia </w:t>
      </w:r>
      <w:r w:rsidRPr="00B6342A">
        <w:rPr>
          <w:rFonts w:asciiTheme="minorHAnsi" w:hAnsiTheme="minorHAnsi" w:cstheme="minorHAnsi"/>
          <w:color w:val="000000" w:themeColor="text1"/>
          <w:sz w:val="22"/>
          <w:szCs w:val="22"/>
        </w:rPr>
        <w:tab/>
      </w:r>
      <w:r w:rsidRPr="00B6342A">
        <w:rPr>
          <w:rFonts w:asciiTheme="minorHAnsi" w:hAnsiTheme="minorHAnsi" w:cstheme="minorHAnsi"/>
          <w:color w:val="000000" w:themeColor="text1"/>
          <w:sz w:val="22"/>
          <w:szCs w:val="22"/>
        </w:rPr>
        <w:tab/>
        <w:t>1</w:t>
      </w:r>
      <w:r>
        <w:rPr>
          <w:rFonts w:asciiTheme="minorHAnsi" w:hAnsiTheme="minorHAnsi" w:cstheme="minorHAnsi"/>
          <w:color w:val="000000" w:themeColor="text1"/>
          <w:sz w:val="22"/>
          <w:szCs w:val="22"/>
        </w:rPr>
        <w:t>5</w:t>
      </w:r>
      <w:r w:rsidRPr="00B6342A">
        <w:rPr>
          <w:rFonts w:asciiTheme="minorHAnsi" w:hAnsiTheme="minorHAnsi" w:cstheme="minorHAnsi"/>
          <w:color w:val="000000" w:themeColor="text1"/>
          <w:sz w:val="22"/>
          <w:szCs w:val="22"/>
        </w:rPr>
        <w:t>.01.2026 r.</w:t>
      </w:r>
    </w:p>
    <w:p w14:paraId="04373541" w14:textId="77777777" w:rsidR="00244FD1" w:rsidRDefault="00244FD1" w:rsidP="00244FD1">
      <w:pPr>
        <w:pStyle w:val="Tekstpodstawowy22"/>
        <w:ind w:left="420"/>
        <w:rPr>
          <w:rFonts w:asciiTheme="minorHAnsi" w:hAnsiTheme="minorHAnsi" w:cstheme="minorHAnsi"/>
          <w:color w:val="000000" w:themeColor="text1"/>
          <w:sz w:val="22"/>
          <w:szCs w:val="22"/>
        </w:rPr>
      </w:pPr>
      <w:r w:rsidRPr="00B6342A">
        <w:rPr>
          <w:rFonts w:asciiTheme="minorHAnsi" w:hAnsiTheme="minorHAnsi" w:cstheme="minorHAnsi"/>
          <w:color w:val="000000" w:themeColor="text1"/>
          <w:sz w:val="22"/>
          <w:szCs w:val="22"/>
        </w:rPr>
        <w:t xml:space="preserve">Rata II </w:t>
      </w:r>
      <w:r w:rsidRPr="00B6342A">
        <w:rPr>
          <w:rFonts w:asciiTheme="minorHAnsi" w:hAnsiTheme="minorHAnsi" w:cstheme="minorHAnsi"/>
          <w:color w:val="000000" w:themeColor="text1"/>
          <w:sz w:val="22"/>
          <w:szCs w:val="22"/>
        </w:rPr>
        <w:tab/>
      </w:r>
      <w:r w:rsidRPr="00B6342A">
        <w:rPr>
          <w:rFonts w:asciiTheme="minorHAnsi" w:hAnsiTheme="minorHAnsi" w:cstheme="minorHAnsi"/>
          <w:color w:val="000000" w:themeColor="text1"/>
          <w:sz w:val="22"/>
          <w:szCs w:val="22"/>
        </w:rPr>
        <w:tab/>
        <w:t xml:space="preserve">płatna do dnia </w:t>
      </w:r>
      <w:r w:rsidRPr="00B6342A">
        <w:rPr>
          <w:rFonts w:asciiTheme="minorHAnsi" w:hAnsiTheme="minorHAnsi" w:cstheme="minorHAnsi"/>
          <w:color w:val="000000" w:themeColor="text1"/>
          <w:sz w:val="22"/>
          <w:szCs w:val="22"/>
        </w:rPr>
        <w:tab/>
      </w:r>
      <w:r w:rsidRPr="00B6342A">
        <w:rPr>
          <w:rFonts w:asciiTheme="minorHAnsi" w:hAnsiTheme="minorHAnsi" w:cstheme="minorHAnsi"/>
          <w:color w:val="000000" w:themeColor="text1"/>
          <w:sz w:val="22"/>
          <w:szCs w:val="22"/>
        </w:rPr>
        <w:tab/>
        <w:t>30.0</w:t>
      </w:r>
      <w:r>
        <w:rPr>
          <w:rFonts w:asciiTheme="minorHAnsi" w:hAnsiTheme="minorHAnsi" w:cstheme="minorHAnsi"/>
          <w:color w:val="000000" w:themeColor="text1"/>
          <w:sz w:val="22"/>
          <w:szCs w:val="22"/>
        </w:rPr>
        <w:t>3</w:t>
      </w:r>
      <w:r w:rsidRPr="00B6342A">
        <w:rPr>
          <w:rFonts w:asciiTheme="minorHAnsi" w:hAnsiTheme="minorHAnsi" w:cstheme="minorHAnsi"/>
          <w:color w:val="000000" w:themeColor="text1"/>
          <w:sz w:val="22"/>
          <w:szCs w:val="22"/>
        </w:rPr>
        <w:t>.2026 r.</w:t>
      </w:r>
    </w:p>
    <w:p w14:paraId="5502B443" w14:textId="77777777" w:rsidR="00244FD1" w:rsidRDefault="00244FD1" w:rsidP="00244FD1">
      <w:pPr>
        <w:pStyle w:val="Tekstpodstawowy22"/>
        <w:ind w:left="4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Rata III</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sidRPr="00B6342A">
        <w:rPr>
          <w:rFonts w:asciiTheme="minorHAnsi" w:hAnsiTheme="minorHAnsi" w:cstheme="minorHAnsi"/>
          <w:color w:val="000000" w:themeColor="text1"/>
          <w:sz w:val="22"/>
          <w:szCs w:val="22"/>
        </w:rPr>
        <w:t>płatna do dnia</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t>30.06.2026 r.</w:t>
      </w:r>
    </w:p>
    <w:p w14:paraId="63CA4A46" w14:textId="77777777" w:rsidR="00244FD1" w:rsidRPr="00B6342A" w:rsidRDefault="00244FD1" w:rsidP="00244FD1">
      <w:pPr>
        <w:pStyle w:val="Tekstpodstawowy22"/>
        <w:ind w:left="4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Rata IV</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sidRPr="00B6342A">
        <w:rPr>
          <w:rFonts w:asciiTheme="minorHAnsi" w:hAnsiTheme="minorHAnsi" w:cstheme="minorHAnsi"/>
          <w:color w:val="000000" w:themeColor="text1"/>
          <w:sz w:val="22"/>
          <w:szCs w:val="22"/>
        </w:rPr>
        <w:t>płatna do dnia</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t>30.09.2026 r.</w:t>
      </w:r>
    </w:p>
    <w:p w14:paraId="29C6C4E9" w14:textId="77777777" w:rsidR="001C0F49" w:rsidRPr="003E2BA5" w:rsidRDefault="001C0F49" w:rsidP="001C0F49">
      <w:pPr>
        <w:jc w:val="both"/>
        <w:rPr>
          <w:rFonts w:asciiTheme="minorHAnsi" w:hAnsiTheme="minorHAnsi" w:cstheme="minorHAnsi"/>
          <w:sz w:val="22"/>
          <w:szCs w:val="22"/>
          <w:highlight w:val="yellow"/>
        </w:rPr>
      </w:pPr>
    </w:p>
    <w:p w14:paraId="497CEA9F" w14:textId="0AAF3705" w:rsidR="001C0F49" w:rsidRPr="003E2BA5" w:rsidRDefault="001C0F49" w:rsidP="00DE3B2E">
      <w:pPr>
        <w:ind w:left="709"/>
        <w:jc w:val="both"/>
        <w:rPr>
          <w:rFonts w:asciiTheme="minorHAnsi" w:hAnsiTheme="minorHAnsi" w:cstheme="minorHAnsi"/>
          <w:sz w:val="22"/>
          <w:szCs w:val="22"/>
        </w:rPr>
      </w:pPr>
      <w:r w:rsidRPr="00DE3B2E">
        <w:rPr>
          <w:rFonts w:asciiTheme="minorHAnsi" w:hAnsiTheme="minorHAnsi" w:cstheme="minorHAnsi"/>
          <w:sz w:val="22"/>
          <w:szCs w:val="22"/>
        </w:rPr>
        <w:t xml:space="preserve">W razie zgłaszania do ubezpieczenia </w:t>
      </w:r>
      <w:r w:rsidR="00B30FE7" w:rsidRPr="00DE3B2E">
        <w:rPr>
          <w:rFonts w:asciiTheme="minorHAnsi" w:hAnsiTheme="minorHAnsi" w:cstheme="minorHAnsi"/>
          <w:sz w:val="22"/>
          <w:szCs w:val="22"/>
        </w:rPr>
        <w:t>mienia,</w:t>
      </w:r>
      <w:r w:rsidRPr="00DE3B2E">
        <w:rPr>
          <w:rFonts w:asciiTheme="minorHAnsi" w:hAnsiTheme="minorHAnsi" w:cstheme="minorHAnsi"/>
          <w:sz w:val="22"/>
          <w:szCs w:val="22"/>
        </w:rPr>
        <w:t xml:space="preserve"> </w:t>
      </w:r>
      <w:r w:rsidR="00DE3B2E" w:rsidRPr="00DE3B2E">
        <w:rPr>
          <w:rFonts w:asciiTheme="minorHAnsi" w:hAnsiTheme="minorHAnsi" w:cstheme="minorHAnsi"/>
          <w:sz w:val="22"/>
          <w:szCs w:val="22"/>
        </w:rPr>
        <w:t>dla którego okres ubezpieczenia rozpocznie się po 01.01.2026</w:t>
      </w:r>
      <w:r w:rsidRPr="00DE3B2E">
        <w:rPr>
          <w:rFonts w:asciiTheme="minorHAnsi" w:hAnsiTheme="minorHAnsi" w:cstheme="minorHAnsi"/>
          <w:sz w:val="22"/>
          <w:szCs w:val="22"/>
        </w:rPr>
        <w:t xml:space="preserve"> </w:t>
      </w:r>
      <w:r w:rsidR="00244FD1">
        <w:rPr>
          <w:rFonts w:asciiTheme="minorHAnsi" w:hAnsiTheme="minorHAnsi" w:cstheme="minorHAnsi"/>
          <w:sz w:val="22"/>
          <w:szCs w:val="22"/>
        </w:rPr>
        <w:t xml:space="preserve">r. </w:t>
      </w:r>
      <w:r w:rsidRPr="00DE3B2E">
        <w:rPr>
          <w:rFonts w:asciiTheme="minorHAnsi" w:hAnsiTheme="minorHAnsi" w:cstheme="minorHAnsi"/>
          <w:sz w:val="22"/>
          <w:szCs w:val="22"/>
        </w:rPr>
        <w:t>w ciągu trwania pierwszego lub drugiego okresu ubezpieczenia termin płatności składki jednorazowe</w:t>
      </w:r>
      <w:r w:rsidR="00311EBB">
        <w:rPr>
          <w:rFonts w:asciiTheme="minorHAnsi" w:hAnsiTheme="minorHAnsi" w:cstheme="minorHAnsi"/>
          <w:sz w:val="22"/>
          <w:szCs w:val="22"/>
        </w:rPr>
        <w:t>j</w:t>
      </w:r>
      <w:r w:rsidR="00244FD1">
        <w:rPr>
          <w:rFonts w:asciiTheme="minorHAnsi" w:hAnsiTheme="minorHAnsi" w:cstheme="minorHAnsi"/>
          <w:sz w:val="22"/>
          <w:szCs w:val="22"/>
        </w:rPr>
        <w:t xml:space="preserve"> </w:t>
      </w:r>
      <w:r w:rsidRPr="00DE3B2E">
        <w:rPr>
          <w:rFonts w:asciiTheme="minorHAnsi" w:hAnsiTheme="minorHAnsi" w:cstheme="minorHAnsi"/>
          <w:sz w:val="22"/>
          <w:szCs w:val="22"/>
        </w:rPr>
        <w:t xml:space="preserve">obliczonej </w:t>
      </w:r>
      <w:r w:rsidRPr="00DE3B2E">
        <w:rPr>
          <w:rFonts w:asciiTheme="minorHAnsi" w:hAnsiTheme="minorHAnsi" w:cstheme="minorHAnsi"/>
          <w:i/>
          <w:sz w:val="22"/>
          <w:szCs w:val="22"/>
        </w:rPr>
        <w:t>pro rata</w:t>
      </w:r>
      <w:r w:rsidRPr="00DE3B2E">
        <w:rPr>
          <w:rFonts w:asciiTheme="minorHAnsi" w:hAnsiTheme="minorHAnsi" w:cstheme="minorHAnsi"/>
          <w:sz w:val="22"/>
          <w:szCs w:val="22"/>
        </w:rPr>
        <w:t xml:space="preserve"> za każdy dzień ochrony zostanie ustalony na 14 dni od daty wystawienia dokumentów, a koniec okresu ubezpieczenia w danym roku ubezpieczenia zostanie ustalony na 3</w:t>
      </w:r>
      <w:r w:rsidR="00932345" w:rsidRPr="00DE3B2E">
        <w:rPr>
          <w:rFonts w:asciiTheme="minorHAnsi" w:hAnsiTheme="minorHAnsi" w:cstheme="minorHAnsi"/>
          <w:sz w:val="22"/>
          <w:szCs w:val="22"/>
        </w:rPr>
        <w:t>1</w:t>
      </w:r>
      <w:r w:rsidRPr="00DE3B2E">
        <w:rPr>
          <w:rFonts w:asciiTheme="minorHAnsi" w:hAnsiTheme="minorHAnsi" w:cstheme="minorHAnsi"/>
          <w:sz w:val="22"/>
          <w:szCs w:val="22"/>
        </w:rPr>
        <w:t xml:space="preserve"> </w:t>
      </w:r>
      <w:r w:rsidR="00932345" w:rsidRPr="00DE3B2E">
        <w:rPr>
          <w:rFonts w:asciiTheme="minorHAnsi" w:hAnsiTheme="minorHAnsi" w:cstheme="minorHAnsi"/>
          <w:sz w:val="22"/>
          <w:szCs w:val="22"/>
        </w:rPr>
        <w:t>grudnia</w:t>
      </w:r>
      <w:r w:rsidRPr="00DE3B2E">
        <w:rPr>
          <w:rFonts w:asciiTheme="minorHAnsi" w:hAnsiTheme="minorHAnsi" w:cstheme="minorHAnsi"/>
          <w:sz w:val="22"/>
          <w:szCs w:val="22"/>
        </w:rPr>
        <w:t xml:space="preserve"> danego roku.</w:t>
      </w:r>
    </w:p>
    <w:p w14:paraId="5841B6A5" w14:textId="00409BC5" w:rsidR="001C0F49" w:rsidRPr="003E2BA5" w:rsidRDefault="001C0F49" w:rsidP="00932345">
      <w:pPr>
        <w:ind w:left="700" w:hanging="700"/>
        <w:jc w:val="both"/>
        <w:rPr>
          <w:rFonts w:asciiTheme="minorHAnsi" w:hAnsiTheme="minorHAnsi" w:cstheme="minorHAnsi"/>
          <w:sz w:val="22"/>
          <w:szCs w:val="22"/>
        </w:rPr>
      </w:pPr>
      <w:r w:rsidRPr="003E2BA5">
        <w:rPr>
          <w:rFonts w:asciiTheme="minorHAnsi" w:hAnsiTheme="minorHAnsi" w:cstheme="minorHAnsi"/>
          <w:sz w:val="22"/>
          <w:szCs w:val="22"/>
        </w:rPr>
        <w:t>4.2.</w:t>
      </w:r>
      <w:r w:rsidRPr="003E2BA5">
        <w:rPr>
          <w:rFonts w:asciiTheme="minorHAnsi" w:hAnsiTheme="minorHAnsi" w:cstheme="minorHAnsi"/>
          <w:sz w:val="22"/>
          <w:szCs w:val="22"/>
        </w:rPr>
        <w:tab/>
        <w:t xml:space="preserve">dla pojazdów wymienionych w części 2 (załącznik nr </w:t>
      </w:r>
      <w:r w:rsidR="00852285">
        <w:rPr>
          <w:rFonts w:asciiTheme="minorHAnsi" w:hAnsiTheme="minorHAnsi" w:cstheme="minorHAnsi"/>
          <w:sz w:val="22"/>
          <w:szCs w:val="22"/>
        </w:rPr>
        <w:t>1</w:t>
      </w:r>
      <w:r w:rsidR="00311EBB">
        <w:rPr>
          <w:rFonts w:asciiTheme="minorHAnsi" w:hAnsiTheme="minorHAnsi" w:cstheme="minorHAnsi"/>
          <w:sz w:val="22"/>
          <w:szCs w:val="22"/>
        </w:rPr>
        <w:t>2</w:t>
      </w:r>
      <w:r w:rsidRPr="003E2BA5">
        <w:rPr>
          <w:rFonts w:asciiTheme="minorHAnsi" w:hAnsiTheme="minorHAnsi" w:cstheme="minorHAnsi"/>
          <w:sz w:val="22"/>
          <w:szCs w:val="22"/>
        </w:rPr>
        <w:t xml:space="preserve">) składka płatna jednorazowo w </w:t>
      </w:r>
      <w:r w:rsidRPr="003E2BA5">
        <w:rPr>
          <w:rFonts w:asciiTheme="minorHAnsi" w:hAnsiTheme="minorHAnsi" w:cstheme="minorHAnsi"/>
          <w:sz w:val="22"/>
          <w:szCs w:val="22"/>
        </w:rPr>
        <w:tab/>
        <w:t>terminie do 14 dni od daty wystawienia polisy ubezpieczeniowej</w:t>
      </w:r>
      <w:r w:rsidR="00932345">
        <w:rPr>
          <w:rFonts w:asciiTheme="minorHAnsi" w:hAnsiTheme="minorHAnsi" w:cstheme="minorHAnsi"/>
          <w:sz w:val="22"/>
          <w:szCs w:val="22"/>
        </w:rPr>
        <w:t xml:space="preserve"> z zastrzeżeniem pkt. 3.2. (powyżej)</w:t>
      </w:r>
      <w:r w:rsidR="00311EBB">
        <w:rPr>
          <w:rFonts w:asciiTheme="minorHAnsi" w:hAnsiTheme="minorHAnsi" w:cstheme="minorHAnsi"/>
          <w:sz w:val="22"/>
          <w:szCs w:val="22"/>
        </w:rPr>
        <w:t>.</w:t>
      </w:r>
    </w:p>
    <w:p w14:paraId="6C08AC75" w14:textId="38306220" w:rsidR="001C0F49" w:rsidRPr="009006B2" w:rsidRDefault="001C0F49" w:rsidP="00C76992">
      <w:pPr>
        <w:ind w:left="709" w:hanging="709"/>
        <w:jc w:val="both"/>
        <w:rPr>
          <w:rFonts w:asciiTheme="minorHAnsi" w:hAnsiTheme="minorHAnsi" w:cstheme="minorHAnsi"/>
          <w:b/>
          <w:sz w:val="22"/>
          <w:szCs w:val="22"/>
        </w:rPr>
      </w:pPr>
      <w:r w:rsidRPr="003E2BA5">
        <w:rPr>
          <w:rFonts w:asciiTheme="minorHAnsi" w:hAnsiTheme="minorHAnsi" w:cstheme="minorHAnsi"/>
          <w:b/>
          <w:sz w:val="22"/>
          <w:szCs w:val="22"/>
        </w:rPr>
        <w:t xml:space="preserve">5. </w:t>
      </w:r>
      <w:r w:rsidRPr="003E2BA5">
        <w:rPr>
          <w:rFonts w:asciiTheme="minorHAnsi" w:hAnsiTheme="minorHAnsi" w:cstheme="minorHAnsi"/>
          <w:b/>
          <w:sz w:val="22"/>
          <w:szCs w:val="22"/>
        </w:rPr>
        <w:tab/>
        <w:t xml:space="preserve">Miejsca ubezpieczenia: wszystkie miejsca prowadzenia działalności przez </w:t>
      </w:r>
      <w:r w:rsidR="00244FD1">
        <w:rPr>
          <w:rFonts w:asciiTheme="minorHAnsi" w:hAnsiTheme="minorHAnsi" w:cstheme="minorHAnsi"/>
          <w:b/>
          <w:sz w:val="22"/>
          <w:szCs w:val="22"/>
        </w:rPr>
        <w:t xml:space="preserve">Miasto Ustroń </w:t>
      </w:r>
      <w:r w:rsidRPr="003E2BA5">
        <w:rPr>
          <w:rFonts w:asciiTheme="minorHAnsi" w:hAnsiTheme="minorHAnsi" w:cstheme="minorHAnsi"/>
          <w:b/>
          <w:sz w:val="22"/>
          <w:szCs w:val="22"/>
        </w:rPr>
        <w:t>wraz z jednostkami organizacyjnymi</w:t>
      </w:r>
      <w:r w:rsidR="00B30FE7">
        <w:rPr>
          <w:rFonts w:asciiTheme="minorHAnsi" w:hAnsiTheme="minorHAnsi" w:cstheme="minorHAnsi"/>
          <w:b/>
          <w:sz w:val="22"/>
          <w:szCs w:val="22"/>
        </w:rPr>
        <w:t>,</w:t>
      </w:r>
      <w:r w:rsidRPr="003E2BA5">
        <w:rPr>
          <w:rFonts w:asciiTheme="minorHAnsi" w:hAnsiTheme="minorHAnsi" w:cstheme="minorHAnsi"/>
          <w:b/>
          <w:sz w:val="22"/>
          <w:szCs w:val="22"/>
        </w:rPr>
        <w:t xml:space="preserve"> dla których organem prowadzącym jest </w:t>
      </w:r>
      <w:r w:rsidR="00244FD1">
        <w:rPr>
          <w:rFonts w:asciiTheme="minorHAnsi" w:hAnsiTheme="minorHAnsi" w:cstheme="minorHAnsi"/>
          <w:b/>
          <w:sz w:val="22"/>
          <w:szCs w:val="22"/>
        </w:rPr>
        <w:t>Miasto Ustroń</w:t>
      </w:r>
      <w:r w:rsidRPr="003E2BA5">
        <w:rPr>
          <w:rFonts w:asciiTheme="minorHAnsi" w:hAnsiTheme="minorHAnsi" w:cstheme="minorHAnsi"/>
          <w:b/>
          <w:sz w:val="22"/>
          <w:szCs w:val="22"/>
        </w:rPr>
        <w:t xml:space="preserve">, w szczególności (adresy lokalizacji dla danej jednostki podane są w załącznikach dotyczących wartości i wykazu ubezpieczanego </w:t>
      </w:r>
      <w:r w:rsidRPr="009006B2">
        <w:rPr>
          <w:rFonts w:asciiTheme="minorHAnsi" w:hAnsiTheme="minorHAnsi" w:cstheme="minorHAnsi"/>
          <w:b/>
          <w:sz w:val="22"/>
          <w:szCs w:val="22"/>
        </w:rPr>
        <w:t xml:space="preserve">mienia </w:t>
      </w:r>
      <w:r w:rsidR="00B30FE7">
        <w:rPr>
          <w:rFonts w:asciiTheme="minorHAnsi" w:hAnsiTheme="minorHAnsi" w:cstheme="minorHAnsi"/>
          <w:b/>
          <w:sz w:val="22"/>
          <w:szCs w:val="22"/>
        </w:rPr>
        <w:t>niniejszych</w:t>
      </w:r>
      <w:r w:rsidRPr="009006B2">
        <w:rPr>
          <w:rFonts w:asciiTheme="minorHAnsi" w:hAnsiTheme="minorHAnsi" w:cstheme="minorHAnsi"/>
          <w:b/>
          <w:sz w:val="22"/>
          <w:szCs w:val="22"/>
        </w:rPr>
        <w:t xml:space="preserve"> jednostek</w:t>
      </w:r>
      <w:r w:rsidR="00C76992" w:rsidRPr="009006B2">
        <w:rPr>
          <w:rFonts w:asciiTheme="minorHAnsi" w:hAnsiTheme="minorHAnsi" w:cstheme="minorHAnsi"/>
          <w:b/>
          <w:sz w:val="22"/>
          <w:szCs w:val="22"/>
        </w:rPr>
        <w:t xml:space="preserve"> </w:t>
      </w:r>
      <w:r w:rsidR="00B30FE7">
        <w:rPr>
          <w:rFonts w:asciiTheme="minorHAnsi" w:hAnsiTheme="minorHAnsi" w:cstheme="minorHAnsi"/>
          <w:b/>
          <w:sz w:val="22"/>
          <w:szCs w:val="22"/>
        </w:rPr>
        <w:t>organizacyjnych</w:t>
      </w:r>
      <w:r w:rsidR="00244FD1">
        <w:rPr>
          <w:rFonts w:asciiTheme="minorHAnsi" w:hAnsiTheme="minorHAnsi" w:cstheme="minorHAnsi"/>
          <w:b/>
          <w:sz w:val="22"/>
          <w:szCs w:val="22"/>
        </w:rPr>
        <w:t>)</w:t>
      </w:r>
      <w:r w:rsidR="00B30FE7">
        <w:rPr>
          <w:rFonts w:asciiTheme="minorHAnsi" w:hAnsiTheme="minorHAnsi" w:cstheme="minorHAnsi"/>
          <w:b/>
          <w:sz w:val="22"/>
          <w:szCs w:val="22"/>
        </w:rPr>
        <w:t>.</w:t>
      </w:r>
    </w:p>
    <w:p w14:paraId="23CD0083" w14:textId="77777777" w:rsidR="000A325E" w:rsidRPr="003E2BA5" w:rsidRDefault="000A325E" w:rsidP="000A325E">
      <w:pPr>
        <w:rPr>
          <w:rFonts w:asciiTheme="minorHAnsi" w:hAnsiTheme="minorHAnsi" w:cstheme="minorHAnsi"/>
          <w:b/>
          <w:sz w:val="22"/>
          <w:szCs w:val="22"/>
          <w:highlight w:val="yellow"/>
        </w:rPr>
      </w:pPr>
    </w:p>
    <w:p w14:paraId="0A996CBF" w14:textId="77777777" w:rsidR="001C0F49" w:rsidRPr="003E2BA5" w:rsidRDefault="001C0F49" w:rsidP="001C0F49">
      <w:pPr>
        <w:rPr>
          <w:rFonts w:asciiTheme="minorHAnsi" w:hAnsiTheme="minorHAnsi" w:cstheme="minorHAnsi"/>
          <w:b/>
          <w:sz w:val="22"/>
          <w:szCs w:val="22"/>
        </w:rPr>
      </w:pPr>
      <w:r w:rsidRPr="003E2BA5">
        <w:rPr>
          <w:rFonts w:asciiTheme="minorHAnsi" w:hAnsiTheme="minorHAnsi" w:cstheme="minorHAnsi"/>
          <w:b/>
          <w:sz w:val="22"/>
          <w:szCs w:val="22"/>
        </w:rPr>
        <w:t>6. Postanowienia wspólne</w:t>
      </w:r>
    </w:p>
    <w:p w14:paraId="3AED95FB" w14:textId="77777777" w:rsidR="001C0F49" w:rsidRPr="003E2BA5" w:rsidRDefault="001C0F49" w:rsidP="001C0F49">
      <w:pPr>
        <w:jc w:val="both"/>
        <w:rPr>
          <w:rFonts w:asciiTheme="minorHAnsi" w:hAnsiTheme="minorHAnsi" w:cstheme="minorHAnsi"/>
          <w:bCs/>
          <w:sz w:val="22"/>
          <w:szCs w:val="22"/>
        </w:rPr>
      </w:pPr>
      <w:r w:rsidRPr="003E2BA5">
        <w:rPr>
          <w:rFonts w:asciiTheme="minorHAnsi" w:hAnsiTheme="minorHAnsi" w:cstheme="minorHAnsi"/>
          <w:bCs/>
          <w:sz w:val="22"/>
          <w:szCs w:val="22"/>
        </w:rPr>
        <w:t xml:space="preserve">6.1. </w:t>
      </w:r>
      <w:r w:rsidRPr="003E2BA5">
        <w:rPr>
          <w:rFonts w:asciiTheme="minorHAnsi" w:hAnsiTheme="minorHAnsi" w:cstheme="minorHAnsi"/>
          <w:bCs/>
          <w:sz w:val="22"/>
          <w:szCs w:val="22"/>
        </w:rPr>
        <w:tab/>
        <w:t xml:space="preserve">Uwaga ogólna dotycząca: </w:t>
      </w:r>
    </w:p>
    <w:p w14:paraId="479F99AC" w14:textId="77777777" w:rsidR="001C0F49" w:rsidRPr="003E2BA5" w:rsidRDefault="001C0F49" w:rsidP="001C0F49">
      <w:pPr>
        <w:ind w:left="709"/>
        <w:jc w:val="both"/>
        <w:rPr>
          <w:rFonts w:asciiTheme="minorHAnsi" w:hAnsiTheme="minorHAnsi" w:cstheme="minorHAnsi"/>
          <w:bCs/>
          <w:sz w:val="22"/>
          <w:szCs w:val="22"/>
        </w:rPr>
      </w:pPr>
      <w:r w:rsidRPr="003E2BA5">
        <w:rPr>
          <w:rFonts w:asciiTheme="minorHAnsi" w:hAnsiTheme="minorHAnsi" w:cstheme="minorHAnsi"/>
          <w:bCs/>
          <w:sz w:val="22"/>
          <w:szCs w:val="22"/>
        </w:rPr>
        <w:t xml:space="preserve">- limitów wspólnych w tabeli oraz limitów w klauzulach dodatkowych w ubezpieczeniu od ognia i innych zdarzeń losowych, </w:t>
      </w:r>
    </w:p>
    <w:p w14:paraId="50D72D01" w14:textId="77777777" w:rsidR="001C0F49" w:rsidRPr="003E2BA5" w:rsidRDefault="001C0F49" w:rsidP="001C0F49">
      <w:pPr>
        <w:ind w:left="709"/>
        <w:jc w:val="both"/>
        <w:rPr>
          <w:rFonts w:asciiTheme="minorHAnsi" w:hAnsiTheme="minorHAnsi" w:cstheme="minorHAnsi"/>
          <w:bCs/>
          <w:sz w:val="22"/>
          <w:szCs w:val="22"/>
        </w:rPr>
      </w:pPr>
      <w:r w:rsidRPr="003E2BA5">
        <w:rPr>
          <w:rFonts w:asciiTheme="minorHAnsi" w:hAnsiTheme="minorHAnsi" w:cstheme="minorHAnsi"/>
          <w:bCs/>
          <w:sz w:val="22"/>
          <w:szCs w:val="22"/>
        </w:rPr>
        <w:t>- ubezpieczenia szyb i oszkleń od stłuczenia,</w:t>
      </w:r>
    </w:p>
    <w:p w14:paraId="69E6712D" w14:textId="77777777" w:rsidR="001C0F49" w:rsidRPr="003E2BA5" w:rsidRDefault="001C0F49" w:rsidP="001C0F49">
      <w:pPr>
        <w:ind w:left="709"/>
        <w:jc w:val="both"/>
        <w:rPr>
          <w:rFonts w:asciiTheme="minorHAnsi" w:hAnsiTheme="minorHAnsi" w:cstheme="minorHAnsi"/>
          <w:bCs/>
          <w:sz w:val="22"/>
          <w:szCs w:val="22"/>
        </w:rPr>
      </w:pPr>
      <w:r w:rsidRPr="003E2BA5">
        <w:rPr>
          <w:rFonts w:asciiTheme="minorHAnsi" w:hAnsiTheme="minorHAnsi" w:cstheme="minorHAnsi"/>
          <w:bCs/>
          <w:sz w:val="22"/>
          <w:szCs w:val="22"/>
        </w:rPr>
        <w:t>- ubezpieczenia od kradzieży z włamaniem i rabunku z rozszerzeniem o dewastację,</w:t>
      </w:r>
    </w:p>
    <w:p w14:paraId="4890C82E" w14:textId="77777777" w:rsidR="001C0F49" w:rsidRPr="003E2BA5" w:rsidRDefault="001C0F49" w:rsidP="001C0F49">
      <w:pPr>
        <w:ind w:left="709"/>
        <w:jc w:val="both"/>
        <w:rPr>
          <w:rFonts w:asciiTheme="minorHAnsi" w:hAnsiTheme="minorHAnsi" w:cstheme="minorHAnsi"/>
          <w:bCs/>
          <w:sz w:val="22"/>
          <w:szCs w:val="22"/>
        </w:rPr>
      </w:pPr>
      <w:r w:rsidRPr="003E2BA5">
        <w:rPr>
          <w:rFonts w:asciiTheme="minorHAnsi" w:hAnsiTheme="minorHAnsi" w:cstheme="minorHAnsi"/>
          <w:bCs/>
          <w:sz w:val="22"/>
          <w:szCs w:val="22"/>
        </w:rPr>
        <w:lastRenderedPageBreak/>
        <w:t>- ubezpieczenia odpowiedzialności cywilnej z tytułu prowadzonej działalności</w:t>
      </w:r>
      <w:r w:rsidR="00216BB3" w:rsidRPr="003E2BA5">
        <w:rPr>
          <w:rFonts w:asciiTheme="minorHAnsi" w:hAnsiTheme="minorHAnsi" w:cstheme="minorHAnsi"/>
          <w:bCs/>
          <w:sz w:val="22"/>
          <w:szCs w:val="22"/>
        </w:rPr>
        <w:t>,</w:t>
      </w:r>
    </w:p>
    <w:p w14:paraId="755C57B6" w14:textId="77777777" w:rsidR="001C0F49" w:rsidRPr="003E2BA5" w:rsidRDefault="001C0F49" w:rsidP="001C0F49">
      <w:pPr>
        <w:ind w:left="709"/>
        <w:jc w:val="both"/>
        <w:rPr>
          <w:rFonts w:asciiTheme="minorHAnsi" w:hAnsiTheme="minorHAnsi" w:cstheme="minorHAnsi"/>
          <w:bCs/>
          <w:sz w:val="22"/>
          <w:szCs w:val="22"/>
        </w:rPr>
      </w:pPr>
      <w:r w:rsidRPr="002F0F4C">
        <w:rPr>
          <w:rFonts w:asciiTheme="minorHAnsi" w:hAnsiTheme="minorHAnsi" w:cstheme="minorHAnsi"/>
          <w:bCs/>
          <w:sz w:val="22"/>
          <w:szCs w:val="22"/>
        </w:rPr>
        <w:t>- ubezpieczenie odpowiedzialności cywilnej nadwyżkowej</w:t>
      </w:r>
      <w:r w:rsidR="00216BB3" w:rsidRPr="002F0F4C">
        <w:rPr>
          <w:rFonts w:asciiTheme="minorHAnsi" w:hAnsiTheme="minorHAnsi" w:cstheme="minorHAnsi"/>
          <w:bCs/>
          <w:sz w:val="22"/>
          <w:szCs w:val="22"/>
        </w:rPr>
        <w:t>,</w:t>
      </w:r>
    </w:p>
    <w:p w14:paraId="729DDA80" w14:textId="77777777" w:rsidR="001C0F49" w:rsidRPr="003E2BA5" w:rsidRDefault="001C0F49" w:rsidP="001C0F49">
      <w:pPr>
        <w:ind w:left="709"/>
        <w:jc w:val="both"/>
        <w:rPr>
          <w:rFonts w:asciiTheme="minorHAnsi" w:hAnsiTheme="minorHAnsi" w:cstheme="minorHAnsi"/>
          <w:bCs/>
          <w:sz w:val="22"/>
          <w:szCs w:val="22"/>
        </w:rPr>
      </w:pPr>
      <w:r w:rsidRPr="003E2BA5">
        <w:rPr>
          <w:rFonts w:asciiTheme="minorHAnsi" w:hAnsiTheme="minorHAnsi" w:cstheme="minorHAnsi"/>
          <w:bCs/>
          <w:sz w:val="22"/>
          <w:szCs w:val="22"/>
        </w:rPr>
        <w:t>- ubezpieczenie sprzętu elektronicznego od wszystkich ryzyk:</w:t>
      </w:r>
    </w:p>
    <w:p w14:paraId="2CD4443B" w14:textId="4724E1F6" w:rsidR="001C0F49" w:rsidRPr="003E2BA5" w:rsidRDefault="001C0F49" w:rsidP="001C0F49">
      <w:pPr>
        <w:ind w:left="709"/>
        <w:jc w:val="both"/>
        <w:rPr>
          <w:rFonts w:asciiTheme="minorHAnsi" w:hAnsiTheme="minorHAnsi" w:cstheme="minorHAnsi"/>
          <w:bCs/>
          <w:sz w:val="22"/>
          <w:szCs w:val="22"/>
        </w:rPr>
      </w:pPr>
      <w:r w:rsidRPr="003E2BA5">
        <w:rPr>
          <w:rFonts w:asciiTheme="minorHAnsi" w:hAnsiTheme="minorHAnsi" w:cstheme="minorHAnsi"/>
          <w:bCs/>
          <w:sz w:val="22"/>
          <w:szCs w:val="22"/>
        </w:rPr>
        <w:t xml:space="preserve">wskazane sumy ubezpieczenia (limity) ubezpieczenia obejmują i odnoszą się do </w:t>
      </w:r>
      <w:r w:rsidR="00244FD1">
        <w:rPr>
          <w:rFonts w:asciiTheme="minorHAnsi" w:hAnsiTheme="minorHAnsi" w:cstheme="minorHAnsi"/>
          <w:bCs/>
          <w:sz w:val="22"/>
          <w:szCs w:val="22"/>
        </w:rPr>
        <w:t xml:space="preserve">Miasta Ustroń </w:t>
      </w:r>
      <w:r w:rsidRPr="003E2BA5">
        <w:rPr>
          <w:rFonts w:asciiTheme="minorHAnsi" w:hAnsiTheme="minorHAnsi" w:cstheme="minorHAnsi"/>
          <w:bCs/>
          <w:sz w:val="22"/>
          <w:szCs w:val="22"/>
        </w:rPr>
        <w:t xml:space="preserve">oraz wszystkich ubezpieczonych zgodnie z wykazem jednostek organizacyjnych dla których organem prowadzącym jest </w:t>
      </w:r>
      <w:r w:rsidR="00244FD1">
        <w:rPr>
          <w:rFonts w:asciiTheme="minorHAnsi" w:hAnsiTheme="minorHAnsi" w:cstheme="minorHAnsi"/>
          <w:bCs/>
          <w:sz w:val="22"/>
          <w:szCs w:val="22"/>
        </w:rPr>
        <w:t>Miasto Ustroń</w:t>
      </w:r>
      <w:r w:rsidRPr="003E2BA5">
        <w:rPr>
          <w:rFonts w:asciiTheme="minorHAnsi" w:hAnsiTheme="minorHAnsi" w:cstheme="minorHAnsi"/>
          <w:bCs/>
          <w:sz w:val="22"/>
          <w:szCs w:val="22"/>
        </w:rPr>
        <w:t>.</w:t>
      </w:r>
    </w:p>
    <w:p w14:paraId="664A5C47" w14:textId="77777777" w:rsidR="001C0F49" w:rsidRPr="003E2BA5" w:rsidRDefault="001C0F49" w:rsidP="001C0F49">
      <w:pPr>
        <w:pStyle w:val="Tekstpodstawowy"/>
        <w:spacing w:after="0"/>
        <w:ind w:left="705" w:hanging="705"/>
        <w:jc w:val="both"/>
        <w:rPr>
          <w:rFonts w:asciiTheme="minorHAnsi" w:hAnsiTheme="minorHAnsi" w:cstheme="minorHAnsi"/>
          <w:sz w:val="22"/>
          <w:szCs w:val="22"/>
        </w:rPr>
      </w:pPr>
      <w:r w:rsidRPr="003E2BA5">
        <w:rPr>
          <w:rFonts w:asciiTheme="minorHAnsi" w:hAnsiTheme="minorHAnsi" w:cstheme="minorHAnsi"/>
          <w:sz w:val="22"/>
          <w:szCs w:val="22"/>
        </w:rPr>
        <w:t xml:space="preserve">6.2. </w:t>
      </w:r>
      <w:r w:rsidRPr="003E2BA5">
        <w:rPr>
          <w:rFonts w:asciiTheme="minorHAnsi" w:hAnsiTheme="minorHAnsi" w:cstheme="minorHAnsi"/>
          <w:sz w:val="22"/>
          <w:szCs w:val="22"/>
        </w:rPr>
        <w:tab/>
        <w:t>Ubezpieczyciel zobowiązuje się zapewnić obsługę na odpowiednim poziomie, w szczególności w zakresie likwidacji szkód majątkowych, komunikacyjnych oraz bezpośredniego kontaktu od poniedziałku do piątku. Ponadto oświadcza, iż spełni warunki klauzuli likwidacji szkód w ubezpieczeniu majątkowym oraz klauzule szczegółowe zasady likwidacji szkód w ubezpieczeniu komunikacyjnym.</w:t>
      </w:r>
    </w:p>
    <w:p w14:paraId="4DC30F9F" w14:textId="603ACC0D" w:rsidR="001C0F49" w:rsidRPr="003E2BA5" w:rsidRDefault="001C0F49" w:rsidP="001C0F49">
      <w:pPr>
        <w:pStyle w:val="Tekstpodstawowy"/>
        <w:spacing w:after="0"/>
        <w:ind w:left="705" w:hanging="705"/>
        <w:jc w:val="both"/>
        <w:rPr>
          <w:rFonts w:asciiTheme="minorHAnsi" w:hAnsiTheme="minorHAnsi" w:cstheme="minorHAnsi"/>
          <w:sz w:val="22"/>
          <w:szCs w:val="22"/>
        </w:rPr>
      </w:pPr>
      <w:r w:rsidRPr="003E2BA5">
        <w:rPr>
          <w:rFonts w:asciiTheme="minorHAnsi" w:hAnsiTheme="minorHAnsi" w:cstheme="minorHAnsi"/>
          <w:sz w:val="22"/>
          <w:szCs w:val="22"/>
        </w:rPr>
        <w:t xml:space="preserve">6.3. </w:t>
      </w:r>
      <w:r w:rsidRPr="003E2BA5">
        <w:rPr>
          <w:rFonts w:asciiTheme="minorHAnsi" w:hAnsiTheme="minorHAnsi" w:cstheme="minorHAnsi"/>
          <w:sz w:val="22"/>
          <w:szCs w:val="22"/>
        </w:rPr>
        <w:tab/>
        <w:t>Treść umowy ubezpieczenia stanowić będą również klauzule załączone do niniejszego SWZ na zastosowanie których wyraził zgodę oferent, pod warunkiem</w:t>
      </w:r>
      <w:r w:rsidR="0030494D" w:rsidRPr="003E2BA5">
        <w:rPr>
          <w:rFonts w:asciiTheme="minorHAnsi" w:hAnsiTheme="minorHAnsi" w:cstheme="minorHAnsi"/>
          <w:sz w:val="22"/>
          <w:szCs w:val="22"/>
        </w:rPr>
        <w:t>,</w:t>
      </w:r>
      <w:r w:rsidRPr="003E2BA5">
        <w:rPr>
          <w:rFonts w:asciiTheme="minorHAnsi" w:hAnsiTheme="minorHAnsi" w:cstheme="minorHAnsi"/>
          <w:sz w:val="22"/>
          <w:szCs w:val="22"/>
        </w:rPr>
        <w:t xml:space="preserve"> że ich postanowienia są korzystniejsze dla Ubezpieczającego, Ubezpieczonego lub poszkodowanego, niż zapisy Ogólnych Warunków Ubezpieczenia mających zastosowanie do umowy ubezpieczenia lub postanowienia umowy ubezpieczenia w pozostałej części oraz nie zawężają odpowiedzialności Ubezpieczyciela.</w:t>
      </w:r>
    </w:p>
    <w:p w14:paraId="4F3B1BF4" w14:textId="4E345B1A" w:rsidR="001C0F49" w:rsidRPr="003E2BA5" w:rsidRDefault="001C0F49" w:rsidP="001C0F49">
      <w:pPr>
        <w:pStyle w:val="Tekstpodstawowy"/>
        <w:spacing w:after="0"/>
        <w:ind w:left="705" w:hanging="705"/>
        <w:jc w:val="both"/>
        <w:rPr>
          <w:rFonts w:asciiTheme="minorHAnsi" w:hAnsiTheme="minorHAnsi" w:cstheme="minorHAnsi"/>
          <w:sz w:val="22"/>
          <w:szCs w:val="22"/>
        </w:rPr>
      </w:pPr>
      <w:r w:rsidRPr="003E2BA5">
        <w:rPr>
          <w:rFonts w:asciiTheme="minorHAnsi" w:hAnsiTheme="minorHAnsi" w:cstheme="minorHAnsi"/>
          <w:sz w:val="22"/>
          <w:szCs w:val="22"/>
        </w:rPr>
        <w:t xml:space="preserve">6.4. </w:t>
      </w:r>
      <w:r w:rsidRPr="003E2BA5">
        <w:rPr>
          <w:rFonts w:asciiTheme="minorHAnsi" w:hAnsiTheme="minorHAnsi" w:cstheme="minorHAnsi"/>
          <w:sz w:val="22"/>
          <w:szCs w:val="22"/>
        </w:rPr>
        <w:tab/>
        <w:t xml:space="preserve">W przypadku, w którym niemożliwa jest </w:t>
      </w:r>
      <w:r w:rsidR="0030494D" w:rsidRPr="003E2BA5">
        <w:rPr>
          <w:rFonts w:asciiTheme="minorHAnsi" w:hAnsiTheme="minorHAnsi" w:cstheme="minorHAnsi"/>
          <w:sz w:val="22"/>
          <w:szCs w:val="22"/>
        </w:rPr>
        <w:t>ocena</w:t>
      </w:r>
      <w:r w:rsidRPr="003E2BA5">
        <w:rPr>
          <w:rFonts w:asciiTheme="minorHAnsi" w:hAnsiTheme="minorHAnsi" w:cstheme="minorHAnsi"/>
          <w:sz w:val="22"/>
          <w:szCs w:val="22"/>
        </w:rPr>
        <w:t xml:space="preserve"> czy warunek, o którym mowa w pkt. 6.3. został spełniony, Ubezpieczający, Ubezpieczony lub poszkodowany jest uprawniony do dokonania wyboru pomiędzy treścią Ogólnych Warunków Ubezpieczenia mających zastosowanie do umowy ubezpieczenia, postanowieniami umowy ubezpieczenia w pozostałej części, a treścią klauzul załączonych do SWZ.</w:t>
      </w:r>
    </w:p>
    <w:p w14:paraId="29AC4DA3" w14:textId="06FA14C0" w:rsidR="00D532A4" w:rsidRPr="003E2BA5" w:rsidRDefault="001C0F49" w:rsidP="00D532A4">
      <w:pPr>
        <w:pStyle w:val="Tekstpodstawowy"/>
        <w:spacing w:after="0"/>
        <w:ind w:left="705" w:hanging="705"/>
        <w:jc w:val="both"/>
        <w:rPr>
          <w:rFonts w:asciiTheme="minorHAnsi" w:hAnsiTheme="minorHAnsi" w:cstheme="minorHAnsi"/>
          <w:sz w:val="22"/>
          <w:szCs w:val="22"/>
        </w:rPr>
      </w:pPr>
      <w:r w:rsidRPr="003E2BA5">
        <w:rPr>
          <w:rFonts w:asciiTheme="minorHAnsi" w:hAnsiTheme="minorHAnsi" w:cstheme="minorHAnsi"/>
          <w:sz w:val="22"/>
          <w:szCs w:val="22"/>
        </w:rPr>
        <w:t xml:space="preserve">6.5. </w:t>
      </w:r>
      <w:r w:rsidRPr="003E2BA5">
        <w:rPr>
          <w:rFonts w:asciiTheme="minorHAnsi" w:hAnsiTheme="minorHAnsi" w:cstheme="minorHAnsi"/>
          <w:sz w:val="22"/>
          <w:szCs w:val="22"/>
        </w:rPr>
        <w:tab/>
        <w:t>W przypadku, w którym klauzule brokerskie spełniają warunek, o którym mowa w pkt. 6.3 jedynie co do części swojej treści, część ta stanowi treść umowy ubezpieczenia. W pozostałym zakresie obowiązują zapisy Ogólnych Warunków Ubezpieczenia mających zastosowanie do umowy ubezpieczenia lub postanowienia umowy ubezpieczenia w pozostałej części, które nie są z nimi sprzeczne.</w:t>
      </w:r>
    </w:p>
    <w:p w14:paraId="522B3291" w14:textId="77777777" w:rsidR="001C0F49" w:rsidRPr="003E2BA5" w:rsidRDefault="001C0F49" w:rsidP="001C0F49">
      <w:pPr>
        <w:pStyle w:val="Tekstpodstawowy"/>
        <w:spacing w:after="0"/>
        <w:ind w:left="705" w:hanging="705"/>
        <w:jc w:val="both"/>
        <w:rPr>
          <w:rFonts w:asciiTheme="minorHAnsi" w:hAnsiTheme="minorHAnsi" w:cstheme="minorHAnsi"/>
          <w:sz w:val="22"/>
          <w:szCs w:val="22"/>
        </w:rPr>
      </w:pPr>
      <w:r w:rsidRPr="003E2BA5">
        <w:rPr>
          <w:rFonts w:asciiTheme="minorHAnsi" w:hAnsiTheme="minorHAnsi" w:cstheme="minorHAnsi"/>
          <w:sz w:val="22"/>
          <w:szCs w:val="22"/>
        </w:rPr>
        <w:t xml:space="preserve">6.6. </w:t>
      </w:r>
      <w:r w:rsidRPr="003E2BA5">
        <w:rPr>
          <w:rFonts w:asciiTheme="minorHAnsi" w:hAnsiTheme="minorHAnsi" w:cstheme="minorHAnsi"/>
          <w:sz w:val="22"/>
          <w:szCs w:val="22"/>
        </w:rPr>
        <w:tab/>
        <w:t xml:space="preserve">O ile w treści </w:t>
      </w:r>
      <w:r w:rsidR="006D26B8" w:rsidRPr="003E2BA5">
        <w:rPr>
          <w:rFonts w:asciiTheme="minorHAnsi" w:hAnsiTheme="minorHAnsi" w:cstheme="minorHAnsi"/>
          <w:sz w:val="22"/>
          <w:szCs w:val="22"/>
        </w:rPr>
        <w:t>SWZ</w:t>
      </w:r>
      <w:r w:rsidRPr="003E2BA5">
        <w:rPr>
          <w:rFonts w:asciiTheme="minorHAnsi" w:hAnsiTheme="minorHAnsi" w:cstheme="minorHAnsi"/>
          <w:sz w:val="22"/>
          <w:szCs w:val="22"/>
        </w:rPr>
        <w:t xml:space="preserve"> Zamawiający nie określił limitów, sublimitów, wysokości franszyz itp. na poszczególne ryzyko znaczy to, iż Zamawiający nie przewiduje możliwości jego wprowadzenia przez Wykonawcę. </w:t>
      </w:r>
    </w:p>
    <w:p w14:paraId="5E3FC209" w14:textId="77777777" w:rsidR="001C0F49" w:rsidRPr="003E2BA5" w:rsidRDefault="001C0F49" w:rsidP="001C0F49">
      <w:pPr>
        <w:pStyle w:val="Tekstpodstawowy"/>
        <w:spacing w:after="0"/>
        <w:ind w:left="705" w:hanging="705"/>
        <w:jc w:val="both"/>
        <w:rPr>
          <w:rFonts w:asciiTheme="minorHAnsi" w:hAnsiTheme="minorHAnsi" w:cstheme="minorHAnsi"/>
          <w:sz w:val="22"/>
          <w:szCs w:val="22"/>
        </w:rPr>
      </w:pPr>
      <w:r w:rsidRPr="003E2BA5">
        <w:rPr>
          <w:rFonts w:asciiTheme="minorHAnsi" w:hAnsiTheme="minorHAnsi" w:cstheme="minorHAnsi"/>
          <w:sz w:val="22"/>
          <w:szCs w:val="22"/>
        </w:rPr>
        <w:t xml:space="preserve">6.7.  Na ubezpieczyciela nie przechodzą prawa regresowe w stosunku do pracowników ubezpieczonego, z zastrzeżeniem szkód wyrządzonych umyślnie. </w:t>
      </w:r>
    </w:p>
    <w:p w14:paraId="4F03B98C" w14:textId="53F92AA8" w:rsidR="001C0F49" w:rsidRPr="003E2BA5" w:rsidRDefault="001C0F49" w:rsidP="001C0F49">
      <w:pPr>
        <w:pStyle w:val="Tekstpodstawowy"/>
        <w:spacing w:after="0"/>
        <w:ind w:left="705" w:hanging="705"/>
        <w:jc w:val="both"/>
        <w:rPr>
          <w:rFonts w:asciiTheme="minorHAnsi" w:hAnsiTheme="minorHAnsi" w:cstheme="minorHAnsi"/>
          <w:sz w:val="22"/>
          <w:szCs w:val="22"/>
        </w:rPr>
      </w:pPr>
      <w:r w:rsidRPr="003E2BA5">
        <w:rPr>
          <w:rFonts w:asciiTheme="minorHAnsi" w:hAnsiTheme="minorHAnsi" w:cstheme="minorHAnsi"/>
          <w:sz w:val="22"/>
          <w:szCs w:val="22"/>
        </w:rPr>
        <w:t>6.8.   Ubezpieczający ma obowiązek pozostawić bez zmian miejsce szkody do czasu przybycia przedstawiciela Ubezpieczyciela, chyba, że zmiana jest niezbędna w celu zabezpieczenia mienia pozostałego po szkodzie, zmniejszenia szkody lub gdy grozi to zakłóceniem pracy przedsiębiorstwa. Ubezpieczyciel nie może się powoływać na obowiązek pozostawienia bez zmian miejsca szkody, jeżeli nie dokonał oględzin w terminie 3 dni roboczych od daty zawiadomienia go o szkodzie. Ubezpieczający może niezależnie od powyższych postanowień zawsze przystąpić do usunięcia szkody za zgodą Ubezpieczyciela. W każdym przypadku określania w warunkach ubezpieczenia terminu na zgłoszenie szkody do Ubezpieczyciela, zapis mówiący o tym terminie zostanie rozszerzony o frazę: „W przypadku</w:t>
      </w:r>
      <w:r w:rsidR="0030494D" w:rsidRPr="003E2BA5">
        <w:rPr>
          <w:rFonts w:asciiTheme="minorHAnsi" w:hAnsiTheme="minorHAnsi" w:cstheme="minorHAnsi"/>
          <w:sz w:val="22"/>
          <w:szCs w:val="22"/>
        </w:rPr>
        <w:t>,</w:t>
      </w:r>
      <w:r w:rsidRPr="003E2BA5">
        <w:rPr>
          <w:rFonts w:asciiTheme="minorHAnsi" w:hAnsiTheme="minorHAnsi" w:cstheme="minorHAnsi"/>
          <w:sz w:val="22"/>
          <w:szCs w:val="22"/>
        </w:rPr>
        <w:t xml:space="preserve"> gdy koniec terminu przypada w sobotę lub w dzień ustawowo wolny od pracy termin przedłuża się do pierwszego dnia roboczego jaki następuje po terminie określonym w warunkach”.</w:t>
      </w:r>
    </w:p>
    <w:p w14:paraId="5CF20760" w14:textId="78CC245C" w:rsidR="001C0F49" w:rsidRPr="003E2BA5" w:rsidRDefault="001C0F49" w:rsidP="001C0F49">
      <w:pPr>
        <w:pStyle w:val="Tekstpodstawowy"/>
        <w:spacing w:after="0"/>
        <w:ind w:left="705" w:hanging="705"/>
        <w:jc w:val="both"/>
        <w:rPr>
          <w:rFonts w:asciiTheme="minorHAnsi" w:hAnsiTheme="minorHAnsi" w:cstheme="minorHAnsi"/>
          <w:sz w:val="22"/>
          <w:szCs w:val="22"/>
        </w:rPr>
      </w:pPr>
      <w:r w:rsidRPr="003E2BA5">
        <w:rPr>
          <w:rFonts w:asciiTheme="minorHAnsi" w:hAnsiTheme="minorHAnsi" w:cstheme="minorHAnsi"/>
          <w:sz w:val="22"/>
          <w:szCs w:val="22"/>
        </w:rPr>
        <w:t xml:space="preserve">6.9.      </w:t>
      </w:r>
      <w:r w:rsidR="0035519B" w:rsidRPr="003E2BA5">
        <w:rPr>
          <w:rFonts w:asciiTheme="minorHAnsi" w:hAnsiTheme="minorHAnsi" w:cstheme="minorHAnsi"/>
          <w:sz w:val="22"/>
          <w:szCs w:val="22"/>
        </w:rPr>
        <w:tab/>
      </w:r>
      <w:r w:rsidRPr="003E2BA5">
        <w:rPr>
          <w:rFonts w:asciiTheme="minorHAnsi" w:hAnsiTheme="minorHAnsi" w:cstheme="minorHAnsi"/>
          <w:sz w:val="22"/>
          <w:szCs w:val="22"/>
        </w:rPr>
        <w:t>Gdziekolwiek w warunkach ubezpieczenia przewidziana jest sankcja w postaci ograniczenia lub odmowy wypłaty odszkodowania przez Ubezpieczyciela za niewypełnienie obowiązków zawartych w umowie, to ma ona zastosowanie tylko wtedy, gdy niedopełnienie obowiązku było bezpośrednią przyczyną powstania szkody lub zwiększenia jej rozmiaru i w zakresie nie większym niż stopień, w jakim niedopełnienie obowiązku wpłynęło na powstanie lub zwiększenie się szkody.</w:t>
      </w:r>
    </w:p>
    <w:p w14:paraId="4C11CDB5" w14:textId="77777777" w:rsidR="001C0F49" w:rsidRPr="003E2BA5" w:rsidRDefault="001C0F49" w:rsidP="001C0F49">
      <w:pPr>
        <w:jc w:val="both"/>
        <w:rPr>
          <w:rFonts w:asciiTheme="minorHAnsi" w:hAnsiTheme="minorHAnsi" w:cstheme="minorHAnsi"/>
          <w:sz w:val="22"/>
          <w:szCs w:val="22"/>
        </w:rPr>
      </w:pPr>
      <w:r w:rsidRPr="003E2BA5">
        <w:rPr>
          <w:rFonts w:asciiTheme="minorHAnsi" w:hAnsiTheme="minorHAnsi" w:cstheme="minorHAnsi"/>
          <w:sz w:val="22"/>
          <w:szCs w:val="22"/>
        </w:rPr>
        <w:t xml:space="preserve">6.10. </w:t>
      </w:r>
      <w:r w:rsidRPr="003E2BA5">
        <w:rPr>
          <w:rFonts w:asciiTheme="minorHAnsi" w:hAnsiTheme="minorHAnsi" w:cstheme="minorHAnsi"/>
          <w:sz w:val="22"/>
          <w:szCs w:val="22"/>
        </w:rPr>
        <w:tab/>
        <w:t xml:space="preserve">W przypadku zgłoszenia szkody powodującego utworzenie rezerwy szkodowej / wypłaty </w:t>
      </w:r>
      <w:r w:rsidRPr="003E2BA5">
        <w:rPr>
          <w:rFonts w:asciiTheme="minorHAnsi" w:hAnsiTheme="minorHAnsi" w:cstheme="minorHAnsi"/>
          <w:sz w:val="22"/>
          <w:szCs w:val="22"/>
        </w:rPr>
        <w:tab/>
        <w:t xml:space="preserve">odszkodowania w ramach jakiegokolwiek limitu, sublimitu opisanego między innymi w </w:t>
      </w:r>
      <w:r w:rsidRPr="003E2BA5">
        <w:rPr>
          <w:rFonts w:asciiTheme="minorHAnsi" w:hAnsiTheme="minorHAnsi" w:cstheme="minorHAnsi"/>
          <w:sz w:val="22"/>
          <w:szCs w:val="22"/>
        </w:rPr>
        <w:tab/>
        <w:t xml:space="preserve">klauzulach dodatkowych, rozszerzeniach i pozostałych warunkach umowy ubezpieczenia, </w:t>
      </w:r>
      <w:r w:rsidRPr="003E2BA5">
        <w:rPr>
          <w:rFonts w:asciiTheme="minorHAnsi" w:hAnsiTheme="minorHAnsi" w:cstheme="minorHAnsi"/>
          <w:sz w:val="22"/>
          <w:szCs w:val="22"/>
        </w:rPr>
        <w:lastRenderedPageBreak/>
        <w:tab/>
        <w:t xml:space="preserve">ubezpieczający / ubezpieczony zastrzega sobie prawo do pisemnego wystąpienia o </w:t>
      </w:r>
      <w:r w:rsidRPr="003E2BA5">
        <w:rPr>
          <w:rFonts w:asciiTheme="minorHAnsi" w:hAnsiTheme="minorHAnsi" w:cstheme="minorHAnsi"/>
          <w:sz w:val="22"/>
          <w:szCs w:val="22"/>
        </w:rPr>
        <w:tab/>
        <w:t xml:space="preserve">uzupełnienie / doubezpieczenie / przywrócenie limitu do jego pierwotnej wysokości. </w:t>
      </w:r>
      <w:r w:rsidRPr="003E2BA5">
        <w:rPr>
          <w:rFonts w:asciiTheme="minorHAnsi" w:hAnsiTheme="minorHAnsi" w:cstheme="minorHAnsi"/>
          <w:sz w:val="22"/>
          <w:szCs w:val="22"/>
        </w:rPr>
        <w:tab/>
        <w:t xml:space="preserve">Ubezpieczyciel zobowiązuje się do jego przywrócenia i jest uprawiony do pobrania </w:t>
      </w:r>
      <w:r w:rsidRPr="003E2BA5">
        <w:rPr>
          <w:rFonts w:asciiTheme="minorHAnsi" w:hAnsiTheme="minorHAnsi" w:cstheme="minorHAnsi"/>
          <w:sz w:val="22"/>
          <w:szCs w:val="22"/>
        </w:rPr>
        <w:tab/>
        <w:t xml:space="preserve">odpowiedniej części składki obliczonej wg stawek / składek zastosowanych w ofercie. </w:t>
      </w:r>
      <w:r w:rsidRPr="003E2BA5">
        <w:rPr>
          <w:rFonts w:asciiTheme="minorHAnsi" w:hAnsiTheme="minorHAnsi" w:cstheme="minorHAnsi"/>
          <w:sz w:val="22"/>
          <w:szCs w:val="22"/>
        </w:rPr>
        <w:tab/>
        <w:t>Odnowienie może nastąpić jeden raz w trakcie każdego, rocznego okresu ubezpieczenia.</w:t>
      </w:r>
    </w:p>
    <w:p w14:paraId="620D7ECE" w14:textId="6732AFF5" w:rsidR="001C0F49" w:rsidRPr="003E2BA5" w:rsidRDefault="001C0F49" w:rsidP="001C0F49">
      <w:pPr>
        <w:jc w:val="both"/>
        <w:rPr>
          <w:rFonts w:asciiTheme="minorHAnsi" w:hAnsiTheme="minorHAnsi" w:cstheme="minorHAnsi"/>
          <w:sz w:val="22"/>
          <w:szCs w:val="22"/>
        </w:rPr>
      </w:pPr>
      <w:r w:rsidRPr="003E2BA5">
        <w:rPr>
          <w:rFonts w:asciiTheme="minorHAnsi" w:hAnsiTheme="minorHAnsi" w:cstheme="minorHAnsi"/>
          <w:sz w:val="22"/>
          <w:szCs w:val="22"/>
        </w:rPr>
        <w:tab/>
        <w:t xml:space="preserve">W odniesieniu do limitów, sublimitów, klauzul dodatkowych, rozszerzeń i pozostałych </w:t>
      </w:r>
      <w:r w:rsidRPr="003E2BA5">
        <w:rPr>
          <w:rFonts w:asciiTheme="minorHAnsi" w:hAnsiTheme="minorHAnsi" w:cstheme="minorHAnsi"/>
          <w:sz w:val="22"/>
          <w:szCs w:val="22"/>
        </w:rPr>
        <w:tab/>
        <w:t xml:space="preserve">warunków, w tym również zakresu ochrony odpowiedzialności cywilnej odnowienie może </w:t>
      </w:r>
      <w:r w:rsidRPr="003E2BA5">
        <w:rPr>
          <w:rFonts w:asciiTheme="minorHAnsi" w:hAnsiTheme="minorHAnsi" w:cstheme="minorHAnsi"/>
          <w:sz w:val="22"/>
          <w:szCs w:val="22"/>
        </w:rPr>
        <w:tab/>
        <w:t xml:space="preserve">nastąpić jeden raz w trakcie każdego, rocznego okresu </w:t>
      </w:r>
      <w:del w:id="0" w:author="Agnieszka Kotowicz" w:date="2025-11-19T15:07:00Z" w16du:dateUtc="2025-11-19T14:07:00Z">
        <w:r w:rsidRPr="003E2BA5" w:rsidDel="009A0266">
          <w:rPr>
            <w:rFonts w:asciiTheme="minorHAnsi" w:hAnsiTheme="minorHAnsi" w:cstheme="minorHAnsi"/>
            <w:sz w:val="22"/>
            <w:szCs w:val="22"/>
          </w:rPr>
          <w:tab/>
        </w:r>
      </w:del>
      <w:r w:rsidRPr="003E2BA5">
        <w:rPr>
          <w:rFonts w:asciiTheme="minorHAnsi" w:hAnsiTheme="minorHAnsi" w:cstheme="minorHAnsi"/>
          <w:sz w:val="22"/>
          <w:szCs w:val="22"/>
        </w:rPr>
        <w:t>ubezpieczenia.</w:t>
      </w:r>
    </w:p>
    <w:p w14:paraId="3AC68DD0" w14:textId="77777777" w:rsidR="0085358B" w:rsidRPr="003E2BA5" w:rsidRDefault="0085358B" w:rsidP="0085358B">
      <w:pPr>
        <w:ind w:left="709" w:hanging="709"/>
        <w:jc w:val="both"/>
        <w:rPr>
          <w:rFonts w:asciiTheme="minorHAnsi" w:hAnsiTheme="minorHAnsi" w:cstheme="minorHAnsi"/>
          <w:sz w:val="22"/>
          <w:szCs w:val="22"/>
        </w:rPr>
      </w:pPr>
      <w:r w:rsidRPr="003E2BA5">
        <w:rPr>
          <w:rFonts w:asciiTheme="minorHAnsi" w:hAnsiTheme="minorHAnsi" w:cstheme="minorHAnsi"/>
          <w:sz w:val="22"/>
          <w:szCs w:val="22"/>
        </w:rPr>
        <w:t>6.11.</w:t>
      </w:r>
      <w:r w:rsidRPr="003E2BA5">
        <w:rPr>
          <w:rFonts w:asciiTheme="minorHAnsi" w:hAnsiTheme="minorHAnsi" w:cstheme="minorHAnsi"/>
          <w:sz w:val="22"/>
          <w:szCs w:val="22"/>
        </w:rPr>
        <w:tab/>
        <w:t xml:space="preserve">W przypadku działań związanych z likwidacją szkody dokonywanych przez Ubezpieczonego we własnym zakresie (m. in. zapobieganie powstaniu szkody lub zwiększenie jej rozmiarów, naprawy, usunięcie pozostałości po szkodzie, odszkodowanie będzie ustalone w oparciu o kalkulację kosztów sporządzoną przez Ubezpieczającego zgodnie z obowiązującymi na rynku cennikami (m.in. kosztów transportu, kosztów sprzętu, robocizna, koszty materiałów, części zamiennych itp.). Niniejszy koszt będzie weryfikowany przez Ubezpieczyciela przy uwzględnieniu specyfiki działalności oraz cen obowiązujących na rynku dla danego typu kosztów. </w:t>
      </w:r>
    </w:p>
    <w:p w14:paraId="6E3B2A65" w14:textId="77777777" w:rsidR="0085358B" w:rsidRPr="003E2BA5" w:rsidRDefault="0085358B" w:rsidP="0085358B">
      <w:pPr>
        <w:ind w:left="709" w:hanging="709"/>
        <w:jc w:val="both"/>
        <w:rPr>
          <w:rFonts w:asciiTheme="minorHAnsi" w:hAnsiTheme="minorHAnsi" w:cstheme="minorHAnsi"/>
          <w:sz w:val="22"/>
          <w:szCs w:val="22"/>
        </w:rPr>
      </w:pPr>
      <w:r w:rsidRPr="003E2BA5">
        <w:rPr>
          <w:rFonts w:asciiTheme="minorHAnsi" w:hAnsiTheme="minorHAnsi" w:cstheme="minorHAnsi"/>
          <w:sz w:val="22"/>
          <w:szCs w:val="22"/>
        </w:rPr>
        <w:t>6.12.</w:t>
      </w:r>
      <w:r w:rsidRPr="003E2BA5">
        <w:rPr>
          <w:rFonts w:asciiTheme="minorHAnsi" w:hAnsiTheme="minorHAnsi" w:cstheme="minorHAnsi"/>
          <w:sz w:val="22"/>
          <w:szCs w:val="22"/>
        </w:rPr>
        <w:tab/>
        <w:t>Wysokość odszkodowania będzie ustalona wg cen z dnia ostatecznej decyzji o wypłacie odszkodowania. W przypadku gdy odszkodowanie wypłacane jest na podstawie kosztów poniesionych przez Ubezpieczającego w walucie obcej, Ubezpieczyciel wypłaca odszkodowanie według kursu zapłaty faktury przez Ubezpieczającego.</w:t>
      </w:r>
    </w:p>
    <w:p w14:paraId="6ED6499E" w14:textId="77777777" w:rsidR="0085358B" w:rsidRPr="003E2BA5" w:rsidRDefault="0085358B" w:rsidP="0085358B">
      <w:pPr>
        <w:ind w:left="709" w:hanging="709"/>
        <w:jc w:val="both"/>
        <w:rPr>
          <w:rFonts w:asciiTheme="minorHAnsi" w:hAnsiTheme="minorHAnsi" w:cstheme="minorHAnsi"/>
          <w:sz w:val="22"/>
          <w:szCs w:val="22"/>
        </w:rPr>
      </w:pPr>
      <w:r w:rsidRPr="003E2BA5">
        <w:rPr>
          <w:rFonts w:asciiTheme="minorHAnsi" w:hAnsiTheme="minorHAnsi" w:cstheme="minorHAnsi"/>
          <w:sz w:val="22"/>
          <w:szCs w:val="22"/>
        </w:rPr>
        <w:t>6.13.</w:t>
      </w:r>
      <w:r w:rsidRPr="003E2BA5">
        <w:rPr>
          <w:rFonts w:asciiTheme="minorHAnsi" w:hAnsiTheme="minorHAnsi" w:cstheme="minorHAnsi"/>
          <w:sz w:val="22"/>
          <w:szCs w:val="22"/>
        </w:rPr>
        <w:tab/>
        <w:t xml:space="preserve">Ubezpieczyciel pokryje koszt napraw doraźnych, mających na celu tymczasowego przywrócenia mienia dotkniętego szkodą do eksploatacji bez względu na fakt, iż koszty te powiększą całkowity koszt naprawy, odbudowy lub remontu przedmiotu ubezpieczenia. Taki przedmiot ubezpieczenia po przeprowadzeniu na nim powyższych prac będzie się uważało za naprawiony i sprawny, przez czas nie dłuższy niż przewidywany moment dokonania naprawy docelowej – końcowej. </w:t>
      </w:r>
    </w:p>
    <w:p w14:paraId="505862A6" w14:textId="141A7F19" w:rsidR="00AA0EC5" w:rsidRPr="003E2BA5" w:rsidRDefault="001C0F49" w:rsidP="00AA0EC5">
      <w:pPr>
        <w:ind w:left="705" w:hanging="705"/>
        <w:jc w:val="both"/>
        <w:rPr>
          <w:rFonts w:asciiTheme="minorHAnsi" w:hAnsiTheme="minorHAnsi" w:cstheme="minorHAnsi"/>
          <w:sz w:val="22"/>
          <w:szCs w:val="22"/>
        </w:rPr>
      </w:pPr>
      <w:r w:rsidRPr="003E2BA5">
        <w:rPr>
          <w:rFonts w:asciiTheme="minorHAnsi" w:hAnsiTheme="minorHAnsi" w:cstheme="minorHAnsi"/>
          <w:sz w:val="22"/>
          <w:szCs w:val="22"/>
        </w:rPr>
        <w:t>6.1</w:t>
      </w:r>
      <w:r w:rsidR="0085358B" w:rsidRPr="003E2BA5">
        <w:rPr>
          <w:rFonts w:asciiTheme="minorHAnsi" w:hAnsiTheme="minorHAnsi" w:cstheme="minorHAnsi"/>
          <w:sz w:val="22"/>
          <w:szCs w:val="22"/>
        </w:rPr>
        <w:t>4</w:t>
      </w:r>
      <w:r w:rsidRPr="003E2BA5">
        <w:rPr>
          <w:rFonts w:asciiTheme="minorHAnsi" w:hAnsiTheme="minorHAnsi" w:cstheme="minorHAnsi"/>
          <w:sz w:val="22"/>
          <w:szCs w:val="22"/>
        </w:rPr>
        <w:t>.</w:t>
      </w:r>
      <w:r w:rsidRPr="003E2BA5">
        <w:rPr>
          <w:rFonts w:asciiTheme="minorHAnsi" w:hAnsiTheme="minorHAnsi" w:cstheme="minorHAnsi"/>
          <w:sz w:val="22"/>
          <w:szCs w:val="22"/>
        </w:rPr>
        <w:tab/>
      </w:r>
      <w:r w:rsidR="00AA0EC5" w:rsidRPr="003E2BA5">
        <w:rPr>
          <w:rFonts w:asciiTheme="minorHAnsi" w:hAnsiTheme="minorHAnsi" w:cstheme="minorHAnsi"/>
          <w:sz w:val="22"/>
          <w:szCs w:val="22"/>
        </w:rPr>
        <w:t xml:space="preserve">Dla ubezpieczonego mienia o charakterze zabytkowym, artystycznym (dzieł sztuki, eksponatów, księgozbiorów itp.) odszkodowanie będzie uwzględniać również koszty naprawy, </w:t>
      </w:r>
      <w:r w:rsidR="00C96807" w:rsidRPr="003E2BA5">
        <w:rPr>
          <w:rFonts w:asciiTheme="minorHAnsi" w:hAnsiTheme="minorHAnsi" w:cstheme="minorHAnsi"/>
          <w:sz w:val="22"/>
          <w:szCs w:val="22"/>
        </w:rPr>
        <w:t>reprodukcji</w:t>
      </w:r>
      <w:r w:rsidR="00AA0EC5" w:rsidRPr="003E2BA5">
        <w:rPr>
          <w:rFonts w:asciiTheme="minorHAnsi" w:hAnsiTheme="minorHAnsi" w:cstheme="minorHAnsi"/>
          <w:sz w:val="22"/>
          <w:szCs w:val="22"/>
        </w:rPr>
        <w:t xml:space="preserve"> lub też zakupu dzieł o podobnej lub zbliżonej tematyce. Likwidacja szkód w obiektach o charakterze zabytkowym prowadzona będzie z uwzględnieniem zabytkowego charakteru mienia, w tym w szczególności kosztów wynikających z likwidacji szkód pod nadzorem konserwatora zabytków, prac odpowiednio wykwalifikowanych osób, z uwzględnieniem adekwatnych do rodzaju i charakteru mienia technologii, materiałów i procedur. Odszkodowanie nie będzie jednak uwzględniać wartości artystycznej.</w:t>
      </w:r>
    </w:p>
    <w:p w14:paraId="2DD32604" w14:textId="32A3B2DF" w:rsidR="00A76EC5" w:rsidRPr="003E2BA5" w:rsidRDefault="00AA0EC5" w:rsidP="00AA0EC5">
      <w:pPr>
        <w:jc w:val="both"/>
        <w:rPr>
          <w:rFonts w:asciiTheme="minorHAnsi" w:hAnsiTheme="minorHAnsi" w:cstheme="minorHAnsi"/>
          <w:sz w:val="22"/>
          <w:szCs w:val="22"/>
        </w:rPr>
      </w:pPr>
      <w:r w:rsidRPr="003E2BA5">
        <w:rPr>
          <w:rFonts w:asciiTheme="minorHAnsi" w:hAnsiTheme="minorHAnsi" w:cstheme="minorHAnsi"/>
          <w:sz w:val="22"/>
          <w:szCs w:val="22"/>
        </w:rPr>
        <w:t xml:space="preserve">6.15. </w:t>
      </w:r>
      <w:r w:rsidRPr="003E2BA5">
        <w:rPr>
          <w:rFonts w:asciiTheme="minorHAnsi" w:hAnsiTheme="minorHAnsi" w:cstheme="minorHAnsi"/>
          <w:sz w:val="22"/>
          <w:szCs w:val="22"/>
        </w:rPr>
        <w:tab/>
      </w:r>
      <w:r w:rsidR="001C0F49" w:rsidRPr="003E2BA5">
        <w:rPr>
          <w:rFonts w:asciiTheme="minorHAnsi" w:hAnsiTheme="minorHAnsi" w:cstheme="minorHAnsi"/>
          <w:sz w:val="22"/>
          <w:szCs w:val="22"/>
        </w:rPr>
        <w:t xml:space="preserve">Wszystkie limity wspólne, sublimity oraz limity wskazane w klauzulach obligatoryjnych oraz </w:t>
      </w:r>
      <w:r w:rsidR="001C0F49" w:rsidRPr="003E2BA5">
        <w:rPr>
          <w:rFonts w:asciiTheme="minorHAnsi" w:hAnsiTheme="minorHAnsi" w:cstheme="minorHAnsi"/>
          <w:sz w:val="22"/>
          <w:szCs w:val="22"/>
        </w:rPr>
        <w:tab/>
        <w:t xml:space="preserve">fakultatywnych dotyczą odrębnie rocznych okresów ubezpieczenia opisanych w pkt. 3.1. </w:t>
      </w:r>
      <w:r w:rsidR="001C0F49" w:rsidRPr="003E2BA5">
        <w:rPr>
          <w:rFonts w:asciiTheme="minorHAnsi" w:hAnsiTheme="minorHAnsi" w:cstheme="minorHAnsi"/>
          <w:sz w:val="22"/>
          <w:szCs w:val="22"/>
        </w:rPr>
        <w:tab/>
        <w:t>powyżej.</w:t>
      </w:r>
    </w:p>
    <w:p w14:paraId="1866256C" w14:textId="42E57FCD" w:rsidR="00952B62" w:rsidRPr="003E2BA5" w:rsidRDefault="00952B62" w:rsidP="0085358B">
      <w:pPr>
        <w:ind w:left="705" w:hanging="705"/>
        <w:jc w:val="both"/>
        <w:rPr>
          <w:rFonts w:asciiTheme="minorHAnsi" w:hAnsiTheme="minorHAnsi" w:cstheme="minorHAnsi"/>
          <w:sz w:val="22"/>
          <w:szCs w:val="22"/>
        </w:rPr>
      </w:pPr>
      <w:r w:rsidRPr="003E2BA5">
        <w:rPr>
          <w:rFonts w:asciiTheme="minorHAnsi" w:hAnsiTheme="minorHAnsi" w:cstheme="minorHAnsi"/>
          <w:sz w:val="22"/>
          <w:szCs w:val="22"/>
        </w:rPr>
        <w:t>6.1</w:t>
      </w:r>
      <w:r w:rsidR="00AA0EC5" w:rsidRPr="003E2BA5">
        <w:rPr>
          <w:rFonts w:asciiTheme="minorHAnsi" w:hAnsiTheme="minorHAnsi" w:cstheme="minorHAnsi"/>
          <w:sz w:val="22"/>
          <w:szCs w:val="22"/>
        </w:rPr>
        <w:t>6</w:t>
      </w:r>
      <w:r w:rsidRPr="003E2BA5">
        <w:rPr>
          <w:rFonts w:asciiTheme="minorHAnsi" w:hAnsiTheme="minorHAnsi" w:cstheme="minorHAnsi"/>
          <w:sz w:val="22"/>
          <w:szCs w:val="22"/>
        </w:rPr>
        <w:t>.</w:t>
      </w:r>
      <w:r w:rsidR="00CA4C31" w:rsidRPr="003E2BA5">
        <w:rPr>
          <w:rFonts w:asciiTheme="minorHAnsi" w:hAnsiTheme="minorHAnsi" w:cstheme="minorHAnsi"/>
          <w:sz w:val="22"/>
          <w:szCs w:val="22"/>
        </w:rPr>
        <w:tab/>
      </w:r>
      <w:r w:rsidRPr="003E2BA5">
        <w:rPr>
          <w:rFonts w:asciiTheme="minorHAnsi" w:hAnsiTheme="minorHAnsi" w:cstheme="minorHAnsi"/>
          <w:sz w:val="22"/>
          <w:szCs w:val="22"/>
        </w:rPr>
        <w:t>Czynności administracyjne związane z wyko</w:t>
      </w:r>
      <w:r w:rsidR="00CA4C31" w:rsidRPr="003E2BA5">
        <w:rPr>
          <w:rFonts w:asciiTheme="minorHAnsi" w:hAnsiTheme="minorHAnsi" w:cstheme="minorHAnsi"/>
          <w:sz w:val="22"/>
          <w:szCs w:val="22"/>
        </w:rPr>
        <w:t>nyw</w:t>
      </w:r>
      <w:r w:rsidRPr="003E2BA5">
        <w:rPr>
          <w:rFonts w:asciiTheme="minorHAnsi" w:hAnsiTheme="minorHAnsi" w:cstheme="minorHAnsi"/>
          <w:sz w:val="22"/>
          <w:szCs w:val="22"/>
        </w:rPr>
        <w:t>aniem umowy ubezpieczenia</w:t>
      </w:r>
      <w:r w:rsidR="00CA4C31" w:rsidRPr="003E2BA5">
        <w:rPr>
          <w:rFonts w:asciiTheme="minorHAnsi" w:hAnsiTheme="minorHAnsi" w:cstheme="minorHAnsi"/>
          <w:sz w:val="22"/>
          <w:szCs w:val="22"/>
        </w:rPr>
        <w:t xml:space="preserve"> przez Wykonawcę (ubezpieczyciela), co do których Zamawiający określił wymóg ich realizacji przez osoby zatrudnione na podstawie umowy o pracę obejmują w szczególności: bieżący kontakt z Zamawiającym lub jego pełnomocnikiem (telefoniczny, z użyciem poczty elektronicznej itp.), wystawianie aneksów, potwierdzeń ochrony ubezpieczeniowej, informowanie o stanie rozliczeń składek ubezpieczeniowych itp.</w:t>
      </w:r>
    </w:p>
    <w:p w14:paraId="21B65C08" w14:textId="2A3FBCC2" w:rsidR="00A76EC5" w:rsidRPr="00254CDE" w:rsidRDefault="00A76EC5" w:rsidP="00DB2956">
      <w:pPr>
        <w:suppressAutoHyphens w:val="0"/>
        <w:ind w:left="709" w:hanging="709"/>
        <w:jc w:val="both"/>
        <w:rPr>
          <w:rFonts w:asciiTheme="minorHAnsi" w:hAnsiTheme="minorHAnsi" w:cstheme="minorHAnsi"/>
          <w:iCs/>
          <w:color w:val="000000"/>
          <w:sz w:val="22"/>
          <w:szCs w:val="22"/>
          <w:lang w:eastAsia="pl-PL"/>
        </w:rPr>
      </w:pPr>
      <w:r w:rsidRPr="00254CDE">
        <w:rPr>
          <w:rFonts w:asciiTheme="minorHAnsi" w:hAnsiTheme="minorHAnsi" w:cstheme="minorHAnsi"/>
          <w:sz w:val="22"/>
          <w:szCs w:val="22"/>
        </w:rPr>
        <w:t>6.1</w:t>
      </w:r>
      <w:r w:rsidR="00AA0EC5" w:rsidRPr="00254CDE">
        <w:rPr>
          <w:rFonts w:asciiTheme="minorHAnsi" w:hAnsiTheme="minorHAnsi" w:cstheme="minorHAnsi"/>
          <w:sz w:val="22"/>
          <w:szCs w:val="22"/>
        </w:rPr>
        <w:t>7</w:t>
      </w:r>
      <w:r w:rsidRPr="00254CDE">
        <w:rPr>
          <w:rFonts w:asciiTheme="minorHAnsi" w:hAnsiTheme="minorHAnsi" w:cstheme="minorHAnsi"/>
          <w:sz w:val="22"/>
          <w:szCs w:val="22"/>
        </w:rPr>
        <w:t>.</w:t>
      </w:r>
      <w:r w:rsidRPr="00254CDE">
        <w:rPr>
          <w:rFonts w:asciiTheme="minorHAnsi" w:hAnsiTheme="minorHAnsi" w:cstheme="minorHAnsi"/>
          <w:sz w:val="22"/>
          <w:szCs w:val="22"/>
        </w:rPr>
        <w:tab/>
      </w:r>
      <w:r w:rsidRPr="00254CDE">
        <w:rPr>
          <w:rFonts w:asciiTheme="minorHAnsi" w:hAnsiTheme="minorHAnsi" w:cstheme="minorHAnsi"/>
          <w:iCs/>
          <w:color w:val="000000"/>
          <w:sz w:val="22"/>
          <w:szCs w:val="22"/>
          <w:lang w:eastAsia="pl-PL"/>
        </w:rPr>
        <w:t xml:space="preserve">Dokumenty potwierdzające zawarcie umów ubezpieczenia (na przykład polisy ubezpieczeniowe) będą obejmowały odpowiednio okresy ubezpieczenia określone w </w:t>
      </w:r>
      <w:r w:rsidR="009A0266">
        <w:rPr>
          <w:rFonts w:asciiTheme="minorHAnsi" w:hAnsiTheme="minorHAnsi" w:cstheme="minorHAnsi"/>
          <w:iCs/>
          <w:color w:val="000000"/>
          <w:sz w:val="22"/>
          <w:szCs w:val="22"/>
          <w:lang w:eastAsia="pl-PL"/>
        </w:rPr>
        <w:t>pkt 3.1</w:t>
      </w:r>
      <w:r w:rsidRPr="00254CDE">
        <w:rPr>
          <w:rFonts w:asciiTheme="minorHAnsi" w:hAnsiTheme="minorHAnsi" w:cstheme="minorHAnsi"/>
          <w:iCs/>
          <w:color w:val="000000"/>
          <w:sz w:val="22"/>
          <w:szCs w:val="22"/>
          <w:lang w:eastAsia="pl-PL"/>
        </w:rPr>
        <w:t>.</w:t>
      </w:r>
      <w:r w:rsidR="009849E8" w:rsidRPr="00254CDE">
        <w:rPr>
          <w:rFonts w:asciiTheme="minorHAnsi" w:hAnsiTheme="minorHAnsi" w:cstheme="minorHAnsi"/>
          <w:iCs/>
          <w:color w:val="000000"/>
          <w:sz w:val="22"/>
          <w:szCs w:val="22"/>
          <w:lang w:eastAsia="pl-PL"/>
        </w:rPr>
        <w:t xml:space="preserve"> </w:t>
      </w:r>
      <w:r w:rsidRPr="00254CDE">
        <w:rPr>
          <w:rFonts w:asciiTheme="minorHAnsi" w:hAnsiTheme="minorHAnsi" w:cstheme="minorHAnsi"/>
          <w:iCs/>
          <w:color w:val="000000"/>
          <w:sz w:val="22"/>
          <w:szCs w:val="22"/>
          <w:lang w:eastAsia="pl-PL"/>
        </w:rPr>
        <w:t>Mienie przyjęte (niezależnie od tytułu prawnego) przez Ubezpieczającego/Ubezpieczonego w ciągu pierwszego roku ubezpieczenia zostanie objęte ochroną ubezpieczeniową przez Wykonawcę, a składka zostanie obliczona za okres faktycznie udzielanej ochrony (pro rata) przy zachowaniu stawek zastosowanych do obliczenia ceny oferty w niniejszym postępowaniu, od daty rozpoczęcia udzielania ochrony do dnia 3</w:t>
      </w:r>
      <w:r w:rsidR="003D7792">
        <w:rPr>
          <w:rFonts w:asciiTheme="minorHAnsi" w:hAnsiTheme="minorHAnsi" w:cstheme="minorHAnsi"/>
          <w:iCs/>
          <w:color w:val="000000"/>
          <w:sz w:val="22"/>
          <w:szCs w:val="22"/>
          <w:lang w:eastAsia="pl-PL"/>
        </w:rPr>
        <w:t>1</w:t>
      </w:r>
      <w:r w:rsidRPr="00254CDE">
        <w:rPr>
          <w:rFonts w:asciiTheme="minorHAnsi" w:hAnsiTheme="minorHAnsi" w:cstheme="minorHAnsi"/>
          <w:iCs/>
          <w:color w:val="000000"/>
          <w:sz w:val="22"/>
          <w:szCs w:val="22"/>
          <w:lang w:eastAsia="pl-PL"/>
        </w:rPr>
        <w:t xml:space="preserve"> </w:t>
      </w:r>
      <w:r w:rsidR="003D7792">
        <w:rPr>
          <w:rFonts w:asciiTheme="minorHAnsi" w:hAnsiTheme="minorHAnsi" w:cstheme="minorHAnsi"/>
          <w:iCs/>
          <w:color w:val="000000"/>
          <w:sz w:val="22"/>
          <w:szCs w:val="22"/>
          <w:lang w:eastAsia="pl-PL"/>
        </w:rPr>
        <w:t xml:space="preserve">grudnia </w:t>
      </w:r>
      <w:r w:rsidRPr="00254CDE">
        <w:rPr>
          <w:rFonts w:asciiTheme="minorHAnsi" w:hAnsiTheme="minorHAnsi" w:cstheme="minorHAnsi"/>
          <w:iCs/>
          <w:color w:val="000000"/>
          <w:sz w:val="22"/>
          <w:szCs w:val="22"/>
          <w:lang w:eastAsia="pl-PL"/>
        </w:rPr>
        <w:t>202</w:t>
      </w:r>
      <w:r w:rsidR="00DA713B" w:rsidRPr="00254CDE">
        <w:rPr>
          <w:rFonts w:asciiTheme="minorHAnsi" w:hAnsiTheme="minorHAnsi" w:cstheme="minorHAnsi"/>
          <w:iCs/>
          <w:color w:val="000000"/>
          <w:sz w:val="22"/>
          <w:szCs w:val="22"/>
          <w:lang w:eastAsia="pl-PL"/>
        </w:rPr>
        <w:t>6</w:t>
      </w:r>
      <w:r w:rsidRPr="00254CDE">
        <w:rPr>
          <w:rFonts w:asciiTheme="minorHAnsi" w:hAnsiTheme="minorHAnsi" w:cstheme="minorHAnsi"/>
          <w:iCs/>
          <w:color w:val="000000"/>
          <w:sz w:val="22"/>
          <w:szCs w:val="22"/>
          <w:lang w:eastAsia="pl-PL"/>
        </w:rPr>
        <w:t xml:space="preserve"> r. w pierwszym roku ubezpieczenia, a</w:t>
      </w:r>
      <w:r w:rsidR="003D7792">
        <w:rPr>
          <w:rFonts w:asciiTheme="minorHAnsi" w:hAnsiTheme="minorHAnsi" w:cstheme="minorHAnsi"/>
          <w:iCs/>
          <w:color w:val="000000"/>
          <w:sz w:val="22"/>
          <w:szCs w:val="22"/>
          <w:lang w:eastAsia="pl-PL"/>
        </w:rPr>
        <w:t xml:space="preserve"> w </w:t>
      </w:r>
      <w:r w:rsidRPr="00254CDE">
        <w:rPr>
          <w:rFonts w:asciiTheme="minorHAnsi" w:hAnsiTheme="minorHAnsi" w:cstheme="minorHAnsi"/>
          <w:iCs/>
          <w:color w:val="000000"/>
          <w:sz w:val="22"/>
          <w:szCs w:val="22"/>
          <w:lang w:eastAsia="pl-PL"/>
        </w:rPr>
        <w:t>drugim roku ubezpieczenia – za pełny rok ubezpieczenia.</w:t>
      </w:r>
    </w:p>
    <w:p w14:paraId="6BF5506E" w14:textId="29A1458B" w:rsidR="00D532A4" w:rsidRPr="00DA713B" w:rsidRDefault="00D532A4" w:rsidP="00B00EDD">
      <w:pPr>
        <w:suppressAutoHyphens w:val="0"/>
        <w:ind w:left="709" w:hanging="709"/>
        <w:jc w:val="both"/>
        <w:rPr>
          <w:rFonts w:asciiTheme="minorHAnsi" w:hAnsiTheme="minorHAnsi" w:cstheme="minorHAnsi"/>
          <w:iCs/>
          <w:color w:val="000000"/>
          <w:sz w:val="22"/>
          <w:szCs w:val="22"/>
          <w:lang w:eastAsia="pl-PL"/>
        </w:rPr>
      </w:pPr>
      <w:r w:rsidRPr="00DA713B">
        <w:rPr>
          <w:rFonts w:asciiTheme="minorHAnsi" w:hAnsiTheme="minorHAnsi" w:cstheme="minorHAnsi"/>
          <w:iCs/>
          <w:color w:val="000000"/>
          <w:sz w:val="22"/>
          <w:szCs w:val="22"/>
          <w:lang w:eastAsia="pl-PL"/>
        </w:rPr>
        <w:lastRenderedPageBreak/>
        <w:t>6.1</w:t>
      </w:r>
      <w:r w:rsidR="00AA0EC5" w:rsidRPr="00DA713B">
        <w:rPr>
          <w:rFonts w:asciiTheme="minorHAnsi" w:hAnsiTheme="minorHAnsi" w:cstheme="minorHAnsi"/>
          <w:iCs/>
          <w:color w:val="000000"/>
          <w:sz w:val="22"/>
          <w:szCs w:val="22"/>
          <w:lang w:eastAsia="pl-PL"/>
        </w:rPr>
        <w:t>8</w:t>
      </w:r>
      <w:r w:rsidRPr="00DA713B">
        <w:rPr>
          <w:rFonts w:asciiTheme="minorHAnsi" w:hAnsiTheme="minorHAnsi" w:cstheme="minorHAnsi"/>
          <w:iCs/>
          <w:color w:val="000000"/>
          <w:sz w:val="22"/>
          <w:szCs w:val="22"/>
          <w:lang w:eastAsia="pl-PL"/>
        </w:rPr>
        <w:t xml:space="preserve">. </w:t>
      </w:r>
      <w:r w:rsidRPr="00DA713B">
        <w:rPr>
          <w:rFonts w:asciiTheme="minorHAnsi" w:hAnsiTheme="minorHAnsi" w:cstheme="minorHAnsi"/>
          <w:iCs/>
          <w:color w:val="000000"/>
          <w:sz w:val="22"/>
          <w:szCs w:val="22"/>
          <w:lang w:eastAsia="pl-PL"/>
        </w:rPr>
        <w:tab/>
      </w:r>
      <w:r w:rsidR="009A0266">
        <w:rPr>
          <w:rFonts w:asciiTheme="minorHAnsi" w:hAnsiTheme="minorHAnsi" w:cstheme="minorHAnsi"/>
          <w:iCs/>
          <w:color w:val="000000"/>
          <w:sz w:val="22"/>
          <w:szCs w:val="22"/>
          <w:lang w:eastAsia="pl-PL"/>
        </w:rPr>
        <w:t xml:space="preserve">Postanowienia </w:t>
      </w:r>
      <w:r w:rsidR="004D78F1" w:rsidRPr="00DA713B">
        <w:rPr>
          <w:rFonts w:asciiTheme="minorHAnsi" w:hAnsiTheme="minorHAnsi" w:cstheme="minorHAnsi"/>
          <w:iCs/>
          <w:color w:val="000000"/>
          <w:sz w:val="22"/>
          <w:szCs w:val="22"/>
          <w:lang w:eastAsia="pl-PL"/>
        </w:rPr>
        <w:t xml:space="preserve">SWZ </w:t>
      </w:r>
      <w:r w:rsidR="006E0AB8" w:rsidRPr="00DA713B">
        <w:rPr>
          <w:rFonts w:asciiTheme="minorHAnsi" w:hAnsiTheme="minorHAnsi" w:cstheme="minorHAnsi"/>
          <w:iCs/>
          <w:color w:val="000000"/>
          <w:sz w:val="22"/>
          <w:szCs w:val="22"/>
          <w:lang w:eastAsia="pl-PL"/>
        </w:rPr>
        <w:t>m</w:t>
      </w:r>
      <w:r w:rsidR="004D78F1" w:rsidRPr="00DA713B">
        <w:rPr>
          <w:rFonts w:asciiTheme="minorHAnsi" w:hAnsiTheme="minorHAnsi" w:cstheme="minorHAnsi"/>
          <w:iCs/>
          <w:color w:val="000000"/>
          <w:sz w:val="22"/>
          <w:szCs w:val="22"/>
          <w:lang w:eastAsia="pl-PL"/>
        </w:rPr>
        <w:t>a</w:t>
      </w:r>
      <w:r w:rsidR="006E0AB8" w:rsidRPr="00DA713B">
        <w:rPr>
          <w:rFonts w:asciiTheme="minorHAnsi" w:hAnsiTheme="minorHAnsi" w:cstheme="minorHAnsi"/>
          <w:iCs/>
          <w:color w:val="000000"/>
          <w:sz w:val="22"/>
          <w:szCs w:val="22"/>
          <w:lang w:eastAsia="pl-PL"/>
        </w:rPr>
        <w:t>ją pierwszeństwo przed zapisami</w:t>
      </w:r>
      <w:r w:rsidR="004D78F1" w:rsidRPr="00DA713B">
        <w:rPr>
          <w:rFonts w:asciiTheme="minorHAnsi" w:hAnsiTheme="minorHAnsi" w:cstheme="minorHAnsi"/>
          <w:iCs/>
          <w:color w:val="000000"/>
          <w:sz w:val="22"/>
          <w:szCs w:val="22"/>
          <w:lang w:eastAsia="pl-PL"/>
        </w:rPr>
        <w:t xml:space="preserve"> OWU</w:t>
      </w:r>
      <w:r w:rsidR="006E0AB8" w:rsidRPr="00DA713B">
        <w:rPr>
          <w:rFonts w:asciiTheme="minorHAnsi" w:hAnsiTheme="minorHAnsi" w:cstheme="minorHAnsi"/>
          <w:iCs/>
          <w:color w:val="000000"/>
          <w:sz w:val="22"/>
          <w:szCs w:val="22"/>
          <w:lang w:eastAsia="pl-PL"/>
        </w:rPr>
        <w:t>. W przypadku braku regulacji w niniejszym SWZ obowiązują zapisy OWU z zastrzeżeniem, iż:</w:t>
      </w:r>
    </w:p>
    <w:p w14:paraId="3D1B8EA3" w14:textId="77777777" w:rsidR="004D78F1" w:rsidRPr="00DA713B" w:rsidRDefault="004D78F1" w:rsidP="00B00EDD">
      <w:pPr>
        <w:suppressAutoHyphens w:val="0"/>
        <w:ind w:left="709" w:hanging="709"/>
        <w:jc w:val="both"/>
        <w:rPr>
          <w:rFonts w:asciiTheme="minorHAnsi" w:hAnsiTheme="minorHAnsi" w:cstheme="minorHAnsi"/>
          <w:iCs/>
          <w:color w:val="000000"/>
          <w:sz w:val="22"/>
          <w:szCs w:val="22"/>
          <w:lang w:eastAsia="pl-PL"/>
        </w:rPr>
      </w:pPr>
      <w:r w:rsidRPr="00DA713B">
        <w:rPr>
          <w:rFonts w:asciiTheme="minorHAnsi" w:hAnsiTheme="minorHAnsi" w:cstheme="minorHAnsi"/>
          <w:iCs/>
          <w:color w:val="000000"/>
          <w:sz w:val="22"/>
          <w:szCs w:val="22"/>
          <w:lang w:eastAsia="pl-PL"/>
        </w:rPr>
        <w:tab/>
        <w:t>- ubezpieczone zostaną wszystkie kategorie mienia wskazane w SWZ, tym samym znosi się przedmiotowe wyłączenia w OWU</w:t>
      </w:r>
      <w:r w:rsidR="006E0AB8" w:rsidRPr="00DA713B">
        <w:rPr>
          <w:rFonts w:asciiTheme="minorHAnsi" w:hAnsiTheme="minorHAnsi" w:cstheme="minorHAnsi"/>
          <w:iCs/>
          <w:color w:val="000000"/>
          <w:sz w:val="22"/>
          <w:szCs w:val="22"/>
          <w:lang w:eastAsia="pl-PL"/>
        </w:rPr>
        <w:t>;</w:t>
      </w:r>
    </w:p>
    <w:p w14:paraId="653BD4A9" w14:textId="7901E99C" w:rsidR="004D78F1" w:rsidRPr="00DA713B" w:rsidRDefault="004D78F1" w:rsidP="00B00EDD">
      <w:pPr>
        <w:suppressAutoHyphens w:val="0"/>
        <w:ind w:left="709" w:hanging="709"/>
        <w:jc w:val="both"/>
        <w:rPr>
          <w:rFonts w:asciiTheme="minorHAnsi" w:hAnsiTheme="minorHAnsi" w:cstheme="minorHAnsi"/>
          <w:iCs/>
          <w:color w:val="000000"/>
          <w:sz w:val="22"/>
          <w:szCs w:val="22"/>
          <w:lang w:eastAsia="pl-PL"/>
        </w:rPr>
      </w:pPr>
      <w:r w:rsidRPr="00DA713B">
        <w:rPr>
          <w:rFonts w:asciiTheme="minorHAnsi" w:hAnsiTheme="minorHAnsi" w:cstheme="minorHAnsi"/>
          <w:iCs/>
          <w:color w:val="000000"/>
          <w:sz w:val="22"/>
          <w:szCs w:val="22"/>
          <w:lang w:eastAsia="pl-PL"/>
        </w:rPr>
        <w:tab/>
        <w:t>- limity odpowiedzialności opisane w SWZ nie mają zastosowania, jeżeli zakres odpowiedzialności, którego dotyczy limit, mieści się w zakresie podstawowym OWU</w:t>
      </w:r>
      <w:r w:rsidR="009A0266">
        <w:rPr>
          <w:rFonts w:asciiTheme="minorHAnsi" w:hAnsiTheme="minorHAnsi" w:cstheme="minorHAnsi"/>
          <w:iCs/>
          <w:color w:val="000000"/>
          <w:sz w:val="22"/>
          <w:szCs w:val="22"/>
          <w:lang w:eastAsia="pl-PL"/>
        </w:rPr>
        <w:t xml:space="preserve"> </w:t>
      </w:r>
      <w:r w:rsidR="009A0266" w:rsidRPr="00A54859">
        <w:rPr>
          <w:rFonts w:asciiTheme="minorHAnsi" w:hAnsiTheme="minorHAnsi" w:cstheme="minorHAnsi"/>
          <w:iCs/>
          <w:color w:val="000000"/>
          <w:sz w:val="22"/>
          <w:szCs w:val="22"/>
          <w:lang w:eastAsia="pl-PL"/>
        </w:rPr>
        <w:t>(czyli jest on szerszy niż opisany w SWZ)</w:t>
      </w:r>
      <w:r w:rsidRPr="00DA713B">
        <w:rPr>
          <w:rFonts w:asciiTheme="minorHAnsi" w:hAnsiTheme="minorHAnsi" w:cstheme="minorHAnsi"/>
          <w:iCs/>
          <w:color w:val="000000"/>
          <w:sz w:val="22"/>
          <w:szCs w:val="22"/>
          <w:lang w:eastAsia="pl-PL"/>
        </w:rPr>
        <w:t xml:space="preserve"> – odpowiedzialność do górnej granicy sumy ubezpieczenia, limitu, sumy gwarancyjnej.</w:t>
      </w:r>
    </w:p>
    <w:p w14:paraId="435A423E" w14:textId="77777777" w:rsidR="006E0AB8" w:rsidRDefault="006E0AB8" w:rsidP="00B00EDD">
      <w:pPr>
        <w:suppressAutoHyphens w:val="0"/>
        <w:ind w:left="709" w:hanging="1"/>
        <w:jc w:val="both"/>
        <w:rPr>
          <w:rFonts w:asciiTheme="minorHAnsi" w:hAnsiTheme="minorHAnsi" w:cstheme="minorHAnsi"/>
          <w:iCs/>
          <w:color w:val="000000"/>
          <w:sz w:val="22"/>
          <w:szCs w:val="22"/>
          <w:lang w:eastAsia="pl-PL"/>
        </w:rPr>
      </w:pPr>
      <w:r w:rsidRPr="00DA713B">
        <w:rPr>
          <w:rFonts w:asciiTheme="minorHAnsi" w:hAnsiTheme="minorHAnsi" w:cstheme="minorHAnsi"/>
          <w:iCs/>
          <w:color w:val="000000"/>
          <w:sz w:val="22"/>
          <w:szCs w:val="22"/>
          <w:lang w:eastAsia="pl-PL"/>
        </w:rPr>
        <w:t xml:space="preserve">W razie </w:t>
      </w:r>
      <w:r w:rsidR="00B00EDD" w:rsidRPr="00DA713B">
        <w:rPr>
          <w:rFonts w:asciiTheme="minorHAnsi" w:hAnsiTheme="minorHAnsi" w:cstheme="minorHAnsi"/>
          <w:iCs/>
          <w:color w:val="000000"/>
          <w:sz w:val="22"/>
          <w:szCs w:val="22"/>
          <w:lang w:eastAsia="pl-PL"/>
        </w:rPr>
        <w:t xml:space="preserve">jednoczesnej regulacji danego zagadnienia w SWZ i OWU i </w:t>
      </w:r>
      <w:r w:rsidRPr="00DA713B">
        <w:rPr>
          <w:rFonts w:asciiTheme="minorHAnsi" w:hAnsiTheme="minorHAnsi" w:cstheme="minorHAnsi"/>
          <w:iCs/>
          <w:color w:val="000000"/>
          <w:sz w:val="22"/>
          <w:szCs w:val="22"/>
          <w:lang w:eastAsia="pl-PL"/>
        </w:rPr>
        <w:t xml:space="preserve">pojawienia się wątpliwości lub sporu co do korzystniejszego zapisu OWU względem treści SWZ, pierwszeństwo będą miały </w:t>
      </w:r>
      <w:r w:rsidR="00B00EDD" w:rsidRPr="00DA713B">
        <w:rPr>
          <w:rFonts w:asciiTheme="minorHAnsi" w:hAnsiTheme="minorHAnsi" w:cstheme="minorHAnsi"/>
          <w:iCs/>
          <w:color w:val="000000"/>
          <w:sz w:val="22"/>
          <w:szCs w:val="22"/>
          <w:lang w:eastAsia="pl-PL"/>
        </w:rPr>
        <w:t xml:space="preserve">zapisy </w:t>
      </w:r>
      <w:r w:rsidRPr="00DA713B">
        <w:rPr>
          <w:rFonts w:asciiTheme="minorHAnsi" w:hAnsiTheme="minorHAnsi" w:cstheme="minorHAnsi"/>
          <w:iCs/>
          <w:color w:val="000000"/>
          <w:sz w:val="22"/>
          <w:szCs w:val="22"/>
          <w:lang w:eastAsia="pl-PL"/>
        </w:rPr>
        <w:t>korzystniejsze, przy czym o tym czy zapis jest korzystniejszy ostatecznie decyduje ubezpieczony, ubezpieczający, poszkodowany.</w:t>
      </w:r>
      <w:r w:rsidR="00B00EDD" w:rsidRPr="00DA713B">
        <w:rPr>
          <w:rFonts w:asciiTheme="minorHAnsi" w:hAnsiTheme="minorHAnsi" w:cstheme="minorHAnsi"/>
          <w:iCs/>
          <w:color w:val="000000"/>
          <w:sz w:val="22"/>
          <w:szCs w:val="22"/>
          <w:lang w:eastAsia="pl-PL"/>
        </w:rPr>
        <w:t xml:space="preserve"> </w:t>
      </w:r>
    </w:p>
    <w:p w14:paraId="7E326629" w14:textId="1E5BB9A0" w:rsidR="00DB2956" w:rsidRPr="00DA713B" w:rsidRDefault="00314FAB" w:rsidP="003D7792">
      <w:pPr>
        <w:suppressAutoHyphens w:val="0"/>
        <w:ind w:left="-142" w:hanging="1"/>
        <w:jc w:val="both"/>
        <w:rPr>
          <w:rFonts w:asciiTheme="minorHAnsi" w:hAnsiTheme="minorHAnsi" w:cstheme="minorHAnsi"/>
          <w:iCs/>
          <w:color w:val="000000"/>
          <w:sz w:val="22"/>
          <w:szCs w:val="22"/>
          <w:lang w:eastAsia="pl-PL"/>
        </w:rPr>
      </w:pPr>
      <w:r>
        <w:rPr>
          <w:rFonts w:asciiTheme="minorHAnsi" w:hAnsiTheme="minorHAnsi" w:cstheme="minorHAnsi"/>
          <w:iCs/>
          <w:color w:val="000000"/>
          <w:sz w:val="22"/>
          <w:szCs w:val="22"/>
          <w:lang w:eastAsia="pl-PL"/>
        </w:rPr>
        <w:t>6.19.</w:t>
      </w:r>
      <w:r>
        <w:rPr>
          <w:rFonts w:asciiTheme="minorHAnsi" w:hAnsiTheme="minorHAnsi" w:cstheme="minorHAnsi"/>
          <w:iCs/>
          <w:color w:val="000000"/>
          <w:sz w:val="22"/>
          <w:szCs w:val="22"/>
          <w:lang w:eastAsia="pl-PL"/>
        </w:rPr>
        <w:tab/>
      </w:r>
      <w:r w:rsidR="00DB2956" w:rsidRPr="00DA713B">
        <w:rPr>
          <w:rFonts w:asciiTheme="minorHAnsi" w:hAnsiTheme="minorHAnsi" w:cstheme="minorHAnsi"/>
          <w:iCs/>
          <w:color w:val="000000"/>
          <w:sz w:val="22"/>
          <w:szCs w:val="22"/>
          <w:lang w:eastAsia="pl-PL"/>
        </w:rPr>
        <w:t>Poufność:</w:t>
      </w:r>
    </w:p>
    <w:p w14:paraId="6E862FCC" w14:textId="104D5BB7" w:rsidR="00DB2956" w:rsidRDefault="00DB2956" w:rsidP="003D7792">
      <w:pPr>
        <w:suppressAutoHyphens w:val="0"/>
        <w:ind w:left="709"/>
        <w:jc w:val="both"/>
        <w:rPr>
          <w:rFonts w:asciiTheme="minorHAnsi" w:hAnsiTheme="minorHAnsi" w:cstheme="minorHAnsi"/>
          <w:iCs/>
          <w:color w:val="000000"/>
          <w:sz w:val="22"/>
          <w:szCs w:val="22"/>
          <w:lang w:eastAsia="pl-PL"/>
        </w:rPr>
      </w:pPr>
      <w:r w:rsidRPr="00DA713B">
        <w:rPr>
          <w:rFonts w:asciiTheme="minorHAnsi" w:hAnsiTheme="minorHAnsi" w:cstheme="minorHAnsi"/>
          <w:iCs/>
          <w:color w:val="000000"/>
          <w:sz w:val="22"/>
          <w:szCs w:val="22"/>
          <w:lang w:eastAsia="pl-PL"/>
        </w:rPr>
        <w:t>Z zastrzeżeniem ustawy z dnia 11.09.2016 r. o działalności ubezpieczeniowej i reasekuracyjnej (</w:t>
      </w:r>
      <w:r w:rsidR="003D7792">
        <w:rPr>
          <w:rFonts w:asciiTheme="minorHAnsi" w:hAnsiTheme="minorHAnsi" w:cstheme="minorHAnsi"/>
          <w:iCs/>
          <w:color w:val="000000"/>
          <w:sz w:val="22"/>
          <w:szCs w:val="22"/>
          <w:lang w:eastAsia="pl-PL"/>
        </w:rPr>
        <w:t xml:space="preserve">t.j. </w:t>
      </w:r>
      <w:r w:rsidR="003D7792" w:rsidRPr="003D7792">
        <w:rPr>
          <w:rFonts w:asciiTheme="minorHAnsi" w:hAnsiTheme="minorHAnsi" w:cstheme="minorHAnsi"/>
          <w:iCs/>
          <w:color w:val="000000"/>
          <w:sz w:val="22"/>
          <w:szCs w:val="22"/>
          <w:lang w:eastAsia="pl-PL"/>
        </w:rPr>
        <w:t xml:space="preserve">Dz. U. z </w:t>
      </w:r>
      <w:r w:rsidR="00A073D3" w:rsidRPr="003D7792">
        <w:rPr>
          <w:rFonts w:asciiTheme="minorHAnsi" w:hAnsiTheme="minorHAnsi" w:cstheme="minorHAnsi"/>
          <w:iCs/>
          <w:color w:val="000000"/>
          <w:sz w:val="22"/>
          <w:szCs w:val="22"/>
          <w:lang w:eastAsia="pl-PL"/>
        </w:rPr>
        <w:t>202</w:t>
      </w:r>
      <w:r w:rsidR="00A073D3">
        <w:rPr>
          <w:rFonts w:asciiTheme="minorHAnsi" w:hAnsiTheme="minorHAnsi" w:cstheme="minorHAnsi"/>
          <w:iCs/>
          <w:color w:val="000000"/>
          <w:sz w:val="22"/>
          <w:szCs w:val="22"/>
          <w:lang w:eastAsia="pl-PL"/>
        </w:rPr>
        <w:t>5</w:t>
      </w:r>
      <w:r w:rsidR="00A073D3" w:rsidRPr="003D7792">
        <w:rPr>
          <w:rFonts w:asciiTheme="minorHAnsi" w:hAnsiTheme="minorHAnsi" w:cstheme="minorHAnsi"/>
          <w:iCs/>
          <w:color w:val="000000"/>
          <w:sz w:val="22"/>
          <w:szCs w:val="22"/>
          <w:lang w:eastAsia="pl-PL"/>
        </w:rPr>
        <w:t xml:space="preserve"> </w:t>
      </w:r>
      <w:r w:rsidR="003D7792" w:rsidRPr="003D7792">
        <w:rPr>
          <w:rFonts w:asciiTheme="minorHAnsi" w:hAnsiTheme="minorHAnsi" w:cstheme="minorHAnsi"/>
          <w:iCs/>
          <w:color w:val="000000"/>
          <w:sz w:val="22"/>
          <w:szCs w:val="22"/>
          <w:lang w:eastAsia="pl-PL"/>
        </w:rPr>
        <w:t>r.</w:t>
      </w:r>
      <w:r w:rsidR="003D7792">
        <w:rPr>
          <w:rFonts w:asciiTheme="minorHAnsi" w:hAnsiTheme="minorHAnsi" w:cstheme="minorHAnsi"/>
          <w:iCs/>
          <w:color w:val="000000"/>
          <w:sz w:val="22"/>
          <w:szCs w:val="22"/>
          <w:lang w:eastAsia="pl-PL"/>
        </w:rPr>
        <w:t xml:space="preserve"> </w:t>
      </w:r>
      <w:r w:rsidR="003D7792" w:rsidRPr="003D7792">
        <w:rPr>
          <w:rFonts w:asciiTheme="minorHAnsi" w:hAnsiTheme="minorHAnsi" w:cstheme="minorHAnsi"/>
          <w:iCs/>
          <w:color w:val="000000"/>
          <w:sz w:val="22"/>
          <w:szCs w:val="22"/>
          <w:lang w:eastAsia="pl-PL"/>
        </w:rPr>
        <w:t xml:space="preserve">poz. </w:t>
      </w:r>
      <w:r w:rsidR="00A073D3">
        <w:rPr>
          <w:rFonts w:asciiTheme="minorHAnsi" w:hAnsiTheme="minorHAnsi" w:cstheme="minorHAnsi"/>
          <w:iCs/>
          <w:color w:val="000000"/>
          <w:sz w:val="22"/>
          <w:szCs w:val="22"/>
          <w:lang w:eastAsia="pl-PL"/>
        </w:rPr>
        <w:t>1526</w:t>
      </w:r>
      <w:r w:rsidR="003D7792">
        <w:rPr>
          <w:rFonts w:asciiTheme="minorHAnsi" w:hAnsiTheme="minorHAnsi" w:cstheme="minorHAnsi"/>
          <w:iCs/>
          <w:color w:val="000000"/>
          <w:sz w:val="22"/>
          <w:szCs w:val="22"/>
          <w:lang w:eastAsia="pl-PL"/>
        </w:rPr>
        <w:t xml:space="preserve"> </w:t>
      </w:r>
      <w:r w:rsidRPr="00DA713B">
        <w:rPr>
          <w:rFonts w:asciiTheme="minorHAnsi" w:hAnsiTheme="minorHAnsi" w:cstheme="minorHAnsi"/>
          <w:iCs/>
          <w:color w:val="000000"/>
          <w:sz w:val="22"/>
          <w:szCs w:val="22"/>
          <w:lang w:eastAsia="pl-PL"/>
        </w:rPr>
        <w:t>z późn. zm.) (art.35) oraz postanowień umów reasekuracyjnych, wszelkie informacje uzyskane przez strony w związku z udzielaniem lub wykonywaniem niniejszego zamówienia, w tym również treść i warunki umowy, mają charakter poufny i mogą być, zarówno w trakcie jak i po wykonaniu zamówienia, udostępniane osobom trzecim jedynie za zgodną wolą stron.</w:t>
      </w:r>
    </w:p>
    <w:p w14:paraId="65E9F952" w14:textId="77777777" w:rsidR="00FE4C29" w:rsidRPr="00DA713B" w:rsidRDefault="00FE4C29" w:rsidP="00FE4C29">
      <w:pPr>
        <w:suppressAutoHyphens w:val="0"/>
        <w:jc w:val="both"/>
        <w:rPr>
          <w:rFonts w:asciiTheme="minorHAnsi" w:hAnsiTheme="minorHAnsi" w:cstheme="minorHAnsi"/>
          <w:iCs/>
          <w:color w:val="000000"/>
          <w:sz w:val="22"/>
          <w:szCs w:val="22"/>
          <w:lang w:eastAsia="pl-PL"/>
        </w:rPr>
      </w:pPr>
    </w:p>
    <w:p w14:paraId="7000CAF7" w14:textId="77777777" w:rsidR="008E0A52" w:rsidRPr="00DA713B" w:rsidRDefault="00BC1ED2" w:rsidP="00643EB1">
      <w:pPr>
        <w:jc w:val="center"/>
        <w:rPr>
          <w:rFonts w:asciiTheme="minorHAnsi" w:hAnsiTheme="minorHAnsi" w:cstheme="minorHAnsi"/>
          <w:b/>
          <w:bCs/>
          <w:sz w:val="22"/>
          <w:szCs w:val="22"/>
        </w:rPr>
      </w:pPr>
      <w:r w:rsidRPr="006F08CA">
        <w:rPr>
          <w:rFonts w:asciiTheme="minorHAnsi" w:hAnsiTheme="minorHAnsi" w:cstheme="minorHAnsi"/>
          <w:b/>
          <w:bCs/>
          <w:sz w:val="22"/>
          <w:szCs w:val="22"/>
          <w:highlight w:val="yellow"/>
        </w:rPr>
        <w:br w:type="page"/>
      </w:r>
      <w:r w:rsidR="00282620" w:rsidRPr="00DA713B">
        <w:rPr>
          <w:rFonts w:asciiTheme="minorHAnsi" w:hAnsiTheme="minorHAnsi" w:cstheme="minorHAnsi"/>
          <w:b/>
          <w:bCs/>
          <w:sz w:val="22"/>
          <w:szCs w:val="22"/>
        </w:rPr>
        <w:lastRenderedPageBreak/>
        <w:t xml:space="preserve">Część </w:t>
      </w:r>
      <w:r w:rsidR="00566D7D" w:rsidRPr="00DA713B">
        <w:rPr>
          <w:rFonts w:asciiTheme="minorHAnsi" w:hAnsiTheme="minorHAnsi" w:cstheme="minorHAnsi"/>
          <w:b/>
          <w:bCs/>
          <w:sz w:val="22"/>
          <w:szCs w:val="22"/>
        </w:rPr>
        <w:t>1</w:t>
      </w:r>
      <w:r w:rsidR="00AE07DD" w:rsidRPr="00DA713B">
        <w:rPr>
          <w:rFonts w:asciiTheme="minorHAnsi" w:hAnsiTheme="minorHAnsi" w:cstheme="minorHAnsi"/>
          <w:b/>
          <w:bCs/>
          <w:sz w:val="22"/>
          <w:szCs w:val="22"/>
        </w:rPr>
        <w:t xml:space="preserve"> - UBEZPIECZENIE MIENIA I ODPOWIEDZIALNOŚCI CYWILNEJ</w:t>
      </w:r>
    </w:p>
    <w:p w14:paraId="697746E9" w14:textId="77777777" w:rsidR="001A3C2F" w:rsidRPr="00DA713B" w:rsidRDefault="001A3C2F">
      <w:pPr>
        <w:jc w:val="both"/>
        <w:rPr>
          <w:rFonts w:asciiTheme="minorHAnsi" w:hAnsiTheme="minorHAnsi" w:cstheme="minorHAnsi"/>
          <w:sz w:val="22"/>
          <w:szCs w:val="22"/>
        </w:rPr>
      </w:pPr>
    </w:p>
    <w:p w14:paraId="1FE8491D" w14:textId="77777777" w:rsidR="008E0A52" w:rsidRPr="00DA713B" w:rsidRDefault="008E0A52" w:rsidP="00A115D1">
      <w:pPr>
        <w:pStyle w:val="Tekstpodstawowy"/>
        <w:numPr>
          <w:ilvl w:val="0"/>
          <w:numId w:val="4"/>
        </w:numPr>
        <w:spacing w:after="0"/>
        <w:rPr>
          <w:rFonts w:asciiTheme="minorHAnsi" w:hAnsiTheme="minorHAnsi" w:cstheme="minorHAnsi"/>
          <w:b/>
          <w:sz w:val="22"/>
          <w:szCs w:val="22"/>
          <w:u w:val="single"/>
        </w:rPr>
      </w:pPr>
      <w:r w:rsidRPr="00DA713B">
        <w:rPr>
          <w:rFonts w:asciiTheme="minorHAnsi" w:hAnsiTheme="minorHAnsi" w:cstheme="minorHAnsi"/>
          <w:b/>
          <w:sz w:val="22"/>
          <w:szCs w:val="22"/>
          <w:u w:val="single"/>
        </w:rPr>
        <w:t xml:space="preserve">Ubezpieczenie mienia od </w:t>
      </w:r>
      <w:r w:rsidR="006612DF" w:rsidRPr="00DA713B">
        <w:rPr>
          <w:rFonts w:asciiTheme="minorHAnsi" w:hAnsiTheme="minorHAnsi" w:cstheme="minorHAnsi"/>
          <w:b/>
          <w:sz w:val="22"/>
          <w:szCs w:val="22"/>
          <w:u w:val="single"/>
        </w:rPr>
        <w:t>wszystkich zdarzeń losowych</w:t>
      </w:r>
    </w:p>
    <w:p w14:paraId="2D49A9AA" w14:textId="77777777" w:rsidR="00424A84" w:rsidRPr="00DA713B" w:rsidRDefault="00424A84" w:rsidP="00424A84">
      <w:pPr>
        <w:pStyle w:val="Tekstpodstawowy"/>
        <w:spacing w:after="0"/>
        <w:ind w:left="1080"/>
        <w:rPr>
          <w:rFonts w:asciiTheme="minorHAnsi" w:hAnsiTheme="minorHAnsi" w:cstheme="minorHAnsi"/>
          <w:b/>
          <w:sz w:val="22"/>
          <w:szCs w:val="22"/>
        </w:rPr>
      </w:pPr>
    </w:p>
    <w:p w14:paraId="7DFEA736" w14:textId="77777777" w:rsidR="00424A84" w:rsidRPr="00DA713B" w:rsidRDefault="008E0A52" w:rsidP="00A115D1">
      <w:pPr>
        <w:numPr>
          <w:ilvl w:val="0"/>
          <w:numId w:val="5"/>
        </w:numPr>
        <w:jc w:val="both"/>
        <w:rPr>
          <w:rFonts w:asciiTheme="minorHAnsi" w:hAnsiTheme="minorHAnsi" w:cstheme="minorHAnsi"/>
          <w:sz w:val="22"/>
          <w:szCs w:val="22"/>
        </w:rPr>
      </w:pPr>
      <w:r w:rsidRPr="00DA713B">
        <w:rPr>
          <w:rFonts w:asciiTheme="minorHAnsi" w:hAnsiTheme="minorHAnsi" w:cstheme="minorHAnsi"/>
          <w:b/>
          <w:sz w:val="22"/>
          <w:szCs w:val="22"/>
        </w:rPr>
        <w:t>Przedmiot ubezpieczenia</w:t>
      </w:r>
      <w:r w:rsidR="00F710EC" w:rsidRPr="00DA713B">
        <w:rPr>
          <w:rFonts w:asciiTheme="minorHAnsi" w:hAnsiTheme="minorHAnsi" w:cstheme="minorHAnsi"/>
          <w:b/>
          <w:sz w:val="22"/>
          <w:szCs w:val="22"/>
        </w:rPr>
        <w:t>:</w:t>
      </w:r>
    </w:p>
    <w:p w14:paraId="2D61B542" w14:textId="4FB2113F" w:rsidR="00424A84" w:rsidRPr="00DA713B" w:rsidRDefault="00424A84" w:rsidP="00424A84">
      <w:pPr>
        <w:jc w:val="both"/>
        <w:rPr>
          <w:rFonts w:asciiTheme="minorHAnsi" w:hAnsiTheme="minorHAnsi" w:cstheme="minorHAnsi"/>
          <w:sz w:val="22"/>
          <w:szCs w:val="22"/>
        </w:rPr>
      </w:pPr>
      <w:r w:rsidRPr="00DA713B">
        <w:rPr>
          <w:rFonts w:asciiTheme="minorHAnsi" w:hAnsiTheme="minorHAnsi" w:cstheme="minorHAnsi"/>
          <w:sz w:val="22"/>
          <w:szCs w:val="22"/>
        </w:rPr>
        <w:t xml:space="preserve">Zbiorcze zestawienie </w:t>
      </w:r>
      <w:r w:rsidR="00F710EC" w:rsidRPr="00DA713B">
        <w:rPr>
          <w:rFonts w:asciiTheme="minorHAnsi" w:hAnsiTheme="minorHAnsi" w:cstheme="minorHAnsi"/>
          <w:sz w:val="22"/>
          <w:szCs w:val="22"/>
        </w:rPr>
        <w:t>sum ubezpie</w:t>
      </w:r>
      <w:r w:rsidR="00655BA8" w:rsidRPr="00DA713B">
        <w:rPr>
          <w:rFonts w:asciiTheme="minorHAnsi" w:hAnsiTheme="minorHAnsi" w:cstheme="minorHAnsi"/>
          <w:sz w:val="22"/>
          <w:szCs w:val="22"/>
        </w:rPr>
        <w:t xml:space="preserve">czenia dla majątku </w:t>
      </w:r>
      <w:r w:rsidR="003D7792" w:rsidRPr="004373F4">
        <w:rPr>
          <w:rFonts w:asciiTheme="minorHAnsi" w:hAnsiTheme="minorHAnsi"/>
          <w:sz w:val="22"/>
          <w:szCs w:val="22"/>
        </w:rPr>
        <w:t xml:space="preserve">Miasta Ustroń </w:t>
      </w:r>
      <w:r w:rsidR="00E5792E" w:rsidRPr="00DA713B">
        <w:rPr>
          <w:rFonts w:asciiTheme="minorHAnsi" w:hAnsiTheme="minorHAnsi" w:cstheme="minorHAnsi"/>
          <w:sz w:val="22"/>
          <w:szCs w:val="22"/>
        </w:rPr>
        <w:t>wraz z jednostkami organizacyjnymi (szczegółowe wykazy mienia z podziałem na grupy w każdej z</w:t>
      </w:r>
      <w:r w:rsidR="003711CF" w:rsidRPr="00DA713B">
        <w:rPr>
          <w:rFonts w:asciiTheme="minorHAnsi" w:hAnsiTheme="minorHAnsi" w:cstheme="minorHAnsi"/>
          <w:sz w:val="22"/>
          <w:szCs w:val="22"/>
        </w:rPr>
        <w:t> </w:t>
      </w:r>
      <w:r w:rsidR="00E5792E" w:rsidRPr="00DA713B">
        <w:rPr>
          <w:rFonts w:asciiTheme="minorHAnsi" w:hAnsiTheme="minorHAnsi" w:cstheme="minorHAnsi"/>
          <w:sz w:val="22"/>
          <w:szCs w:val="22"/>
        </w:rPr>
        <w:t>jednostek stanowią osobn</w:t>
      </w:r>
      <w:r w:rsidR="003D7792">
        <w:rPr>
          <w:rFonts w:asciiTheme="minorHAnsi" w:hAnsiTheme="minorHAnsi" w:cstheme="minorHAnsi"/>
          <w:sz w:val="22"/>
          <w:szCs w:val="22"/>
        </w:rPr>
        <w:t>e</w:t>
      </w:r>
      <w:r w:rsidR="00E5792E" w:rsidRPr="00DA713B">
        <w:rPr>
          <w:rFonts w:asciiTheme="minorHAnsi" w:hAnsiTheme="minorHAnsi" w:cstheme="minorHAnsi"/>
          <w:sz w:val="22"/>
          <w:szCs w:val="22"/>
        </w:rPr>
        <w:t xml:space="preserve"> załączniki </w:t>
      </w:r>
      <w:r w:rsidR="00E5792E" w:rsidRPr="005415A4">
        <w:rPr>
          <w:rFonts w:asciiTheme="minorHAnsi" w:hAnsiTheme="minorHAnsi" w:cstheme="minorHAnsi"/>
          <w:sz w:val="22"/>
          <w:szCs w:val="22"/>
        </w:rPr>
        <w:t xml:space="preserve">nr </w:t>
      </w:r>
      <w:r w:rsidR="0044640A">
        <w:rPr>
          <w:rFonts w:asciiTheme="minorHAnsi" w:hAnsiTheme="minorHAnsi" w:cstheme="minorHAnsi"/>
          <w:sz w:val="22"/>
          <w:szCs w:val="22"/>
        </w:rPr>
        <w:t xml:space="preserve">8, 9, </w:t>
      </w:r>
      <w:r w:rsidR="003D7792" w:rsidRPr="0044640A">
        <w:rPr>
          <w:rFonts w:asciiTheme="minorHAnsi" w:hAnsiTheme="minorHAnsi" w:cstheme="minorHAnsi"/>
          <w:sz w:val="22"/>
          <w:szCs w:val="22"/>
        </w:rPr>
        <w:t>10</w:t>
      </w:r>
      <w:r w:rsidR="00CB6578" w:rsidRPr="0044640A">
        <w:rPr>
          <w:rFonts w:asciiTheme="minorHAnsi" w:hAnsiTheme="minorHAnsi" w:cstheme="minorHAnsi"/>
          <w:sz w:val="22"/>
          <w:szCs w:val="22"/>
        </w:rPr>
        <w:t>)</w:t>
      </w:r>
    </w:p>
    <w:p w14:paraId="18737B85" w14:textId="77777777" w:rsidR="00E5792E" w:rsidRPr="003E2BA5" w:rsidRDefault="00E5792E" w:rsidP="00424A84">
      <w:pPr>
        <w:jc w:val="both"/>
        <w:rPr>
          <w:rFonts w:asciiTheme="minorHAnsi" w:hAnsiTheme="minorHAnsi" w:cstheme="minorHAnsi"/>
          <w:color w:val="00B0F0"/>
          <w:sz w:val="22"/>
          <w:szCs w:val="22"/>
          <w:highlight w:val="yellow"/>
        </w:rPr>
      </w:pPr>
    </w:p>
    <w:tbl>
      <w:tblPr>
        <w:tblW w:w="9478" w:type="dxa"/>
        <w:tblInd w:w="-5" w:type="dxa"/>
        <w:tblLayout w:type="fixed"/>
        <w:tblLook w:val="0000" w:firstRow="0" w:lastRow="0" w:firstColumn="0" w:lastColumn="0" w:noHBand="0" w:noVBand="0"/>
      </w:tblPr>
      <w:tblGrid>
        <w:gridCol w:w="3528"/>
        <w:gridCol w:w="2148"/>
        <w:gridCol w:w="1992"/>
        <w:gridCol w:w="1810"/>
      </w:tblGrid>
      <w:tr w:rsidR="005415A4" w:rsidRPr="005415A4" w14:paraId="22E4589D" w14:textId="77777777" w:rsidTr="00E40A1C">
        <w:trPr>
          <w:trHeight w:val="251"/>
        </w:trPr>
        <w:tc>
          <w:tcPr>
            <w:tcW w:w="3528" w:type="dxa"/>
            <w:tcBorders>
              <w:top w:val="single" w:sz="4" w:space="0" w:color="000000"/>
              <w:left w:val="single" w:sz="4" w:space="0" w:color="000000"/>
              <w:bottom w:val="single" w:sz="4" w:space="0" w:color="000000"/>
            </w:tcBorders>
            <w:shd w:val="clear" w:color="auto" w:fill="F3F3F3"/>
          </w:tcPr>
          <w:p w14:paraId="21566F4A" w14:textId="77777777" w:rsidR="00E5792E" w:rsidRPr="005415A4" w:rsidRDefault="00E5792E" w:rsidP="00DF3A68">
            <w:pPr>
              <w:snapToGrid w:val="0"/>
              <w:jc w:val="center"/>
              <w:rPr>
                <w:rFonts w:asciiTheme="minorHAnsi" w:hAnsiTheme="minorHAnsi" w:cstheme="minorHAnsi"/>
                <w:color w:val="000000" w:themeColor="text1"/>
                <w:sz w:val="22"/>
                <w:szCs w:val="22"/>
              </w:rPr>
            </w:pPr>
            <w:r w:rsidRPr="005415A4">
              <w:rPr>
                <w:rFonts w:asciiTheme="minorHAnsi" w:hAnsiTheme="minorHAnsi" w:cstheme="minorHAnsi"/>
                <w:color w:val="000000" w:themeColor="text1"/>
                <w:sz w:val="22"/>
                <w:szCs w:val="22"/>
              </w:rPr>
              <w:t>Przedmiot ubezpieczenia</w:t>
            </w:r>
          </w:p>
        </w:tc>
        <w:tc>
          <w:tcPr>
            <w:tcW w:w="2148" w:type="dxa"/>
            <w:tcBorders>
              <w:top w:val="single" w:sz="4" w:space="0" w:color="000000"/>
              <w:left w:val="single" w:sz="4" w:space="0" w:color="000000"/>
              <w:bottom w:val="single" w:sz="4" w:space="0" w:color="000000"/>
            </w:tcBorders>
            <w:shd w:val="clear" w:color="auto" w:fill="F3F3F3"/>
          </w:tcPr>
          <w:p w14:paraId="0BF838C9" w14:textId="77777777" w:rsidR="00E5792E" w:rsidRPr="005415A4" w:rsidRDefault="00E5792E" w:rsidP="00DF3A68">
            <w:pPr>
              <w:snapToGrid w:val="0"/>
              <w:jc w:val="center"/>
              <w:rPr>
                <w:rFonts w:asciiTheme="minorHAnsi" w:hAnsiTheme="minorHAnsi" w:cstheme="minorHAnsi"/>
                <w:color w:val="000000" w:themeColor="text1"/>
                <w:sz w:val="22"/>
                <w:szCs w:val="22"/>
              </w:rPr>
            </w:pPr>
            <w:r w:rsidRPr="005415A4">
              <w:rPr>
                <w:rFonts w:asciiTheme="minorHAnsi" w:hAnsiTheme="minorHAnsi" w:cstheme="minorHAnsi"/>
                <w:color w:val="000000" w:themeColor="text1"/>
                <w:sz w:val="22"/>
                <w:szCs w:val="22"/>
              </w:rPr>
              <w:t>System ubezpieczenia</w:t>
            </w:r>
          </w:p>
        </w:tc>
        <w:tc>
          <w:tcPr>
            <w:tcW w:w="1992" w:type="dxa"/>
            <w:tcBorders>
              <w:top w:val="single" w:sz="4" w:space="0" w:color="000000"/>
              <w:left w:val="single" w:sz="4" w:space="0" w:color="000000"/>
              <w:bottom w:val="single" w:sz="4" w:space="0" w:color="000000"/>
            </w:tcBorders>
            <w:shd w:val="clear" w:color="auto" w:fill="F3F3F3"/>
          </w:tcPr>
          <w:p w14:paraId="4CA734C3" w14:textId="77777777" w:rsidR="00E5792E" w:rsidRPr="005415A4" w:rsidRDefault="00E5792E" w:rsidP="00DF3A68">
            <w:pPr>
              <w:snapToGrid w:val="0"/>
              <w:jc w:val="center"/>
              <w:rPr>
                <w:rFonts w:asciiTheme="minorHAnsi" w:hAnsiTheme="minorHAnsi" w:cstheme="minorHAnsi"/>
                <w:color w:val="000000" w:themeColor="text1"/>
                <w:sz w:val="22"/>
                <w:szCs w:val="22"/>
              </w:rPr>
            </w:pPr>
            <w:r w:rsidRPr="005415A4">
              <w:rPr>
                <w:rFonts w:asciiTheme="minorHAnsi" w:hAnsiTheme="minorHAnsi" w:cstheme="minorHAnsi"/>
                <w:color w:val="000000" w:themeColor="text1"/>
                <w:sz w:val="22"/>
                <w:szCs w:val="22"/>
              </w:rPr>
              <w:t>Typ wartości</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459FEA17" w14:textId="77777777" w:rsidR="00E5792E" w:rsidRPr="005415A4" w:rsidRDefault="00E5792E" w:rsidP="00DF3A68">
            <w:pPr>
              <w:snapToGrid w:val="0"/>
              <w:jc w:val="center"/>
              <w:rPr>
                <w:rFonts w:asciiTheme="minorHAnsi" w:hAnsiTheme="minorHAnsi" w:cstheme="minorHAnsi"/>
                <w:color w:val="000000" w:themeColor="text1"/>
                <w:sz w:val="22"/>
                <w:szCs w:val="22"/>
              </w:rPr>
            </w:pPr>
            <w:r w:rsidRPr="005415A4">
              <w:rPr>
                <w:rFonts w:asciiTheme="minorHAnsi" w:hAnsiTheme="minorHAnsi" w:cstheme="minorHAnsi"/>
                <w:color w:val="000000" w:themeColor="text1"/>
                <w:sz w:val="22"/>
                <w:szCs w:val="22"/>
              </w:rPr>
              <w:t>Suma ubezpieczenia</w:t>
            </w:r>
          </w:p>
        </w:tc>
      </w:tr>
      <w:tr w:rsidR="003D7792" w:rsidRPr="005415A4" w14:paraId="7BAA453B" w14:textId="77777777" w:rsidTr="00E40A1C">
        <w:trPr>
          <w:trHeight w:val="251"/>
        </w:trPr>
        <w:tc>
          <w:tcPr>
            <w:tcW w:w="3528" w:type="dxa"/>
            <w:tcBorders>
              <w:top w:val="single" w:sz="4" w:space="0" w:color="000000"/>
              <w:left w:val="single" w:sz="4" w:space="0" w:color="000000"/>
              <w:bottom w:val="single" w:sz="4" w:space="0" w:color="000000"/>
            </w:tcBorders>
            <w:shd w:val="clear" w:color="auto" w:fill="F3F3F3"/>
          </w:tcPr>
          <w:p w14:paraId="2D2833DC" w14:textId="5E447007" w:rsidR="003D7792" w:rsidRPr="00BF3FFA" w:rsidRDefault="003D7792" w:rsidP="003D7792">
            <w:pPr>
              <w:snapToGrid w:val="0"/>
              <w:jc w:val="both"/>
              <w:rPr>
                <w:rFonts w:asciiTheme="minorHAnsi" w:hAnsiTheme="minorHAnsi" w:cstheme="minorHAnsi"/>
                <w:color w:val="000000" w:themeColor="text1"/>
                <w:sz w:val="22"/>
                <w:szCs w:val="22"/>
              </w:rPr>
            </w:pPr>
            <w:r w:rsidRPr="00FD0C2A">
              <w:rPr>
                <w:rFonts w:asciiTheme="minorHAnsi" w:hAnsiTheme="minorHAnsi" w:cstheme="minorHAnsi"/>
                <w:sz w:val="22"/>
                <w:szCs w:val="22"/>
              </w:rPr>
              <w:t>Budynki, lokale</w:t>
            </w:r>
            <w:r>
              <w:rPr>
                <w:rFonts w:asciiTheme="minorHAnsi" w:hAnsiTheme="minorHAnsi" w:cstheme="minorHAnsi"/>
                <w:sz w:val="22"/>
                <w:szCs w:val="22"/>
              </w:rPr>
              <w:t>, budowle</w:t>
            </w:r>
            <w:r w:rsidRPr="00FD0C2A">
              <w:rPr>
                <w:rFonts w:asciiTheme="minorHAnsi" w:hAnsiTheme="minorHAnsi" w:cstheme="minorHAnsi"/>
                <w:sz w:val="22"/>
                <w:szCs w:val="22"/>
              </w:rPr>
              <w:t xml:space="preserve"> </w:t>
            </w:r>
          </w:p>
        </w:tc>
        <w:tc>
          <w:tcPr>
            <w:tcW w:w="2148" w:type="dxa"/>
            <w:tcBorders>
              <w:top w:val="single" w:sz="4" w:space="0" w:color="000000"/>
              <w:left w:val="single" w:sz="4" w:space="0" w:color="000000"/>
              <w:bottom w:val="single" w:sz="4" w:space="0" w:color="000000"/>
            </w:tcBorders>
            <w:shd w:val="clear" w:color="auto" w:fill="F3F3F3"/>
          </w:tcPr>
          <w:p w14:paraId="7A5A5AEE" w14:textId="1A30B9D8" w:rsidR="003D7792" w:rsidRPr="00BF3FFA" w:rsidRDefault="003D7792" w:rsidP="003D7792">
            <w:pPr>
              <w:snapToGrid w:val="0"/>
              <w:jc w:val="center"/>
              <w:rPr>
                <w:rFonts w:asciiTheme="minorHAnsi" w:hAnsiTheme="minorHAnsi" w:cstheme="minorHAnsi"/>
                <w:color w:val="000000" w:themeColor="text1"/>
                <w:sz w:val="22"/>
                <w:szCs w:val="22"/>
              </w:rPr>
            </w:pPr>
            <w:r w:rsidRPr="00FD0C2A">
              <w:rPr>
                <w:rFonts w:asciiTheme="minorHAnsi" w:hAnsiTheme="minorHAnsi" w:cstheme="minorHAnsi"/>
                <w:sz w:val="22"/>
                <w:szCs w:val="22"/>
              </w:rPr>
              <w:t>Sumy stałe</w:t>
            </w:r>
          </w:p>
        </w:tc>
        <w:tc>
          <w:tcPr>
            <w:tcW w:w="1992" w:type="dxa"/>
            <w:tcBorders>
              <w:top w:val="single" w:sz="4" w:space="0" w:color="000000"/>
              <w:left w:val="single" w:sz="4" w:space="0" w:color="000000"/>
              <w:bottom w:val="single" w:sz="4" w:space="0" w:color="000000"/>
            </w:tcBorders>
            <w:shd w:val="clear" w:color="auto" w:fill="F3F3F3"/>
          </w:tcPr>
          <w:p w14:paraId="775F5EC2" w14:textId="7FBD5D54" w:rsidR="003D7792" w:rsidRPr="00BF3FFA" w:rsidRDefault="003D7792" w:rsidP="003D7792">
            <w:pPr>
              <w:snapToGrid w:val="0"/>
              <w:jc w:val="center"/>
              <w:rPr>
                <w:rFonts w:asciiTheme="minorHAnsi" w:hAnsiTheme="minorHAnsi" w:cstheme="minorHAnsi"/>
                <w:color w:val="000000" w:themeColor="text1"/>
                <w:sz w:val="22"/>
                <w:szCs w:val="22"/>
              </w:rPr>
            </w:pPr>
            <w:r w:rsidRPr="00FD0C2A">
              <w:rPr>
                <w:rFonts w:asciiTheme="minorHAnsi" w:hAnsiTheme="minorHAnsi" w:cstheme="minorHAnsi"/>
                <w:sz w:val="22"/>
                <w:szCs w:val="22"/>
              </w:rPr>
              <w:t>Odtworzeniowa</w:t>
            </w:r>
            <w:r>
              <w:rPr>
                <w:rFonts w:asciiTheme="minorHAnsi" w:hAnsiTheme="minorHAnsi" w:cstheme="minorHAnsi"/>
                <w:sz w:val="22"/>
                <w:szCs w:val="22"/>
              </w:rPr>
              <w:t xml:space="preserve">/ WKB – zał. </w:t>
            </w:r>
            <w:r w:rsidR="0044640A">
              <w:rPr>
                <w:rFonts w:asciiTheme="minorHAnsi" w:hAnsiTheme="minorHAnsi" w:cstheme="minorHAnsi"/>
                <w:sz w:val="22"/>
                <w:szCs w:val="22"/>
              </w:rPr>
              <w:t>8</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20C333E3" w14:textId="03B68212" w:rsidR="003D7792" w:rsidRPr="005415A4" w:rsidRDefault="0044640A" w:rsidP="003D7792">
            <w:pPr>
              <w:snapToGrid w:val="0"/>
              <w:jc w:val="right"/>
              <w:rPr>
                <w:rFonts w:asciiTheme="minorHAnsi" w:hAnsiTheme="minorHAnsi" w:cstheme="minorHAnsi"/>
                <w:bCs/>
                <w:color w:val="000000" w:themeColor="text1"/>
                <w:sz w:val="22"/>
                <w:szCs w:val="22"/>
              </w:rPr>
            </w:pPr>
            <w:r w:rsidRPr="0044640A">
              <w:rPr>
                <w:rFonts w:asciiTheme="minorHAnsi" w:hAnsiTheme="minorHAnsi" w:cstheme="minorHAnsi"/>
                <w:bCs/>
                <w:sz w:val="22"/>
                <w:szCs w:val="22"/>
              </w:rPr>
              <w:t>237 165 159,66 zł</w:t>
            </w:r>
          </w:p>
        </w:tc>
      </w:tr>
      <w:tr w:rsidR="00A3552B" w:rsidRPr="005415A4" w14:paraId="3680C81B" w14:textId="77777777" w:rsidTr="004C79ED">
        <w:trPr>
          <w:trHeight w:val="251"/>
        </w:trPr>
        <w:tc>
          <w:tcPr>
            <w:tcW w:w="3528" w:type="dxa"/>
            <w:tcBorders>
              <w:top w:val="single" w:sz="4" w:space="0" w:color="000000"/>
              <w:left w:val="single" w:sz="4" w:space="0" w:color="000000"/>
              <w:bottom w:val="single" w:sz="4" w:space="0" w:color="000000"/>
            </w:tcBorders>
            <w:shd w:val="clear" w:color="auto" w:fill="F3F3F3"/>
          </w:tcPr>
          <w:p w14:paraId="685399DF" w14:textId="00B221DE" w:rsidR="00A3552B" w:rsidRPr="005415A4" w:rsidRDefault="00A3552B" w:rsidP="00A3552B">
            <w:pPr>
              <w:snapToGrid w:val="0"/>
              <w:jc w:val="both"/>
              <w:rPr>
                <w:rFonts w:asciiTheme="minorHAnsi" w:hAnsiTheme="minorHAnsi" w:cstheme="minorHAnsi"/>
                <w:color w:val="000000" w:themeColor="text1"/>
                <w:sz w:val="22"/>
                <w:szCs w:val="22"/>
              </w:rPr>
            </w:pPr>
            <w:r w:rsidRPr="00B325E7">
              <w:rPr>
                <w:rFonts w:asciiTheme="minorHAnsi" w:hAnsiTheme="minorHAnsi" w:cstheme="minorHAnsi"/>
                <w:color w:val="000000" w:themeColor="text1"/>
                <w:sz w:val="22"/>
                <w:szCs w:val="22"/>
              </w:rPr>
              <w:t>Maszyny, urządzenia, wyposażenie</w:t>
            </w:r>
          </w:p>
        </w:tc>
        <w:tc>
          <w:tcPr>
            <w:tcW w:w="2148" w:type="dxa"/>
            <w:tcBorders>
              <w:top w:val="single" w:sz="4" w:space="0" w:color="000000"/>
              <w:left w:val="single" w:sz="4" w:space="0" w:color="000000"/>
              <w:bottom w:val="single" w:sz="4" w:space="0" w:color="000000"/>
            </w:tcBorders>
            <w:shd w:val="clear" w:color="auto" w:fill="F3F3F3"/>
          </w:tcPr>
          <w:p w14:paraId="6A42FB91" w14:textId="4CCA047C" w:rsidR="00A3552B" w:rsidRPr="005415A4" w:rsidRDefault="00A3552B" w:rsidP="00A3552B">
            <w:pPr>
              <w:snapToGrid w:val="0"/>
              <w:jc w:val="center"/>
              <w:rPr>
                <w:rFonts w:asciiTheme="minorHAnsi" w:hAnsiTheme="minorHAnsi" w:cstheme="minorHAnsi"/>
                <w:color w:val="000000" w:themeColor="text1"/>
                <w:sz w:val="22"/>
                <w:szCs w:val="22"/>
              </w:rPr>
            </w:pPr>
            <w:r w:rsidRPr="00B325E7">
              <w:rPr>
                <w:rFonts w:asciiTheme="minorHAnsi" w:hAnsiTheme="minorHAnsi" w:cstheme="minorHAnsi"/>
                <w:color w:val="000000" w:themeColor="text1"/>
                <w:sz w:val="22"/>
                <w:szCs w:val="22"/>
              </w:rPr>
              <w:t>Sumy stałe</w:t>
            </w:r>
          </w:p>
        </w:tc>
        <w:tc>
          <w:tcPr>
            <w:tcW w:w="1992" w:type="dxa"/>
            <w:tcBorders>
              <w:top w:val="single" w:sz="4" w:space="0" w:color="000000"/>
              <w:left w:val="single" w:sz="4" w:space="0" w:color="000000"/>
              <w:bottom w:val="single" w:sz="4" w:space="0" w:color="000000"/>
            </w:tcBorders>
            <w:shd w:val="clear" w:color="auto" w:fill="F3F3F3"/>
          </w:tcPr>
          <w:p w14:paraId="26B9D7AC" w14:textId="7D1AE3C8" w:rsidR="00A3552B" w:rsidRPr="005415A4" w:rsidRDefault="00A3552B" w:rsidP="00A3552B">
            <w:pPr>
              <w:snapToGrid w:val="0"/>
              <w:jc w:val="center"/>
              <w:rPr>
                <w:rFonts w:asciiTheme="minorHAnsi" w:hAnsiTheme="minorHAnsi" w:cstheme="minorHAnsi"/>
                <w:color w:val="000000" w:themeColor="text1"/>
                <w:sz w:val="22"/>
                <w:szCs w:val="22"/>
              </w:rPr>
            </w:pPr>
            <w:r w:rsidRPr="00B325E7">
              <w:rPr>
                <w:rFonts w:asciiTheme="minorHAnsi" w:hAnsiTheme="minorHAnsi" w:cstheme="minorHAnsi"/>
                <w:color w:val="000000" w:themeColor="text1"/>
                <w:sz w:val="22"/>
                <w:szCs w:val="22"/>
              </w:rPr>
              <w:t>Księgowa brutto</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4293ADD6" w14:textId="3EE5F86F" w:rsidR="00A3552B" w:rsidRPr="005415A4" w:rsidRDefault="0044640A" w:rsidP="00A3552B">
            <w:pPr>
              <w:snapToGrid w:val="0"/>
              <w:jc w:val="right"/>
              <w:rPr>
                <w:rFonts w:asciiTheme="minorHAnsi" w:hAnsiTheme="minorHAnsi" w:cstheme="minorHAnsi"/>
                <w:bCs/>
                <w:color w:val="000000" w:themeColor="text1"/>
                <w:sz w:val="22"/>
                <w:szCs w:val="22"/>
              </w:rPr>
            </w:pPr>
            <w:r w:rsidRPr="0044640A">
              <w:rPr>
                <w:rFonts w:asciiTheme="minorHAnsi" w:hAnsiTheme="minorHAnsi" w:cstheme="minorHAnsi"/>
                <w:bCs/>
                <w:color w:val="000000" w:themeColor="text1"/>
                <w:sz w:val="22"/>
                <w:szCs w:val="22"/>
              </w:rPr>
              <w:t>9 775 297,58 zł</w:t>
            </w:r>
          </w:p>
        </w:tc>
      </w:tr>
      <w:tr w:rsidR="0044640A" w:rsidRPr="005415A4" w14:paraId="2AC18C36" w14:textId="77777777" w:rsidTr="004C79ED">
        <w:trPr>
          <w:trHeight w:val="251"/>
        </w:trPr>
        <w:tc>
          <w:tcPr>
            <w:tcW w:w="3528" w:type="dxa"/>
            <w:tcBorders>
              <w:top w:val="single" w:sz="4" w:space="0" w:color="000000"/>
              <w:left w:val="single" w:sz="4" w:space="0" w:color="000000"/>
              <w:bottom w:val="single" w:sz="4" w:space="0" w:color="000000"/>
            </w:tcBorders>
            <w:shd w:val="clear" w:color="auto" w:fill="F3F3F3"/>
          </w:tcPr>
          <w:p w14:paraId="73B89D2A" w14:textId="3806FB39" w:rsidR="0044640A" w:rsidRPr="004373F4" w:rsidRDefault="0044640A" w:rsidP="0044640A">
            <w:pPr>
              <w:snapToGrid w:val="0"/>
              <w:jc w:val="both"/>
              <w:rPr>
                <w:rFonts w:asciiTheme="minorHAnsi" w:hAnsiTheme="minorHAnsi" w:cstheme="minorHAnsi"/>
                <w:sz w:val="22"/>
                <w:szCs w:val="22"/>
              </w:rPr>
            </w:pPr>
            <w:r>
              <w:rPr>
                <w:rFonts w:asciiTheme="minorHAnsi" w:hAnsiTheme="minorHAnsi" w:cstheme="minorHAnsi"/>
                <w:sz w:val="22"/>
                <w:szCs w:val="22"/>
              </w:rPr>
              <w:t>Instalacje fotowoltaiczne</w:t>
            </w:r>
          </w:p>
        </w:tc>
        <w:tc>
          <w:tcPr>
            <w:tcW w:w="2148" w:type="dxa"/>
            <w:tcBorders>
              <w:top w:val="single" w:sz="4" w:space="0" w:color="000000"/>
              <w:left w:val="single" w:sz="4" w:space="0" w:color="000000"/>
              <w:bottom w:val="single" w:sz="4" w:space="0" w:color="000000"/>
            </w:tcBorders>
            <w:shd w:val="clear" w:color="auto" w:fill="F3F3F3"/>
          </w:tcPr>
          <w:p w14:paraId="0C724C72" w14:textId="16568166" w:rsidR="0044640A" w:rsidRPr="00FD0C2A" w:rsidRDefault="0044640A" w:rsidP="0044640A">
            <w:pPr>
              <w:snapToGrid w:val="0"/>
              <w:jc w:val="center"/>
              <w:rPr>
                <w:rFonts w:asciiTheme="minorHAnsi" w:hAnsiTheme="minorHAnsi" w:cstheme="minorHAnsi"/>
                <w:sz w:val="22"/>
                <w:szCs w:val="22"/>
              </w:rPr>
            </w:pPr>
            <w:r w:rsidRPr="00B325E7">
              <w:rPr>
                <w:rFonts w:asciiTheme="minorHAnsi" w:hAnsiTheme="minorHAnsi" w:cstheme="minorHAnsi"/>
                <w:color w:val="000000" w:themeColor="text1"/>
                <w:sz w:val="22"/>
                <w:szCs w:val="22"/>
              </w:rPr>
              <w:t>Sumy stałe</w:t>
            </w:r>
          </w:p>
        </w:tc>
        <w:tc>
          <w:tcPr>
            <w:tcW w:w="1992" w:type="dxa"/>
            <w:tcBorders>
              <w:top w:val="single" w:sz="4" w:space="0" w:color="000000"/>
              <w:left w:val="single" w:sz="4" w:space="0" w:color="000000"/>
              <w:bottom w:val="single" w:sz="4" w:space="0" w:color="000000"/>
            </w:tcBorders>
            <w:shd w:val="clear" w:color="auto" w:fill="F3F3F3"/>
          </w:tcPr>
          <w:p w14:paraId="17EB7261" w14:textId="0FAEE646" w:rsidR="0044640A" w:rsidRPr="004373F4" w:rsidRDefault="0044640A" w:rsidP="0044640A">
            <w:pPr>
              <w:snapToGrid w:val="0"/>
              <w:jc w:val="center"/>
              <w:rPr>
                <w:rFonts w:asciiTheme="minorHAnsi" w:hAnsiTheme="minorHAnsi" w:cstheme="minorHAnsi"/>
                <w:sz w:val="22"/>
                <w:szCs w:val="22"/>
              </w:rPr>
            </w:pPr>
            <w:r w:rsidRPr="00B325E7">
              <w:rPr>
                <w:rFonts w:asciiTheme="minorHAnsi" w:hAnsiTheme="minorHAnsi" w:cstheme="minorHAnsi"/>
                <w:color w:val="000000" w:themeColor="text1"/>
                <w:sz w:val="22"/>
                <w:szCs w:val="22"/>
              </w:rPr>
              <w:t>Księgowa brutto</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3E8FB939" w14:textId="3DCF33B4" w:rsidR="0044640A" w:rsidRPr="0044640A" w:rsidRDefault="0044640A" w:rsidP="0044640A">
            <w:pPr>
              <w:snapToGrid w:val="0"/>
              <w:jc w:val="right"/>
              <w:rPr>
                <w:rFonts w:asciiTheme="minorHAnsi" w:hAnsiTheme="minorHAnsi" w:cstheme="minorHAnsi"/>
                <w:bCs/>
                <w:color w:val="000000" w:themeColor="text1"/>
                <w:sz w:val="22"/>
                <w:szCs w:val="22"/>
              </w:rPr>
            </w:pPr>
            <w:r w:rsidRPr="0044640A">
              <w:rPr>
                <w:rFonts w:asciiTheme="minorHAnsi" w:hAnsiTheme="minorHAnsi" w:cstheme="minorHAnsi"/>
                <w:bCs/>
                <w:color w:val="000000" w:themeColor="text1"/>
                <w:sz w:val="22"/>
                <w:szCs w:val="22"/>
              </w:rPr>
              <w:t>586 924,41 zł</w:t>
            </w:r>
          </w:p>
        </w:tc>
      </w:tr>
      <w:tr w:rsidR="0044640A" w:rsidRPr="005415A4" w14:paraId="6FB37932" w14:textId="77777777" w:rsidTr="004C79ED">
        <w:trPr>
          <w:trHeight w:val="251"/>
        </w:trPr>
        <w:tc>
          <w:tcPr>
            <w:tcW w:w="3528" w:type="dxa"/>
            <w:tcBorders>
              <w:top w:val="single" w:sz="4" w:space="0" w:color="000000"/>
              <w:left w:val="single" w:sz="4" w:space="0" w:color="000000"/>
              <w:bottom w:val="single" w:sz="4" w:space="0" w:color="000000"/>
            </w:tcBorders>
            <w:shd w:val="clear" w:color="auto" w:fill="F3F3F3"/>
          </w:tcPr>
          <w:p w14:paraId="2AB62858" w14:textId="46386529" w:rsidR="0044640A" w:rsidRPr="004373F4" w:rsidRDefault="0044640A" w:rsidP="0044640A">
            <w:pPr>
              <w:snapToGrid w:val="0"/>
              <w:jc w:val="both"/>
              <w:rPr>
                <w:rFonts w:asciiTheme="minorHAnsi" w:hAnsiTheme="minorHAnsi" w:cstheme="minorHAnsi"/>
                <w:sz w:val="22"/>
                <w:szCs w:val="22"/>
              </w:rPr>
            </w:pPr>
            <w:r>
              <w:rPr>
                <w:rFonts w:asciiTheme="minorHAnsi" w:hAnsiTheme="minorHAnsi" w:cstheme="minorHAnsi"/>
                <w:sz w:val="22"/>
                <w:szCs w:val="22"/>
              </w:rPr>
              <w:t>Windy, dźwigi (w lokalizacjach, gdzie nie zostały uwzględnione w wartościach budynków)</w:t>
            </w:r>
          </w:p>
        </w:tc>
        <w:tc>
          <w:tcPr>
            <w:tcW w:w="2148" w:type="dxa"/>
            <w:tcBorders>
              <w:top w:val="single" w:sz="4" w:space="0" w:color="000000"/>
              <w:left w:val="single" w:sz="4" w:space="0" w:color="000000"/>
              <w:bottom w:val="single" w:sz="4" w:space="0" w:color="000000"/>
            </w:tcBorders>
            <w:shd w:val="clear" w:color="auto" w:fill="F3F3F3"/>
          </w:tcPr>
          <w:p w14:paraId="29369089" w14:textId="4ECADBAB" w:rsidR="0044640A" w:rsidRPr="00FD0C2A" w:rsidRDefault="0044640A" w:rsidP="0044640A">
            <w:pPr>
              <w:snapToGrid w:val="0"/>
              <w:jc w:val="center"/>
              <w:rPr>
                <w:rFonts w:asciiTheme="minorHAnsi" w:hAnsiTheme="minorHAnsi" w:cstheme="minorHAnsi"/>
                <w:sz w:val="22"/>
                <w:szCs w:val="22"/>
              </w:rPr>
            </w:pPr>
            <w:r w:rsidRPr="00B325E7">
              <w:rPr>
                <w:rFonts w:asciiTheme="minorHAnsi" w:hAnsiTheme="minorHAnsi" w:cstheme="minorHAnsi"/>
                <w:color w:val="000000" w:themeColor="text1"/>
                <w:sz w:val="22"/>
                <w:szCs w:val="22"/>
              </w:rPr>
              <w:t>Sumy stałe</w:t>
            </w:r>
          </w:p>
        </w:tc>
        <w:tc>
          <w:tcPr>
            <w:tcW w:w="1992" w:type="dxa"/>
            <w:tcBorders>
              <w:top w:val="single" w:sz="4" w:space="0" w:color="000000"/>
              <w:left w:val="single" w:sz="4" w:space="0" w:color="000000"/>
              <w:bottom w:val="single" w:sz="4" w:space="0" w:color="000000"/>
            </w:tcBorders>
            <w:shd w:val="clear" w:color="auto" w:fill="F3F3F3"/>
          </w:tcPr>
          <w:p w14:paraId="2D53A612" w14:textId="575A07C3" w:rsidR="0044640A" w:rsidRPr="004373F4" w:rsidRDefault="0044640A" w:rsidP="0044640A">
            <w:pPr>
              <w:snapToGrid w:val="0"/>
              <w:jc w:val="center"/>
              <w:rPr>
                <w:rFonts w:asciiTheme="minorHAnsi" w:hAnsiTheme="minorHAnsi" w:cstheme="minorHAnsi"/>
                <w:sz w:val="22"/>
                <w:szCs w:val="22"/>
              </w:rPr>
            </w:pPr>
            <w:r w:rsidRPr="00B325E7">
              <w:rPr>
                <w:rFonts w:asciiTheme="minorHAnsi" w:hAnsiTheme="minorHAnsi" w:cstheme="minorHAnsi"/>
                <w:color w:val="000000" w:themeColor="text1"/>
                <w:sz w:val="22"/>
                <w:szCs w:val="22"/>
              </w:rPr>
              <w:t>Księgowa brutto</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7D16D342" w14:textId="224E6020" w:rsidR="0044640A" w:rsidRPr="0044640A" w:rsidRDefault="0044640A" w:rsidP="0044640A">
            <w:pPr>
              <w:snapToGrid w:val="0"/>
              <w:jc w:val="right"/>
              <w:rPr>
                <w:rFonts w:asciiTheme="minorHAnsi" w:hAnsiTheme="minorHAnsi" w:cstheme="minorHAnsi"/>
                <w:bCs/>
                <w:color w:val="000000" w:themeColor="text1"/>
                <w:sz w:val="22"/>
                <w:szCs w:val="22"/>
              </w:rPr>
            </w:pPr>
            <w:r w:rsidRPr="0044640A">
              <w:rPr>
                <w:rFonts w:asciiTheme="minorHAnsi" w:hAnsiTheme="minorHAnsi" w:cstheme="minorHAnsi"/>
                <w:bCs/>
                <w:color w:val="000000" w:themeColor="text1"/>
                <w:sz w:val="22"/>
                <w:szCs w:val="22"/>
              </w:rPr>
              <w:t>148 918,07 zł</w:t>
            </w:r>
          </w:p>
        </w:tc>
      </w:tr>
      <w:tr w:rsidR="0044640A" w:rsidRPr="005415A4" w14:paraId="2505B886" w14:textId="77777777" w:rsidTr="004C79ED">
        <w:trPr>
          <w:trHeight w:val="251"/>
        </w:trPr>
        <w:tc>
          <w:tcPr>
            <w:tcW w:w="3528" w:type="dxa"/>
            <w:tcBorders>
              <w:top w:val="single" w:sz="4" w:space="0" w:color="000000"/>
              <w:left w:val="single" w:sz="4" w:space="0" w:color="000000"/>
              <w:bottom w:val="single" w:sz="4" w:space="0" w:color="000000"/>
            </w:tcBorders>
            <w:shd w:val="clear" w:color="auto" w:fill="F3F3F3"/>
          </w:tcPr>
          <w:p w14:paraId="7B3449AF" w14:textId="2D1A6EA3" w:rsidR="0044640A" w:rsidRPr="005415A4" w:rsidRDefault="0044640A" w:rsidP="0044640A">
            <w:pPr>
              <w:snapToGrid w:val="0"/>
              <w:jc w:val="both"/>
              <w:rPr>
                <w:rFonts w:asciiTheme="minorHAnsi" w:hAnsiTheme="minorHAnsi" w:cstheme="minorHAnsi"/>
                <w:color w:val="000000" w:themeColor="text1"/>
                <w:sz w:val="22"/>
                <w:szCs w:val="22"/>
              </w:rPr>
            </w:pPr>
            <w:r w:rsidRPr="004373F4">
              <w:rPr>
                <w:rFonts w:asciiTheme="minorHAnsi" w:hAnsiTheme="minorHAnsi" w:cstheme="minorHAnsi"/>
                <w:sz w:val="22"/>
                <w:szCs w:val="22"/>
              </w:rPr>
              <w:t>Sprzęt elektroniczny (okres eksploatacji pow. 5 lat)</w:t>
            </w:r>
          </w:p>
        </w:tc>
        <w:tc>
          <w:tcPr>
            <w:tcW w:w="2148" w:type="dxa"/>
            <w:tcBorders>
              <w:top w:val="single" w:sz="4" w:space="0" w:color="000000"/>
              <w:left w:val="single" w:sz="4" w:space="0" w:color="000000"/>
              <w:bottom w:val="single" w:sz="4" w:space="0" w:color="000000"/>
            </w:tcBorders>
            <w:shd w:val="clear" w:color="auto" w:fill="F3F3F3"/>
          </w:tcPr>
          <w:p w14:paraId="1FFBA78D" w14:textId="6A131E7B" w:rsidR="0044640A" w:rsidRPr="005415A4" w:rsidRDefault="0044640A" w:rsidP="0044640A">
            <w:pPr>
              <w:snapToGrid w:val="0"/>
              <w:jc w:val="center"/>
              <w:rPr>
                <w:rFonts w:asciiTheme="minorHAnsi" w:hAnsiTheme="minorHAnsi" w:cstheme="minorHAnsi"/>
                <w:color w:val="000000" w:themeColor="text1"/>
                <w:sz w:val="22"/>
                <w:szCs w:val="22"/>
              </w:rPr>
            </w:pPr>
            <w:r w:rsidRPr="00FD0C2A">
              <w:rPr>
                <w:rFonts w:asciiTheme="minorHAnsi" w:hAnsiTheme="minorHAnsi" w:cstheme="minorHAnsi"/>
                <w:sz w:val="22"/>
                <w:szCs w:val="22"/>
              </w:rPr>
              <w:t>Sumy stałe</w:t>
            </w:r>
          </w:p>
        </w:tc>
        <w:tc>
          <w:tcPr>
            <w:tcW w:w="1992" w:type="dxa"/>
            <w:tcBorders>
              <w:top w:val="single" w:sz="4" w:space="0" w:color="000000"/>
              <w:left w:val="single" w:sz="4" w:space="0" w:color="000000"/>
              <w:bottom w:val="single" w:sz="4" w:space="0" w:color="000000"/>
            </w:tcBorders>
            <w:shd w:val="clear" w:color="auto" w:fill="F3F3F3"/>
          </w:tcPr>
          <w:p w14:paraId="14579222" w14:textId="7A854885" w:rsidR="0044640A" w:rsidRPr="005415A4" w:rsidRDefault="0044640A" w:rsidP="0044640A">
            <w:pPr>
              <w:snapToGrid w:val="0"/>
              <w:jc w:val="center"/>
              <w:rPr>
                <w:rFonts w:asciiTheme="minorHAnsi" w:hAnsiTheme="minorHAnsi" w:cstheme="minorHAnsi"/>
                <w:color w:val="000000" w:themeColor="text1"/>
                <w:sz w:val="22"/>
                <w:szCs w:val="22"/>
              </w:rPr>
            </w:pPr>
            <w:r w:rsidRPr="004373F4">
              <w:rPr>
                <w:rFonts w:asciiTheme="minorHAnsi" w:hAnsiTheme="minorHAnsi" w:cstheme="minorHAnsi"/>
                <w:sz w:val="22"/>
                <w:szCs w:val="22"/>
              </w:rPr>
              <w:t>Księgowa Brutto</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7E8DE7E2" w14:textId="78C2EE3C" w:rsidR="0044640A" w:rsidRPr="0044640A" w:rsidRDefault="0044640A" w:rsidP="0044640A">
            <w:pPr>
              <w:snapToGrid w:val="0"/>
              <w:jc w:val="right"/>
              <w:rPr>
                <w:rFonts w:asciiTheme="minorHAnsi" w:hAnsiTheme="minorHAnsi" w:cstheme="minorHAnsi"/>
                <w:bCs/>
                <w:color w:val="000000" w:themeColor="text1"/>
                <w:sz w:val="22"/>
                <w:szCs w:val="22"/>
              </w:rPr>
            </w:pPr>
            <w:r w:rsidRPr="0044640A">
              <w:rPr>
                <w:rFonts w:asciiTheme="minorHAnsi" w:hAnsiTheme="minorHAnsi" w:cstheme="minorHAnsi"/>
                <w:bCs/>
                <w:color w:val="000000" w:themeColor="text1"/>
                <w:sz w:val="22"/>
                <w:szCs w:val="22"/>
              </w:rPr>
              <w:t>5 634 707,12 zł</w:t>
            </w:r>
          </w:p>
        </w:tc>
      </w:tr>
      <w:tr w:rsidR="0044640A" w:rsidRPr="005415A4" w14:paraId="212B8A68" w14:textId="77777777" w:rsidTr="00E40A1C">
        <w:trPr>
          <w:trHeight w:val="251"/>
        </w:trPr>
        <w:tc>
          <w:tcPr>
            <w:tcW w:w="3528" w:type="dxa"/>
            <w:tcBorders>
              <w:top w:val="single" w:sz="4" w:space="0" w:color="000000"/>
              <w:left w:val="single" w:sz="4" w:space="0" w:color="000000"/>
              <w:bottom w:val="single" w:sz="4" w:space="0" w:color="000000"/>
            </w:tcBorders>
            <w:shd w:val="clear" w:color="auto" w:fill="F3F3F3"/>
          </w:tcPr>
          <w:p w14:paraId="4E2EEA5C" w14:textId="14C5C20A" w:rsidR="0044640A" w:rsidRPr="00521F91" w:rsidRDefault="0044640A" w:rsidP="0044640A">
            <w:pPr>
              <w:snapToGrid w:val="0"/>
              <w:jc w:val="both"/>
              <w:rPr>
                <w:rFonts w:asciiTheme="minorHAnsi" w:hAnsiTheme="minorHAnsi" w:cstheme="minorHAnsi"/>
                <w:color w:val="000000" w:themeColor="text1"/>
                <w:sz w:val="22"/>
                <w:szCs w:val="22"/>
              </w:rPr>
            </w:pPr>
            <w:r w:rsidRPr="004373F4">
              <w:rPr>
                <w:rFonts w:asciiTheme="minorHAnsi" w:hAnsiTheme="minorHAnsi" w:cstheme="minorHAnsi"/>
                <w:sz w:val="22"/>
                <w:szCs w:val="22"/>
              </w:rPr>
              <w:t>Stroje, instrumenty muzyczne w MDK Prażakówka</w:t>
            </w:r>
          </w:p>
        </w:tc>
        <w:tc>
          <w:tcPr>
            <w:tcW w:w="2148" w:type="dxa"/>
            <w:tcBorders>
              <w:top w:val="single" w:sz="4" w:space="0" w:color="000000"/>
              <w:left w:val="single" w:sz="4" w:space="0" w:color="000000"/>
              <w:bottom w:val="single" w:sz="4" w:space="0" w:color="000000"/>
            </w:tcBorders>
            <w:shd w:val="clear" w:color="auto" w:fill="F3F3F3"/>
          </w:tcPr>
          <w:p w14:paraId="78E1A40F" w14:textId="01B1C05F" w:rsidR="0044640A" w:rsidRPr="00521F91" w:rsidRDefault="0044640A" w:rsidP="0044640A">
            <w:pPr>
              <w:snapToGrid w:val="0"/>
              <w:jc w:val="center"/>
              <w:rPr>
                <w:rFonts w:asciiTheme="minorHAnsi" w:hAnsiTheme="minorHAnsi" w:cstheme="minorHAnsi"/>
                <w:color w:val="000000" w:themeColor="text1"/>
                <w:sz w:val="22"/>
                <w:szCs w:val="22"/>
              </w:rPr>
            </w:pPr>
            <w:r w:rsidRPr="00FD0C2A">
              <w:rPr>
                <w:rFonts w:asciiTheme="minorHAnsi" w:hAnsiTheme="minorHAnsi" w:cstheme="minorHAnsi"/>
                <w:sz w:val="22"/>
                <w:szCs w:val="22"/>
              </w:rPr>
              <w:t>Sumy stałe</w:t>
            </w:r>
          </w:p>
        </w:tc>
        <w:tc>
          <w:tcPr>
            <w:tcW w:w="1992" w:type="dxa"/>
            <w:tcBorders>
              <w:top w:val="single" w:sz="4" w:space="0" w:color="000000"/>
              <w:left w:val="single" w:sz="4" w:space="0" w:color="000000"/>
              <w:bottom w:val="single" w:sz="4" w:space="0" w:color="000000"/>
            </w:tcBorders>
            <w:shd w:val="clear" w:color="auto" w:fill="F3F3F3"/>
          </w:tcPr>
          <w:p w14:paraId="035FCF16" w14:textId="1B2D9B9C" w:rsidR="0044640A" w:rsidRPr="00521F91" w:rsidRDefault="0044640A" w:rsidP="0044640A">
            <w:pPr>
              <w:snapToGrid w:val="0"/>
              <w:jc w:val="center"/>
              <w:rPr>
                <w:rFonts w:asciiTheme="minorHAnsi" w:hAnsiTheme="minorHAnsi" w:cstheme="minorHAnsi"/>
                <w:color w:val="000000" w:themeColor="text1"/>
                <w:sz w:val="22"/>
                <w:szCs w:val="22"/>
              </w:rPr>
            </w:pPr>
            <w:r w:rsidRPr="004373F4">
              <w:rPr>
                <w:rFonts w:asciiTheme="minorHAnsi" w:hAnsiTheme="minorHAnsi" w:cstheme="minorHAnsi"/>
                <w:sz w:val="22"/>
                <w:szCs w:val="22"/>
              </w:rPr>
              <w:t>Księgowa brutto</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0D982762" w14:textId="3FB771C3" w:rsidR="0044640A" w:rsidRPr="0044640A" w:rsidRDefault="0044640A" w:rsidP="0044640A">
            <w:pPr>
              <w:snapToGrid w:val="0"/>
              <w:jc w:val="right"/>
              <w:rPr>
                <w:rFonts w:asciiTheme="minorHAnsi" w:hAnsiTheme="minorHAnsi" w:cstheme="minorHAnsi"/>
                <w:color w:val="000000" w:themeColor="text1"/>
                <w:sz w:val="22"/>
                <w:szCs w:val="22"/>
              </w:rPr>
            </w:pPr>
            <w:r w:rsidRPr="0044640A">
              <w:rPr>
                <w:rFonts w:asciiTheme="minorHAnsi" w:hAnsiTheme="minorHAnsi" w:cstheme="minorHAnsi"/>
                <w:sz w:val="22"/>
                <w:szCs w:val="22"/>
              </w:rPr>
              <w:t>13 071,74 zł</w:t>
            </w:r>
          </w:p>
        </w:tc>
      </w:tr>
      <w:tr w:rsidR="0044640A" w:rsidRPr="000C4D66" w14:paraId="7951FD55" w14:textId="77777777" w:rsidTr="004C79ED">
        <w:trPr>
          <w:trHeight w:val="251"/>
        </w:trPr>
        <w:tc>
          <w:tcPr>
            <w:tcW w:w="3528" w:type="dxa"/>
            <w:tcBorders>
              <w:top w:val="single" w:sz="4" w:space="0" w:color="000000"/>
              <w:left w:val="single" w:sz="4" w:space="0" w:color="000000"/>
              <w:bottom w:val="single" w:sz="4" w:space="0" w:color="000000"/>
            </w:tcBorders>
            <w:shd w:val="clear" w:color="auto" w:fill="F3F3F3"/>
          </w:tcPr>
          <w:p w14:paraId="170CB6EF" w14:textId="7B941842" w:rsidR="0044640A" w:rsidRPr="000C4D66" w:rsidRDefault="0044640A" w:rsidP="0044640A">
            <w:pPr>
              <w:snapToGrid w:val="0"/>
              <w:jc w:val="both"/>
              <w:rPr>
                <w:rFonts w:asciiTheme="minorHAnsi" w:hAnsiTheme="minorHAnsi" w:cstheme="minorHAnsi"/>
                <w:color w:val="000000" w:themeColor="text1"/>
                <w:sz w:val="22"/>
                <w:szCs w:val="22"/>
              </w:rPr>
            </w:pPr>
            <w:r w:rsidRPr="0096127B">
              <w:rPr>
                <w:rFonts w:asciiTheme="minorHAnsi" w:hAnsiTheme="minorHAnsi" w:cstheme="minorHAnsi"/>
                <w:sz w:val="22"/>
                <w:szCs w:val="22"/>
              </w:rPr>
              <w:t>Rzeźby w Parku Kuracyjnym</w:t>
            </w:r>
            <w:r>
              <w:rPr>
                <w:rFonts w:asciiTheme="minorHAnsi" w:hAnsiTheme="minorHAnsi" w:cstheme="minorHAnsi"/>
                <w:sz w:val="22"/>
                <w:szCs w:val="22"/>
              </w:rPr>
              <w:t xml:space="preserve"> - </w:t>
            </w:r>
            <w:r w:rsidRPr="004373F4">
              <w:rPr>
                <w:rFonts w:asciiTheme="minorHAnsi" w:hAnsiTheme="minorHAnsi" w:cstheme="minorHAnsi"/>
                <w:sz w:val="22"/>
                <w:szCs w:val="22"/>
              </w:rPr>
              <w:t>MDK Prażakówka</w:t>
            </w:r>
          </w:p>
        </w:tc>
        <w:tc>
          <w:tcPr>
            <w:tcW w:w="2148" w:type="dxa"/>
            <w:tcBorders>
              <w:top w:val="single" w:sz="4" w:space="0" w:color="000000"/>
              <w:left w:val="single" w:sz="4" w:space="0" w:color="000000"/>
              <w:bottom w:val="single" w:sz="4" w:space="0" w:color="000000"/>
            </w:tcBorders>
            <w:shd w:val="clear" w:color="auto" w:fill="F3F3F3"/>
          </w:tcPr>
          <w:p w14:paraId="5DD29BB4" w14:textId="7B7394AF" w:rsidR="0044640A" w:rsidRPr="000C4D66" w:rsidRDefault="0044640A" w:rsidP="0044640A">
            <w:pPr>
              <w:snapToGrid w:val="0"/>
              <w:jc w:val="center"/>
              <w:rPr>
                <w:rFonts w:asciiTheme="minorHAnsi" w:hAnsiTheme="minorHAnsi" w:cstheme="minorHAnsi"/>
                <w:color w:val="000000" w:themeColor="text1"/>
                <w:sz w:val="22"/>
                <w:szCs w:val="22"/>
              </w:rPr>
            </w:pPr>
            <w:r w:rsidRPr="00FD0C2A">
              <w:rPr>
                <w:rFonts w:asciiTheme="minorHAnsi" w:hAnsiTheme="minorHAnsi" w:cstheme="minorHAnsi"/>
                <w:sz w:val="22"/>
                <w:szCs w:val="22"/>
              </w:rPr>
              <w:t>Sumy stałe</w:t>
            </w:r>
          </w:p>
        </w:tc>
        <w:tc>
          <w:tcPr>
            <w:tcW w:w="1992" w:type="dxa"/>
            <w:tcBorders>
              <w:top w:val="single" w:sz="4" w:space="0" w:color="000000"/>
              <w:left w:val="single" w:sz="4" w:space="0" w:color="000000"/>
              <w:bottom w:val="single" w:sz="4" w:space="0" w:color="000000"/>
            </w:tcBorders>
            <w:shd w:val="clear" w:color="auto" w:fill="F3F3F3"/>
          </w:tcPr>
          <w:p w14:paraId="73AC4106" w14:textId="1C1BEF65" w:rsidR="0044640A" w:rsidRPr="000C4D66" w:rsidRDefault="0044640A" w:rsidP="0044640A">
            <w:pPr>
              <w:snapToGrid w:val="0"/>
              <w:jc w:val="center"/>
              <w:rPr>
                <w:rFonts w:asciiTheme="minorHAnsi" w:hAnsiTheme="minorHAnsi" w:cstheme="minorHAnsi"/>
                <w:color w:val="000000" w:themeColor="text1"/>
                <w:sz w:val="22"/>
                <w:szCs w:val="22"/>
              </w:rPr>
            </w:pPr>
            <w:r w:rsidRPr="004373F4">
              <w:rPr>
                <w:rFonts w:asciiTheme="minorHAnsi" w:hAnsiTheme="minorHAnsi" w:cstheme="minorHAnsi"/>
                <w:sz w:val="22"/>
                <w:szCs w:val="22"/>
              </w:rPr>
              <w:t>Księgowa brutto</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32476DF4" w14:textId="0C65289A" w:rsidR="0044640A" w:rsidRPr="00A3552B" w:rsidRDefault="0044640A" w:rsidP="0044640A">
            <w:pPr>
              <w:snapToGrid w:val="0"/>
              <w:jc w:val="right"/>
              <w:rPr>
                <w:rFonts w:asciiTheme="minorHAnsi" w:hAnsiTheme="minorHAnsi" w:cstheme="minorHAnsi"/>
                <w:color w:val="000000" w:themeColor="text1"/>
                <w:sz w:val="22"/>
                <w:szCs w:val="22"/>
                <w:highlight w:val="yellow"/>
              </w:rPr>
            </w:pPr>
            <w:r w:rsidRPr="0044640A">
              <w:rPr>
                <w:rFonts w:asciiTheme="minorHAnsi" w:hAnsiTheme="minorHAnsi" w:cstheme="minorHAnsi"/>
                <w:sz w:val="22"/>
                <w:szCs w:val="22"/>
              </w:rPr>
              <w:t>127 926,80 zł</w:t>
            </w:r>
          </w:p>
        </w:tc>
      </w:tr>
      <w:tr w:rsidR="0044640A" w:rsidRPr="000C4D66" w14:paraId="1B46FD19" w14:textId="77777777" w:rsidTr="004C79ED">
        <w:trPr>
          <w:trHeight w:val="251"/>
        </w:trPr>
        <w:tc>
          <w:tcPr>
            <w:tcW w:w="3528" w:type="dxa"/>
            <w:tcBorders>
              <w:top w:val="single" w:sz="4" w:space="0" w:color="000000"/>
              <w:left w:val="single" w:sz="4" w:space="0" w:color="000000"/>
              <w:bottom w:val="single" w:sz="4" w:space="0" w:color="000000"/>
            </w:tcBorders>
            <w:shd w:val="clear" w:color="auto" w:fill="F3F3F3"/>
          </w:tcPr>
          <w:p w14:paraId="1A03436E" w14:textId="17D72DFC" w:rsidR="0044640A" w:rsidRPr="0044640A" w:rsidRDefault="0044640A" w:rsidP="0044640A">
            <w:pPr>
              <w:snapToGrid w:val="0"/>
              <w:jc w:val="both"/>
              <w:rPr>
                <w:rFonts w:asciiTheme="minorHAnsi" w:hAnsiTheme="minorHAnsi" w:cstheme="minorHAnsi"/>
                <w:sz w:val="22"/>
                <w:szCs w:val="22"/>
              </w:rPr>
            </w:pPr>
            <w:r w:rsidRPr="004373F4">
              <w:rPr>
                <w:rFonts w:asciiTheme="minorHAnsi" w:hAnsiTheme="minorHAnsi" w:cstheme="minorHAnsi"/>
                <w:sz w:val="22"/>
                <w:szCs w:val="22"/>
              </w:rPr>
              <w:t>Zbiory biblioteczne Miejskiej Biblioteki Publicznej (MBP)</w:t>
            </w:r>
          </w:p>
        </w:tc>
        <w:tc>
          <w:tcPr>
            <w:tcW w:w="2148" w:type="dxa"/>
            <w:tcBorders>
              <w:top w:val="single" w:sz="4" w:space="0" w:color="000000"/>
              <w:left w:val="single" w:sz="4" w:space="0" w:color="000000"/>
              <w:bottom w:val="single" w:sz="4" w:space="0" w:color="000000"/>
            </w:tcBorders>
            <w:shd w:val="clear" w:color="auto" w:fill="F3F3F3"/>
          </w:tcPr>
          <w:p w14:paraId="0A3EA47D" w14:textId="350BEB99" w:rsidR="0044640A" w:rsidRPr="000C4D66" w:rsidRDefault="0044640A" w:rsidP="0044640A">
            <w:pPr>
              <w:snapToGrid w:val="0"/>
              <w:jc w:val="center"/>
              <w:rPr>
                <w:rFonts w:asciiTheme="minorHAnsi" w:hAnsiTheme="minorHAnsi" w:cstheme="minorHAnsi"/>
                <w:color w:val="000000" w:themeColor="text1"/>
                <w:sz w:val="22"/>
                <w:szCs w:val="22"/>
              </w:rPr>
            </w:pPr>
            <w:r w:rsidRPr="00FD0C2A">
              <w:rPr>
                <w:rFonts w:asciiTheme="minorHAnsi" w:hAnsiTheme="minorHAnsi" w:cstheme="minorHAnsi"/>
                <w:sz w:val="22"/>
                <w:szCs w:val="22"/>
              </w:rPr>
              <w:t>Sumy stałe</w:t>
            </w:r>
          </w:p>
        </w:tc>
        <w:tc>
          <w:tcPr>
            <w:tcW w:w="1992" w:type="dxa"/>
            <w:tcBorders>
              <w:top w:val="single" w:sz="4" w:space="0" w:color="000000"/>
              <w:left w:val="single" w:sz="4" w:space="0" w:color="000000"/>
              <w:bottom w:val="single" w:sz="4" w:space="0" w:color="000000"/>
            </w:tcBorders>
            <w:shd w:val="clear" w:color="auto" w:fill="F3F3F3"/>
          </w:tcPr>
          <w:p w14:paraId="2038F480" w14:textId="255A1843" w:rsidR="0044640A" w:rsidRPr="000C4D66" w:rsidRDefault="0044640A" w:rsidP="0044640A">
            <w:pPr>
              <w:snapToGrid w:val="0"/>
              <w:jc w:val="center"/>
              <w:rPr>
                <w:rFonts w:asciiTheme="minorHAnsi" w:hAnsiTheme="minorHAnsi" w:cstheme="minorHAnsi"/>
                <w:color w:val="000000" w:themeColor="text1"/>
                <w:sz w:val="22"/>
                <w:szCs w:val="22"/>
              </w:rPr>
            </w:pPr>
            <w:r w:rsidRPr="004373F4">
              <w:rPr>
                <w:rFonts w:asciiTheme="minorHAnsi" w:hAnsiTheme="minorHAnsi" w:cstheme="minorHAnsi"/>
                <w:sz w:val="22"/>
                <w:szCs w:val="22"/>
              </w:rPr>
              <w:t>Księgowa brutto</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4408A8F8" w14:textId="052A85A6" w:rsidR="0044640A" w:rsidRPr="00A3552B" w:rsidRDefault="0044640A" w:rsidP="0044640A">
            <w:pPr>
              <w:snapToGrid w:val="0"/>
              <w:jc w:val="right"/>
              <w:rPr>
                <w:rFonts w:asciiTheme="minorHAnsi" w:hAnsiTheme="minorHAnsi" w:cstheme="minorHAnsi"/>
                <w:color w:val="000000" w:themeColor="text1"/>
                <w:sz w:val="22"/>
                <w:szCs w:val="22"/>
                <w:highlight w:val="yellow"/>
              </w:rPr>
            </w:pPr>
            <w:r w:rsidRPr="0044640A">
              <w:rPr>
                <w:rFonts w:asciiTheme="minorHAnsi" w:hAnsiTheme="minorHAnsi" w:cstheme="minorHAnsi"/>
                <w:sz w:val="22"/>
                <w:szCs w:val="22"/>
              </w:rPr>
              <w:t>1 003 807,17 zł</w:t>
            </w:r>
          </w:p>
        </w:tc>
      </w:tr>
      <w:tr w:rsidR="0044640A" w:rsidRPr="000C4D66" w14:paraId="2DDB3F3B" w14:textId="77777777" w:rsidTr="00E40A1C">
        <w:trPr>
          <w:trHeight w:val="251"/>
        </w:trPr>
        <w:tc>
          <w:tcPr>
            <w:tcW w:w="3528" w:type="dxa"/>
            <w:tcBorders>
              <w:top w:val="single" w:sz="4" w:space="0" w:color="000000"/>
              <w:left w:val="single" w:sz="4" w:space="0" w:color="000000"/>
              <w:bottom w:val="single" w:sz="4" w:space="0" w:color="000000"/>
            </w:tcBorders>
            <w:shd w:val="clear" w:color="auto" w:fill="F3F3F3"/>
          </w:tcPr>
          <w:p w14:paraId="213B682F" w14:textId="4F845E19" w:rsidR="0044640A" w:rsidRPr="0044640A" w:rsidRDefault="0044640A" w:rsidP="0044640A">
            <w:pPr>
              <w:autoSpaceDE w:val="0"/>
              <w:autoSpaceDN w:val="0"/>
              <w:adjustRightInd w:val="0"/>
              <w:rPr>
                <w:rFonts w:asciiTheme="minorHAnsi" w:hAnsiTheme="minorHAnsi" w:cstheme="minorHAnsi"/>
                <w:sz w:val="22"/>
                <w:szCs w:val="22"/>
              </w:rPr>
            </w:pPr>
            <w:r w:rsidRPr="0044640A">
              <w:rPr>
                <w:rFonts w:asciiTheme="minorHAnsi" w:hAnsiTheme="minorHAnsi" w:cstheme="minorHAnsi"/>
                <w:sz w:val="22"/>
                <w:szCs w:val="22"/>
              </w:rPr>
              <w:t>Rowery elektryczne</w:t>
            </w:r>
          </w:p>
        </w:tc>
        <w:tc>
          <w:tcPr>
            <w:tcW w:w="2148" w:type="dxa"/>
            <w:tcBorders>
              <w:top w:val="single" w:sz="4" w:space="0" w:color="000000"/>
              <w:left w:val="single" w:sz="4" w:space="0" w:color="000000"/>
              <w:bottom w:val="single" w:sz="4" w:space="0" w:color="000000"/>
            </w:tcBorders>
            <w:shd w:val="clear" w:color="auto" w:fill="F3F3F3"/>
          </w:tcPr>
          <w:p w14:paraId="7F1884C0" w14:textId="5941605F" w:rsidR="0044640A" w:rsidRPr="0044640A" w:rsidRDefault="0044640A" w:rsidP="0044640A">
            <w:pPr>
              <w:snapToGrid w:val="0"/>
              <w:jc w:val="center"/>
              <w:rPr>
                <w:rFonts w:asciiTheme="minorHAnsi" w:hAnsiTheme="minorHAnsi" w:cstheme="minorHAnsi"/>
                <w:color w:val="000000" w:themeColor="text1"/>
                <w:sz w:val="22"/>
                <w:szCs w:val="22"/>
              </w:rPr>
            </w:pPr>
            <w:r w:rsidRPr="0044640A">
              <w:rPr>
                <w:rFonts w:asciiTheme="minorHAnsi" w:hAnsiTheme="minorHAnsi" w:cstheme="minorHAnsi"/>
                <w:color w:val="000000" w:themeColor="text1"/>
                <w:sz w:val="22"/>
                <w:szCs w:val="22"/>
              </w:rPr>
              <w:t>Sumy stałe</w:t>
            </w:r>
          </w:p>
        </w:tc>
        <w:tc>
          <w:tcPr>
            <w:tcW w:w="1992" w:type="dxa"/>
            <w:tcBorders>
              <w:top w:val="single" w:sz="4" w:space="0" w:color="000000"/>
              <w:left w:val="single" w:sz="4" w:space="0" w:color="000000"/>
              <w:bottom w:val="single" w:sz="4" w:space="0" w:color="000000"/>
            </w:tcBorders>
            <w:shd w:val="clear" w:color="auto" w:fill="F3F3F3"/>
          </w:tcPr>
          <w:p w14:paraId="6AA9A3FF" w14:textId="4293829A" w:rsidR="0044640A" w:rsidRPr="00A3552B" w:rsidRDefault="0044640A" w:rsidP="0044640A">
            <w:pPr>
              <w:snapToGrid w:val="0"/>
              <w:jc w:val="center"/>
              <w:rPr>
                <w:rFonts w:asciiTheme="minorHAnsi" w:hAnsiTheme="minorHAnsi" w:cstheme="minorHAnsi"/>
                <w:color w:val="000000" w:themeColor="text1"/>
                <w:sz w:val="22"/>
                <w:szCs w:val="22"/>
                <w:highlight w:val="yellow"/>
              </w:rPr>
            </w:pPr>
            <w:r w:rsidRPr="004373F4">
              <w:rPr>
                <w:rFonts w:asciiTheme="minorHAnsi" w:hAnsiTheme="minorHAnsi" w:cstheme="minorHAnsi"/>
                <w:sz w:val="22"/>
                <w:szCs w:val="22"/>
              </w:rPr>
              <w:t>Księgowa brutto</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09055D5C" w14:textId="538E79FB" w:rsidR="0044640A" w:rsidRPr="00A3552B" w:rsidRDefault="00F556C7" w:rsidP="0044640A">
            <w:pPr>
              <w:snapToGrid w:val="0"/>
              <w:jc w:val="right"/>
              <w:rPr>
                <w:rFonts w:asciiTheme="minorHAnsi" w:hAnsiTheme="minorHAnsi" w:cstheme="minorHAnsi"/>
                <w:color w:val="000000" w:themeColor="text1"/>
                <w:sz w:val="22"/>
                <w:szCs w:val="22"/>
                <w:highlight w:val="yellow"/>
              </w:rPr>
            </w:pPr>
            <w:r w:rsidRPr="00F556C7">
              <w:rPr>
                <w:rFonts w:asciiTheme="minorHAnsi" w:hAnsiTheme="minorHAnsi" w:cstheme="minorHAnsi"/>
                <w:color w:val="000000" w:themeColor="text1"/>
                <w:sz w:val="22"/>
                <w:szCs w:val="22"/>
              </w:rPr>
              <w:t>200 737,60 zł</w:t>
            </w:r>
          </w:p>
        </w:tc>
      </w:tr>
      <w:tr w:rsidR="0044640A" w:rsidRPr="005415A4" w14:paraId="02D00536" w14:textId="77777777" w:rsidTr="00A561D4">
        <w:trPr>
          <w:trHeight w:val="251"/>
        </w:trPr>
        <w:tc>
          <w:tcPr>
            <w:tcW w:w="3528" w:type="dxa"/>
            <w:tcBorders>
              <w:top w:val="single" w:sz="4" w:space="0" w:color="000000"/>
              <w:left w:val="single" w:sz="4" w:space="0" w:color="000000"/>
              <w:bottom w:val="single" w:sz="4" w:space="0" w:color="000000"/>
            </w:tcBorders>
            <w:shd w:val="clear" w:color="auto" w:fill="F3F3F3"/>
          </w:tcPr>
          <w:p w14:paraId="29FDA039" w14:textId="1E4A4826" w:rsidR="0044640A" w:rsidRPr="000C4D66" w:rsidRDefault="0044640A" w:rsidP="0044640A">
            <w:pPr>
              <w:snapToGrid w:val="0"/>
              <w:jc w:val="both"/>
              <w:rPr>
                <w:rFonts w:asciiTheme="minorHAnsi" w:hAnsiTheme="minorHAnsi" w:cstheme="minorHAnsi"/>
                <w:color w:val="000000" w:themeColor="text1"/>
                <w:sz w:val="22"/>
                <w:szCs w:val="22"/>
              </w:rPr>
            </w:pPr>
            <w:r w:rsidRPr="004373F4">
              <w:rPr>
                <w:rFonts w:asciiTheme="minorHAnsi" w:hAnsiTheme="minorHAnsi" w:cstheme="minorHAnsi"/>
                <w:sz w:val="22"/>
                <w:szCs w:val="22"/>
              </w:rPr>
              <w:t>Zbiory muzealne Muzeum Ustrońskiego</w:t>
            </w:r>
          </w:p>
        </w:tc>
        <w:tc>
          <w:tcPr>
            <w:tcW w:w="2148" w:type="dxa"/>
            <w:tcBorders>
              <w:top w:val="single" w:sz="4" w:space="0" w:color="000000"/>
              <w:left w:val="single" w:sz="4" w:space="0" w:color="000000"/>
              <w:bottom w:val="single" w:sz="4" w:space="0" w:color="000000"/>
            </w:tcBorders>
            <w:shd w:val="clear" w:color="auto" w:fill="F3F3F3"/>
          </w:tcPr>
          <w:p w14:paraId="01F86B60" w14:textId="05B73861" w:rsidR="0044640A" w:rsidRPr="0044640A" w:rsidRDefault="0044640A" w:rsidP="0044640A">
            <w:pPr>
              <w:snapToGrid w:val="0"/>
              <w:jc w:val="center"/>
              <w:rPr>
                <w:rFonts w:asciiTheme="minorHAnsi" w:hAnsiTheme="minorHAnsi" w:cstheme="minorHAnsi"/>
                <w:color w:val="000000" w:themeColor="text1"/>
                <w:sz w:val="22"/>
                <w:szCs w:val="22"/>
              </w:rPr>
            </w:pPr>
            <w:r w:rsidRPr="0044640A">
              <w:rPr>
                <w:rFonts w:asciiTheme="minorHAnsi" w:hAnsiTheme="minorHAnsi" w:cstheme="minorHAnsi"/>
                <w:sz w:val="22"/>
                <w:szCs w:val="22"/>
              </w:rPr>
              <w:t>Sumy stałe</w:t>
            </w:r>
          </w:p>
        </w:tc>
        <w:tc>
          <w:tcPr>
            <w:tcW w:w="1992" w:type="dxa"/>
            <w:tcBorders>
              <w:top w:val="single" w:sz="4" w:space="0" w:color="000000"/>
              <w:left w:val="single" w:sz="4" w:space="0" w:color="000000"/>
              <w:bottom w:val="single" w:sz="4" w:space="0" w:color="000000"/>
            </w:tcBorders>
            <w:shd w:val="clear" w:color="auto" w:fill="F3F3F3"/>
          </w:tcPr>
          <w:p w14:paraId="323BEBFC" w14:textId="0A332A9E" w:rsidR="0044640A" w:rsidRPr="000C4D66" w:rsidRDefault="0044640A" w:rsidP="0044640A">
            <w:pPr>
              <w:snapToGrid w:val="0"/>
              <w:jc w:val="center"/>
              <w:rPr>
                <w:rFonts w:asciiTheme="minorHAnsi" w:hAnsiTheme="minorHAnsi" w:cstheme="minorHAnsi"/>
                <w:color w:val="000000" w:themeColor="text1"/>
                <w:sz w:val="22"/>
                <w:szCs w:val="22"/>
              </w:rPr>
            </w:pPr>
            <w:r w:rsidRPr="004373F4">
              <w:rPr>
                <w:rFonts w:asciiTheme="minorHAnsi" w:hAnsiTheme="minorHAnsi" w:cstheme="minorHAnsi"/>
                <w:sz w:val="22"/>
                <w:szCs w:val="22"/>
              </w:rPr>
              <w:t>Księgowa brutto</w:t>
            </w:r>
          </w:p>
        </w:tc>
        <w:tc>
          <w:tcPr>
            <w:tcW w:w="181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FD8FF89" w14:textId="06B6B4AA" w:rsidR="0044640A" w:rsidRPr="005415A4" w:rsidRDefault="00F556C7" w:rsidP="0044640A">
            <w:pPr>
              <w:snapToGrid w:val="0"/>
              <w:jc w:val="right"/>
              <w:rPr>
                <w:rFonts w:asciiTheme="minorHAnsi" w:hAnsiTheme="minorHAnsi" w:cstheme="minorHAnsi"/>
                <w:color w:val="000000" w:themeColor="text1"/>
                <w:sz w:val="22"/>
                <w:szCs w:val="22"/>
              </w:rPr>
            </w:pPr>
            <w:r w:rsidRPr="00F556C7">
              <w:rPr>
                <w:rFonts w:asciiTheme="minorHAnsi" w:hAnsiTheme="minorHAnsi" w:cstheme="minorHAnsi"/>
                <w:sz w:val="22"/>
                <w:szCs w:val="22"/>
              </w:rPr>
              <w:t>258 704,60 zł</w:t>
            </w:r>
          </w:p>
        </w:tc>
      </w:tr>
    </w:tbl>
    <w:p w14:paraId="228B4484" w14:textId="77777777" w:rsidR="0035324F" w:rsidRPr="007A689E" w:rsidRDefault="0035324F" w:rsidP="00424A84">
      <w:pPr>
        <w:jc w:val="both"/>
        <w:rPr>
          <w:rFonts w:asciiTheme="minorHAnsi" w:hAnsiTheme="minorHAnsi" w:cstheme="minorHAnsi"/>
          <w:sz w:val="22"/>
          <w:szCs w:val="22"/>
        </w:rPr>
      </w:pPr>
    </w:p>
    <w:p w14:paraId="61A69306" w14:textId="77777777" w:rsidR="00E5792E" w:rsidRPr="007A689E" w:rsidRDefault="00E5792E" w:rsidP="00E5792E">
      <w:pPr>
        <w:jc w:val="both"/>
        <w:rPr>
          <w:rFonts w:asciiTheme="minorHAnsi" w:hAnsiTheme="minorHAnsi" w:cstheme="minorHAnsi"/>
          <w:sz w:val="22"/>
          <w:szCs w:val="22"/>
        </w:rPr>
      </w:pPr>
      <w:r w:rsidRPr="007A689E">
        <w:rPr>
          <w:rFonts w:asciiTheme="minorHAnsi" w:hAnsiTheme="minorHAnsi" w:cstheme="minorHAnsi"/>
          <w:sz w:val="22"/>
          <w:szCs w:val="22"/>
        </w:rPr>
        <w:t>UWAGI:</w:t>
      </w:r>
    </w:p>
    <w:p w14:paraId="4E633E65" w14:textId="214A203A" w:rsidR="00E5792E" w:rsidRPr="007A689E" w:rsidRDefault="00E5792E" w:rsidP="00E5792E">
      <w:pPr>
        <w:jc w:val="both"/>
        <w:rPr>
          <w:rFonts w:asciiTheme="minorHAnsi" w:hAnsiTheme="minorHAnsi" w:cstheme="minorHAnsi"/>
          <w:sz w:val="22"/>
          <w:szCs w:val="22"/>
        </w:rPr>
      </w:pPr>
      <w:r w:rsidRPr="007A689E">
        <w:rPr>
          <w:rFonts w:asciiTheme="minorHAnsi" w:hAnsiTheme="minorHAnsi" w:cstheme="minorHAnsi"/>
          <w:sz w:val="22"/>
          <w:szCs w:val="22"/>
        </w:rPr>
        <w:t xml:space="preserve">a. </w:t>
      </w:r>
      <w:r w:rsidR="00156334" w:rsidRPr="007A689E">
        <w:rPr>
          <w:rFonts w:asciiTheme="minorHAnsi" w:hAnsiTheme="minorHAnsi" w:cstheme="minorHAnsi"/>
          <w:sz w:val="22"/>
          <w:szCs w:val="22"/>
        </w:rPr>
        <w:t xml:space="preserve"> </w:t>
      </w:r>
      <w:r w:rsidR="003E7064">
        <w:rPr>
          <w:rFonts w:asciiTheme="minorHAnsi" w:hAnsiTheme="minorHAnsi" w:cstheme="minorHAnsi"/>
          <w:sz w:val="22"/>
          <w:szCs w:val="22"/>
        </w:rPr>
        <w:t>Dla budynków</w:t>
      </w:r>
      <w:r w:rsidR="00DC6831">
        <w:rPr>
          <w:rFonts w:asciiTheme="minorHAnsi" w:hAnsiTheme="minorHAnsi" w:cstheme="minorHAnsi"/>
          <w:sz w:val="22"/>
          <w:szCs w:val="22"/>
        </w:rPr>
        <w:t xml:space="preserve">, lokali itp. </w:t>
      </w:r>
      <w:r w:rsidRPr="007A689E">
        <w:rPr>
          <w:rFonts w:asciiTheme="minorHAnsi" w:hAnsiTheme="minorHAnsi" w:cstheme="minorHAnsi"/>
          <w:sz w:val="22"/>
          <w:szCs w:val="22"/>
        </w:rPr>
        <w:t>podanych wg wartości odtworzeniowych,</w:t>
      </w:r>
      <w:r w:rsidR="00DC6831">
        <w:rPr>
          <w:rFonts w:asciiTheme="minorHAnsi" w:hAnsiTheme="minorHAnsi" w:cstheme="minorHAnsi"/>
          <w:sz w:val="22"/>
          <w:szCs w:val="22"/>
        </w:rPr>
        <w:t xml:space="preserve"> zastosowano przelicznik wartości odtworzeniowej za </w:t>
      </w:r>
      <w:r w:rsidR="00DC6831" w:rsidRPr="007A689E">
        <w:rPr>
          <w:rFonts w:asciiTheme="minorHAnsi" w:hAnsiTheme="minorHAnsi" w:cstheme="minorHAnsi"/>
          <w:sz w:val="22"/>
          <w:szCs w:val="22"/>
        </w:rPr>
        <w:t>1 m</w:t>
      </w:r>
      <w:r w:rsidR="00DC6831" w:rsidRPr="007A689E">
        <w:rPr>
          <w:rFonts w:asciiTheme="minorHAnsi" w:hAnsiTheme="minorHAnsi" w:cstheme="minorHAnsi"/>
          <w:sz w:val="22"/>
          <w:szCs w:val="22"/>
          <w:vertAlign w:val="superscript"/>
        </w:rPr>
        <w:t>2</w:t>
      </w:r>
      <w:r w:rsidR="00DC6831">
        <w:rPr>
          <w:rFonts w:asciiTheme="minorHAnsi" w:hAnsiTheme="minorHAnsi" w:cstheme="minorHAnsi"/>
          <w:sz w:val="22"/>
          <w:szCs w:val="22"/>
        </w:rPr>
        <w:t xml:space="preserve">. W związku z powyższym </w:t>
      </w:r>
      <w:r w:rsidR="00DC6831" w:rsidRPr="007A689E">
        <w:rPr>
          <w:rFonts w:asciiTheme="minorHAnsi" w:hAnsiTheme="minorHAnsi" w:cstheme="minorHAnsi"/>
          <w:sz w:val="22"/>
          <w:szCs w:val="22"/>
        </w:rPr>
        <w:t>Ubezpieczyciel</w:t>
      </w:r>
      <w:r w:rsidRPr="007A689E">
        <w:rPr>
          <w:rFonts w:asciiTheme="minorHAnsi" w:hAnsiTheme="minorHAnsi" w:cstheme="minorHAnsi"/>
          <w:sz w:val="22"/>
          <w:szCs w:val="22"/>
        </w:rPr>
        <w:t xml:space="preserve"> bez żadnych zastrzeżeń przyjmuje w/w sumy ubezpieczenia jako ich wartość odtworzeniową, bez względu na lokalizację budynku, jego standard i wyposażenie, wiek, stopień umorzenia lub zużycia technicznego, akceptuje uśrednioną cenę za 1 m</w:t>
      </w:r>
      <w:r w:rsidRPr="007A689E">
        <w:rPr>
          <w:rFonts w:asciiTheme="minorHAnsi" w:hAnsiTheme="minorHAnsi" w:cstheme="minorHAnsi"/>
          <w:sz w:val="22"/>
          <w:szCs w:val="22"/>
          <w:vertAlign w:val="superscript"/>
        </w:rPr>
        <w:t>2</w:t>
      </w:r>
      <w:r w:rsidRPr="007A689E">
        <w:rPr>
          <w:rFonts w:asciiTheme="minorHAnsi" w:hAnsiTheme="minorHAnsi" w:cstheme="minorHAnsi"/>
          <w:sz w:val="22"/>
          <w:szCs w:val="22"/>
        </w:rPr>
        <w:t xml:space="preserve"> powierzchni podaną w załączniku (wg danych: wartość i powierzchnia budynku). Jednocześnie odstępuje od stosowania ewentualnych potrąceń z odszkodowania, wynikających w szczególności z zarzutu niedoubezpieczenia, zużycia technicznego, amortyzacji lub długości okresu eksploatacji/użytkowania budynków, powołując się na powyższe lub zapisy OWU. Postanowienie niniejsze dotyczy także pozostałych budynków/ budowli, dla których wartość została oszacowana w inny sposób</w:t>
      </w:r>
      <w:r w:rsidR="003E7064">
        <w:rPr>
          <w:rFonts w:asciiTheme="minorHAnsi" w:hAnsiTheme="minorHAnsi" w:cstheme="minorHAnsi"/>
          <w:sz w:val="22"/>
          <w:szCs w:val="22"/>
        </w:rPr>
        <w:t xml:space="preserve">. </w:t>
      </w:r>
      <w:r w:rsidRPr="007A689E">
        <w:rPr>
          <w:rFonts w:asciiTheme="minorHAnsi" w:hAnsiTheme="minorHAnsi" w:cstheme="minorHAnsi"/>
          <w:sz w:val="22"/>
          <w:szCs w:val="22"/>
        </w:rPr>
        <w:t>Niniejsze zastrzeżenie nie uchybia klauzuli 4.4., której treść opisana jest w dalszej części ubezpieczenia mienia od wszystkich ryzyk</w:t>
      </w:r>
      <w:r w:rsidR="00156334" w:rsidRPr="007A689E">
        <w:rPr>
          <w:rFonts w:asciiTheme="minorHAnsi" w:hAnsiTheme="minorHAnsi" w:cstheme="minorHAnsi"/>
          <w:sz w:val="22"/>
          <w:szCs w:val="22"/>
        </w:rPr>
        <w:t>.</w:t>
      </w:r>
    </w:p>
    <w:p w14:paraId="3108EEB0" w14:textId="2EA39779" w:rsidR="00E5792E" w:rsidRPr="00C2003E" w:rsidRDefault="00E5792E" w:rsidP="000C4D66">
      <w:pPr>
        <w:jc w:val="both"/>
        <w:rPr>
          <w:rFonts w:asciiTheme="minorHAnsi" w:hAnsiTheme="minorHAnsi" w:cstheme="minorHAnsi"/>
          <w:sz w:val="22"/>
          <w:szCs w:val="22"/>
        </w:rPr>
      </w:pPr>
      <w:r w:rsidRPr="00C2003E">
        <w:rPr>
          <w:rFonts w:asciiTheme="minorHAnsi" w:hAnsiTheme="minorHAnsi" w:cstheme="minorHAnsi"/>
          <w:sz w:val="22"/>
          <w:szCs w:val="22"/>
        </w:rPr>
        <w:t xml:space="preserve">b. W sumie ubezpieczenia dla budynków ujęta jest łączna wartość poszczególnych obiektów – tj. obejmuje wszelkie </w:t>
      </w:r>
      <w:r w:rsidRPr="00015943">
        <w:rPr>
          <w:rFonts w:ascii="Calibri" w:hAnsi="Calibri" w:cs="Calibri"/>
          <w:sz w:val="22"/>
          <w:szCs w:val="22"/>
        </w:rPr>
        <w:t>instalacje</w:t>
      </w:r>
      <w:r w:rsidR="00A3552B">
        <w:rPr>
          <w:rFonts w:ascii="Calibri" w:hAnsi="Calibri" w:cs="Calibri"/>
          <w:sz w:val="22"/>
          <w:szCs w:val="22"/>
        </w:rPr>
        <w:t>.</w:t>
      </w:r>
    </w:p>
    <w:p w14:paraId="3EB9A5F6" w14:textId="77777777" w:rsidR="00E5792E" w:rsidRDefault="00E5792E" w:rsidP="00424A84">
      <w:pPr>
        <w:jc w:val="both"/>
        <w:rPr>
          <w:rFonts w:asciiTheme="minorHAnsi" w:hAnsiTheme="minorHAnsi" w:cstheme="minorHAnsi"/>
          <w:sz w:val="22"/>
          <w:szCs w:val="22"/>
          <w:highlight w:val="yellow"/>
        </w:rPr>
      </w:pPr>
    </w:p>
    <w:p w14:paraId="46D64B71" w14:textId="279F89F4" w:rsidR="00055F64" w:rsidRDefault="00A3552B" w:rsidP="00055F64">
      <w:pPr>
        <w:jc w:val="both"/>
        <w:rPr>
          <w:rFonts w:asciiTheme="minorHAnsi" w:hAnsiTheme="minorHAnsi"/>
          <w:b/>
          <w:sz w:val="22"/>
          <w:szCs w:val="22"/>
        </w:rPr>
      </w:pPr>
      <w:r w:rsidRPr="004373F4">
        <w:rPr>
          <w:rFonts w:asciiTheme="minorHAnsi" w:hAnsiTheme="minorHAnsi"/>
          <w:b/>
          <w:sz w:val="22"/>
          <w:szCs w:val="22"/>
        </w:rPr>
        <w:t>Limity wspólne dla Miasta Ustroń wraz z wszystkimi jednostkami organizacyjnymi</w:t>
      </w:r>
      <w:r>
        <w:rPr>
          <w:rFonts w:asciiTheme="minorHAnsi" w:hAnsiTheme="minorHAnsi"/>
          <w:b/>
          <w:sz w:val="22"/>
          <w:szCs w:val="22"/>
        </w:rPr>
        <w:t>:</w:t>
      </w:r>
    </w:p>
    <w:p w14:paraId="4A5E884B" w14:textId="77777777" w:rsidR="00A3552B" w:rsidRPr="003E2BA5" w:rsidRDefault="00A3552B" w:rsidP="00055F64">
      <w:pPr>
        <w:jc w:val="both"/>
        <w:rPr>
          <w:rFonts w:asciiTheme="minorHAnsi" w:hAnsiTheme="minorHAnsi" w:cstheme="minorHAnsi"/>
          <w:b/>
          <w:sz w:val="22"/>
          <w:szCs w:val="22"/>
          <w:highlight w:val="yellow"/>
        </w:rPr>
      </w:pPr>
    </w:p>
    <w:tbl>
      <w:tblPr>
        <w:tblW w:w="9478" w:type="dxa"/>
        <w:tblInd w:w="-5" w:type="dxa"/>
        <w:tblLayout w:type="fixed"/>
        <w:tblLook w:val="0000" w:firstRow="0" w:lastRow="0" w:firstColumn="0" w:lastColumn="0" w:noHBand="0" w:noVBand="0"/>
      </w:tblPr>
      <w:tblGrid>
        <w:gridCol w:w="3528"/>
        <w:gridCol w:w="2148"/>
        <w:gridCol w:w="1992"/>
        <w:gridCol w:w="1810"/>
      </w:tblGrid>
      <w:tr w:rsidR="00055F64" w:rsidRPr="004012F9" w14:paraId="3326338B" w14:textId="77777777" w:rsidTr="00DF3A68">
        <w:trPr>
          <w:trHeight w:val="251"/>
        </w:trPr>
        <w:tc>
          <w:tcPr>
            <w:tcW w:w="3528" w:type="dxa"/>
            <w:tcBorders>
              <w:top w:val="single" w:sz="4" w:space="0" w:color="000000"/>
              <w:left w:val="single" w:sz="4" w:space="0" w:color="000000"/>
              <w:bottom w:val="single" w:sz="4" w:space="0" w:color="000000"/>
            </w:tcBorders>
            <w:shd w:val="clear" w:color="auto" w:fill="F3F3F3"/>
          </w:tcPr>
          <w:p w14:paraId="26191814" w14:textId="77777777" w:rsidR="00055F64" w:rsidRPr="004012F9" w:rsidRDefault="00055F64" w:rsidP="00DF3A68">
            <w:pPr>
              <w:snapToGrid w:val="0"/>
              <w:jc w:val="center"/>
              <w:rPr>
                <w:rFonts w:asciiTheme="minorHAnsi" w:hAnsiTheme="minorHAnsi" w:cstheme="minorHAnsi"/>
                <w:sz w:val="22"/>
                <w:szCs w:val="22"/>
              </w:rPr>
            </w:pPr>
            <w:bookmarkStart w:id="1" w:name="_Hlk493496266"/>
            <w:r w:rsidRPr="004012F9">
              <w:rPr>
                <w:rFonts w:asciiTheme="minorHAnsi" w:hAnsiTheme="minorHAnsi" w:cstheme="minorHAnsi"/>
                <w:sz w:val="22"/>
                <w:szCs w:val="22"/>
              </w:rPr>
              <w:t>Przedmiot ubezpieczenia</w:t>
            </w:r>
          </w:p>
        </w:tc>
        <w:tc>
          <w:tcPr>
            <w:tcW w:w="2148" w:type="dxa"/>
            <w:tcBorders>
              <w:top w:val="single" w:sz="4" w:space="0" w:color="000000"/>
              <w:left w:val="single" w:sz="4" w:space="0" w:color="000000"/>
              <w:bottom w:val="single" w:sz="4" w:space="0" w:color="000000"/>
            </w:tcBorders>
            <w:shd w:val="clear" w:color="auto" w:fill="F3F3F3"/>
          </w:tcPr>
          <w:p w14:paraId="2BBD6B91" w14:textId="77777777" w:rsidR="00055F64" w:rsidRPr="004012F9" w:rsidRDefault="00055F64" w:rsidP="00DF3A68">
            <w:pPr>
              <w:snapToGrid w:val="0"/>
              <w:jc w:val="center"/>
              <w:rPr>
                <w:rFonts w:asciiTheme="minorHAnsi" w:hAnsiTheme="minorHAnsi" w:cstheme="minorHAnsi"/>
                <w:sz w:val="22"/>
                <w:szCs w:val="22"/>
              </w:rPr>
            </w:pPr>
            <w:r w:rsidRPr="004012F9">
              <w:rPr>
                <w:rFonts w:asciiTheme="minorHAnsi" w:hAnsiTheme="minorHAnsi" w:cstheme="minorHAnsi"/>
                <w:sz w:val="22"/>
                <w:szCs w:val="22"/>
              </w:rPr>
              <w:t>System ubezpieczenia</w:t>
            </w:r>
          </w:p>
        </w:tc>
        <w:tc>
          <w:tcPr>
            <w:tcW w:w="1992" w:type="dxa"/>
            <w:tcBorders>
              <w:top w:val="single" w:sz="4" w:space="0" w:color="000000"/>
              <w:left w:val="single" w:sz="4" w:space="0" w:color="000000"/>
              <w:bottom w:val="single" w:sz="4" w:space="0" w:color="000000"/>
            </w:tcBorders>
            <w:shd w:val="clear" w:color="auto" w:fill="F3F3F3"/>
          </w:tcPr>
          <w:p w14:paraId="1CD46B46" w14:textId="77777777" w:rsidR="00055F64" w:rsidRPr="004012F9" w:rsidRDefault="00055F64" w:rsidP="00DF3A68">
            <w:pPr>
              <w:snapToGrid w:val="0"/>
              <w:jc w:val="center"/>
              <w:rPr>
                <w:rFonts w:asciiTheme="minorHAnsi" w:hAnsiTheme="minorHAnsi" w:cstheme="minorHAnsi"/>
                <w:sz w:val="22"/>
                <w:szCs w:val="22"/>
              </w:rPr>
            </w:pPr>
            <w:r w:rsidRPr="004012F9">
              <w:rPr>
                <w:rFonts w:asciiTheme="minorHAnsi" w:hAnsiTheme="minorHAnsi" w:cstheme="minorHAnsi"/>
                <w:sz w:val="22"/>
                <w:szCs w:val="22"/>
              </w:rPr>
              <w:t>Typ wartości</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1C242EDA" w14:textId="143D1E84" w:rsidR="00055F64" w:rsidRPr="004012F9" w:rsidRDefault="00055F64" w:rsidP="00DF3A68">
            <w:pPr>
              <w:snapToGrid w:val="0"/>
              <w:jc w:val="center"/>
              <w:rPr>
                <w:rFonts w:asciiTheme="minorHAnsi" w:hAnsiTheme="minorHAnsi" w:cstheme="minorHAnsi"/>
                <w:sz w:val="22"/>
                <w:szCs w:val="22"/>
              </w:rPr>
            </w:pPr>
            <w:r w:rsidRPr="004012F9">
              <w:rPr>
                <w:rFonts w:asciiTheme="minorHAnsi" w:hAnsiTheme="minorHAnsi" w:cstheme="minorHAnsi"/>
                <w:sz w:val="22"/>
                <w:szCs w:val="22"/>
              </w:rPr>
              <w:t xml:space="preserve">Suma ubezpieczenia </w:t>
            </w:r>
            <w:r w:rsidR="009B38C3" w:rsidRPr="004012F9">
              <w:rPr>
                <w:rFonts w:asciiTheme="minorHAnsi" w:hAnsiTheme="minorHAnsi" w:cstheme="minorHAnsi"/>
                <w:sz w:val="22"/>
                <w:szCs w:val="22"/>
              </w:rPr>
              <w:t>- wspólny</w:t>
            </w:r>
            <w:r w:rsidRPr="004012F9">
              <w:rPr>
                <w:rFonts w:asciiTheme="minorHAnsi" w:hAnsiTheme="minorHAnsi" w:cstheme="minorHAnsi"/>
                <w:sz w:val="22"/>
                <w:szCs w:val="22"/>
              </w:rPr>
              <w:t xml:space="preserve"> limit</w:t>
            </w:r>
          </w:p>
        </w:tc>
      </w:tr>
      <w:tr w:rsidR="00055F64" w:rsidRPr="004012F9" w14:paraId="6C4715C4" w14:textId="77777777" w:rsidTr="00DF3A68">
        <w:trPr>
          <w:trHeight w:val="251"/>
        </w:trPr>
        <w:tc>
          <w:tcPr>
            <w:tcW w:w="3528" w:type="dxa"/>
            <w:tcBorders>
              <w:top w:val="single" w:sz="4" w:space="0" w:color="000000"/>
              <w:left w:val="single" w:sz="4" w:space="0" w:color="000000"/>
              <w:bottom w:val="single" w:sz="4" w:space="0" w:color="000000"/>
            </w:tcBorders>
            <w:shd w:val="clear" w:color="auto" w:fill="F3F3F3"/>
          </w:tcPr>
          <w:p w14:paraId="5B9426DF"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Mienie pracownicze</w:t>
            </w:r>
          </w:p>
        </w:tc>
        <w:tc>
          <w:tcPr>
            <w:tcW w:w="2148" w:type="dxa"/>
            <w:tcBorders>
              <w:top w:val="single" w:sz="4" w:space="0" w:color="000000"/>
              <w:left w:val="single" w:sz="4" w:space="0" w:color="000000"/>
              <w:bottom w:val="single" w:sz="4" w:space="0" w:color="000000"/>
            </w:tcBorders>
            <w:shd w:val="clear" w:color="auto" w:fill="F3F3F3"/>
          </w:tcPr>
          <w:p w14:paraId="5DA42EDF"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Pierwsze ryzyko</w:t>
            </w:r>
          </w:p>
        </w:tc>
        <w:tc>
          <w:tcPr>
            <w:tcW w:w="1992" w:type="dxa"/>
            <w:tcBorders>
              <w:top w:val="single" w:sz="4" w:space="0" w:color="000000"/>
              <w:left w:val="single" w:sz="4" w:space="0" w:color="000000"/>
              <w:bottom w:val="single" w:sz="4" w:space="0" w:color="000000"/>
            </w:tcBorders>
            <w:shd w:val="clear" w:color="auto" w:fill="F3F3F3"/>
          </w:tcPr>
          <w:p w14:paraId="7EA7167F"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Odtworzeniowa</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6B16FF25" w14:textId="77777777" w:rsidR="00055F64" w:rsidRPr="004012F9" w:rsidRDefault="005B1DD1" w:rsidP="00DF3A68">
            <w:pPr>
              <w:snapToGrid w:val="0"/>
              <w:jc w:val="right"/>
              <w:rPr>
                <w:rFonts w:asciiTheme="minorHAnsi" w:hAnsiTheme="minorHAnsi" w:cstheme="minorHAnsi"/>
                <w:sz w:val="22"/>
                <w:szCs w:val="22"/>
              </w:rPr>
            </w:pPr>
            <w:r w:rsidRPr="004012F9">
              <w:rPr>
                <w:rFonts w:asciiTheme="minorHAnsi" w:hAnsiTheme="minorHAnsi" w:cstheme="minorHAnsi"/>
                <w:sz w:val="22"/>
                <w:szCs w:val="22"/>
              </w:rPr>
              <w:t>10</w:t>
            </w:r>
            <w:r w:rsidR="00055F64" w:rsidRPr="004012F9">
              <w:rPr>
                <w:rFonts w:asciiTheme="minorHAnsi" w:hAnsiTheme="minorHAnsi" w:cstheme="minorHAnsi"/>
                <w:sz w:val="22"/>
                <w:szCs w:val="22"/>
              </w:rPr>
              <w:t>0 000,00 zł</w:t>
            </w:r>
          </w:p>
        </w:tc>
      </w:tr>
      <w:tr w:rsidR="00055F64" w:rsidRPr="004012F9" w14:paraId="0E3E1C49" w14:textId="77777777" w:rsidTr="00DF3A68">
        <w:trPr>
          <w:trHeight w:val="251"/>
        </w:trPr>
        <w:tc>
          <w:tcPr>
            <w:tcW w:w="3528" w:type="dxa"/>
            <w:tcBorders>
              <w:top w:val="single" w:sz="4" w:space="0" w:color="000000"/>
              <w:left w:val="single" w:sz="4" w:space="0" w:color="000000"/>
              <w:bottom w:val="single" w:sz="4" w:space="0" w:color="000000"/>
            </w:tcBorders>
            <w:shd w:val="clear" w:color="auto" w:fill="F3F3F3"/>
          </w:tcPr>
          <w:p w14:paraId="7E1AEC9F" w14:textId="6BD5665A"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lastRenderedPageBreak/>
              <w:t>Pomoce artystyczne, środki dydaktyczne</w:t>
            </w:r>
            <w:r w:rsidR="004012F9" w:rsidRPr="004012F9">
              <w:rPr>
                <w:rFonts w:asciiTheme="minorHAnsi" w:hAnsiTheme="minorHAnsi" w:cstheme="minorHAnsi"/>
                <w:sz w:val="22"/>
                <w:szCs w:val="22"/>
              </w:rPr>
              <w:t>, instrumenty muzyczne</w:t>
            </w:r>
          </w:p>
        </w:tc>
        <w:tc>
          <w:tcPr>
            <w:tcW w:w="2148" w:type="dxa"/>
            <w:tcBorders>
              <w:top w:val="single" w:sz="4" w:space="0" w:color="000000"/>
              <w:left w:val="single" w:sz="4" w:space="0" w:color="000000"/>
              <w:bottom w:val="single" w:sz="4" w:space="0" w:color="000000"/>
            </w:tcBorders>
            <w:shd w:val="clear" w:color="auto" w:fill="F3F3F3"/>
          </w:tcPr>
          <w:p w14:paraId="69F489AB"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Pierwsze ryzyko</w:t>
            </w:r>
          </w:p>
        </w:tc>
        <w:tc>
          <w:tcPr>
            <w:tcW w:w="1992" w:type="dxa"/>
            <w:tcBorders>
              <w:top w:val="single" w:sz="4" w:space="0" w:color="000000"/>
              <w:left w:val="single" w:sz="4" w:space="0" w:color="000000"/>
              <w:bottom w:val="single" w:sz="4" w:space="0" w:color="000000"/>
            </w:tcBorders>
            <w:shd w:val="clear" w:color="auto" w:fill="F3F3F3"/>
          </w:tcPr>
          <w:p w14:paraId="65525357"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Odtworzeniowa</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225411DD" w14:textId="7A4EA12B" w:rsidR="00055F64" w:rsidRPr="004012F9" w:rsidRDefault="007A689E" w:rsidP="00DF3A68">
            <w:pPr>
              <w:snapToGrid w:val="0"/>
              <w:jc w:val="right"/>
              <w:rPr>
                <w:rFonts w:asciiTheme="minorHAnsi" w:hAnsiTheme="minorHAnsi" w:cstheme="minorHAnsi"/>
                <w:sz w:val="22"/>
                <w:szCs w:val="22"/>
              </w:rPr>
            </w:pPr>
            <w:r w:rsidRPr="004012F9">
              <w:rPr>
                <w:rFonts w:asciiTheme="minorHAnsi" w:hAnsiTheme="minorHAnsi" w:cstheme="minorHAnsi"/>
                <w:sz w:val="22"/>
                <w:szCs w:val="22"/>
              </w:rPr>
              <w:t>2</w:t>
            </w:r>
            <w:r w:rsidR="00055F64" w:rsidRPr="004012F9">
              <w:rPr>
                <w:rFonts w:asciiTheme="minorHAnsi" w:hAnsiTheme="minorHAnsi" w:cstheme="minorHAnsi"/>
                <w:sz w:val="22"/>
                <w:szCs w:val="22"/>
              </w:rPr>
              <w:t>00 000,00 zł</w:t>
            </w:r>
          </w:p>
        </w:tc>
      </w:tr>
      <w:tr w:rsidR="00055F64" w:rsidRPr="004012F9" w14:paraId="1B0B6690" w14:textId="77777777" w:rsidTr="00DF3A68">
        <w:trPr>
          <w:trHeight w:val="251"/>
        </w:trPr>
        <w:tc>
          <w:tcPr>
            <w:tcW w:w="3528" w:type="dxa"/>
            <w:tcBorders>
              <w:top w:val="single" w:sz="4" w:space="0" w:color="000000"/>
              <w:left w:val="single" w:sz="4" w:space="0" w:color="000000"/>
              <w:bottom w:val="single" w:sz="4" w:space="0" w:color="000000"/>
            </w:tcBorders>
            <w:shd w:val="clear" w:color="auto" w:fill="F3F3F3"/>
          </w:tcPr>
          <w:p w14:paraId="7FCFDD8E"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 xml:space="preserve">Dokumenty i zasoby archiwalne </w:t>
            </w:r>
          </w:p>
        </w:tc>
        <w:tc>
          <w:tcPr>
            <w:tcW w:w="2148" w:type="dxa"/>
            <w:tcBorders>
              <w:top w:val="single" w:sz="4" w:space="0" w:color="000000"/>
              <w:left w:val="single" w:sz="4" w:space="0" w:color="000000"/>
              <w:bottom w:val="single" w:sz="4" w:space="0" w:color="000000"/>
            </w:tcBorders>
            <w:shd w:val="clear" w:color="auto" w:fill="F3F3F3"/>
          </w:tcPr>
          <w:p w14:paraId="647383E6"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Pierwsze ryzyko</w:t>
            </w:r>
          </w:p>
        </w:tc>
        <w:tc>
          <w:tcPr>
            <w:tcW w:w="1992" w:type="dxa"/>
            <w:tcBorders>
              <w:top w:val="single" w:sz="4" w:space="0" w:color="000000"/>
              <w:left w:val="single" w:sz="4" w:space="0" w:color="000000"/>
              <w:bottom w:val="single" w:sz="4" w:space="0" w:color="000000"/>
            </w:tcBorders>
            <w:shd w:val="clear" w:color="auto" w:fill="F3F3F3"/>
          </w:tcPr>
          <w:p w14:paraId="3E97FD60"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Odtworzeniowa</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67E01826" w14:textId="682E8D4B" w:rsidR="00055F64" w:rsidRPr="004012F9" w:rsidRDefault="00A3552B" w:rsidP="00DF3A68">
            <w:pPr>
              <w:snapToGrid w:val="0"/>
              <w:jc w:val="right"/>
              <w:rPr>
                <w:rFonts w:asciiTheme="minorHAnsi" w:hAnsiTheme="minorHAnsi" w:cstheme="minorHAnsi"/>
                <w:sz w:val="22"/>
                <w:szCs w:val="22"/>
              </w:rPr>
            </w:pPr>
            <w:r>
              <w:rPr>
                <w:rFonts w:asciiTheme="minorHAnsi" w:hAnsiTheme="minorHAnsi" w:cstheme="minorHAnsi"/>
                <w:sz w:val="22"/>
                <w:szCs w:val="22"/>
              </w:rPr>
              <w:t>2</w:t>
            </w:r>
            <w:r w:rsidR="00055F64" w:rsidRPr="004012F9">
              <w:rPr>
                <w:rFonts w:asciiTheme="minorHAnsi" w:hAnsiTheme="minorHAnsi" w:cstheme="minorHAnsi"/>
                <w:sz w:val="22"/>
                <w:szCs w:val="22"/>
              </w:rPr>
              <w:t>00 000,00 zł</w:t>
            </w:r>
          </w:p>
        </w:tc>
      </w:tr>
      <w:tr w:rsidR="00055F64" w:rsidRPr="004012F9" w14:paraId="55C28B29" w14:textId="77777777" w:rsidTr="00DF3A68">
        <w:trPr>
          <w:trHeight w:val="251"/>
        </w:trPr>
        <w:tc>
          <w:tcPr>
            <w:tcW w:w="3528" w:type="dxa"/>
            <w:tcBorders>
              <w:top w:val="single" w:sz="4" w:space="0" w:color="000000"/>
              <w:left w:val="single" w:sz="4" w:space="0" w:color="000000"/>
              <w:bottom w:val="single" w:sz="4" w:space="0" w:color="000000"/>
            </w:tcBorders>
            <w:shd w:val="clear" w:color="auto" w:fill="F3F3F3"/>
          </w:tcPr>
          <w:p w14:paraId="1F6A665A" w14:textId="3E3D7FAF"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Mienie osób trzecich, mienie powierzone (między innymi: mienie w szatniach / schowkach przedszkoli, szkół podstawowych, podczas różnego typu występów, spotkań itp., szatnie w obiektach sportowych,</w:t>
            </w:r>
            <w:r w:rsidR="006C3032">
              <w:rPr>
                <w:rFonts w:asciiTheme="minorHAnsi" w:hAnsiTheme="minorHAnsi" w:cstheme="minorHAnsi"/>
                <w:sz w:val="22"/>
                <w:szCs w:val="22"/>
              </w:rPr>
              <w:t xml:space="preserve"> MDK,</w:t>
            </w:r>
            <w:r w:rsidRPr="004012F9">
              <w:rPr>
                <w:rFonts w:asciiTheme="minorHAnsi" w:hAnsiTheme="minorHAnsi" w:cstheme="minorHAnsi"/>
                <w:sz w:val="22"/>
                <w:szCs w:val="22"/>
              </w:rPr>
              <w:t xml:space="preserve"> mienie pensjonariuszy, śmietniki,</w:t>
            </w:r>
            <w:r w:rsidR="002E67F3">
              <w:rPr>
                <w:rFonts w:asciiTheme="minorHAnsi" w:hAnsiTheme="minorHAnsi" w:cstheme="minorHAnsi"/>
                <w:sz w:val="22"/>
                <w:szCs w:val="22"/>
              </w:rPr>
              <w:t xml:space="preserve"> wystawy artystyczne, ekspozycje, mienie pokazowe </w:t>
            </w:r>
            <w:r w:rsidRPr="004012F9">
              <w:rPr>
                <w:rFonts w:asciiTheme="minorHAnsi" w:hAnsiTheme="minorHAnsi" w:cstheme="minorHAnsi"/>
                <w:sz w:val="22"/>
                <w:szCs w:val="22"/>
              </w:rPr>
              <w:t>itp.)</w:t>
            </w:r>
          </w:p>
        </w:tc>
        <w:tc>
          <w:tcPr>
            <w:tcW w:w="2148" w:type="dxa"/>
            <w:tcBorders>
              <w:top w:val="single" w:sz="4" w:space="0" w:color="000000"/>
              <w:left w:val="single" w:sz="4" w:space="0" w:color="000000"/>
              <w:bottom w:val="single" w:sz="4" w:space="0" w:color="000000"/>
            </w:tcBorders>
            <w:shd w:val="clear" w:color="auto" w:fill="F3F3F3"/>
          </w:tcPr>
          <w:p w14:paraId="4FE53B79"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Pierwsze ryzyko</w:t>
            </w:r>
          </w:p>
        </w:tc>
        <w:tc>
          <w:tcPr>
            <w:tcW w:w="1992" w:type="dxa"/>
            <w:tcBorders>
              <w:top w:val="single" w:sz="4" w:space="0" w:color="000000"/>
              <w:left w:val="single" w:sz="4" w:space="0" w:color="000000"/>
              <w:bottom w:val="single" w:sz="4" w:space="0" w:color="000000"/>
            </w:tcBorders>
            <w:shd w:val="clear" w:color="auto" w:fill="F3F3F3"/>
          </w:tcPr>
          <w:p w14:paraId="28277450"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Odtworzeniowa</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0CA5F55C" w14:textId="6486E629" w:rsidR="00055F64" w:rsidRPr="004012F9" w:rsidRDefault="00A3552B" w:rsidP="00DF3A68">
            <w:pPr>
              <w:snapToGrid w:val="0"/>
              <w:jc w:val="right"/>
              <w:rPr>
                <w:rFonts w:asciiTheme="minorHAnsi" w:hAnsiTheme="minorHAnsi" w:cstheme="minorHAnsi"/>
                <w:sz w:val="22"/>
                <w:szCs w:val="22"/>
              </w:rPr>
            </w:pPr>
            <w:r>
              <w:rPr>
                <w:rFonts w:asciiTheme="minorHAnsi" w:hAnsiTheme="minorHAnsi" w:cstheme="minorHAnsi"/>
                <w:sz w:val="22"/>
                <w:szCs w:val="22"/>
              </w:rPr>
              <w:t>1</w:t>
            </w:r>
            <w:r w:rsidR="00055F64" w:rsidRPr="004012F9">
              <w:rPr>
                <w:rFonts w:asciiTheme="minorHAnsi" w:hAnsiTheme="minorHAnsi" w:cstheme="minorHAnsi"/>
                <w:sz w:val="22"/>
                <w:szCs w:val="22"/>
              </w:rPr>
              <w:t>00 000,00 zł</w:t>
            </w:r>
          </w:p>
        </w:tc>
      </w:tr>
      <w:tr w:rsidR="00055F64" w:rsidRPr="004012F9" w14:paraId="1DEA8D3F" w14:textId="77777777" w:rsidTr="00DF3A68">
        <w:trPr>
          <w:trHeight w:val="251"/>
        </w:trPr>
        <w:tc>
          <w:tcPr>
            <w:tcW w:w="3528" w:type="dxa"/>
            <w:tcBorders>
              <w:top w:val="single" w:sz="4" w:space="0" w:color="000000"/>
              <w:left w:val="single" w:sz="4" w:space="0" w:color="000000"/>
              <w:bottom w:val="single" w:sz="4" w:space="0" w:color="000000"/>
            </w:tcBorders>
            <w:shd w:val="clear" w:color="auto" w:fill="F3F3F3"/>
          </w:tcPr>
          <w:p w14:paraId="23617B57"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Środki obrotowe własne i powierzone (m. in.: materiały, przyrządy do bieżącej działalności jednostek, środki czystości, materiały do sprzedaży, wyroby gotowe, zapasy, żywność, opakowania, części zapasowe, zbiory archiwalne, pozostałe materiały itp.</w:t>
            </w:r>
          </w:p>
        </w:tc>
        <w:tc>
          <w:tcPr>
            <w:tcW w:w="2148" w:type="dxa"/>
            <w:tcBorders>
              <w:top w:val="single" w:sz="4" w:space="0" w:color="000000"/>
              <w:left w:val="single" w:sz="4" w:space="0" w:color="000000"/>
              <w:bottom w:val="single" w:sz="4" w:space="0" w:color="000000"/>
            </w:tcBorders>
            <w:shd w:val="clear" w:color="auto" w:fill="F3F3F3"/>
          </w:tcPr>
          <w:p w14:paraId="6DC56B1B"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Pierwsze ryzyko</w:t>
            </w:r>
          </w:p>
        </w:tc>
        <w:tc>
          <w:tcPr>
            <w:tcW w:w="1992" w:type="dxa"/>
            <w:tcBorders>
              <w:top w:val="single" w:sz="4" w:space="0" w:color="000000"/>
              <w:left w:val="single" w:sz="4" w:space="0" w:color="000000"/>
              <w:bottom w:val="single" w:sz="4" w:space="0" w:color="000000"/>
            </w:tcBorders>
            <w:shd w:val="clear" w:color="auto" w:fill="F3F3F3"/>
          </w:tcPr>
          <w:p w14:paraId="49AAD4FB"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Wartość wytworzenia/ zakupu</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39B989DC" w14:textId="77777777" w:rsidR="00055F64" w:rsidRPr="004012F9" w:rsidRDefault="00055F64" w:rsidP="00DF3A68">
            <w:pPr>
              <w:snapToGrid w:val="0"/>
              <w:jc w:val="right"/>
              <w:rPr>
                <w:rFonts w:asciiTheme="minorHAnsi" w:hAnsiTheme="minorHAnsi" w:cstheme="minorHAnsi"/>
                <w:sz w:val="22"/>
                <w:szCs w:val="22"/>
              </w:rPr>
            </w:pPr>
            <w:r w:rsidRPr="004012F9">
              <w:rPr>
                <w:rFonts w:asciiTheme="minorHAnsi" w:hAnsiTheme="minorHAnsi" w:cstheme="minorHAnsi"/>
                <w:sz w:val="22"/>
                <w:szCs w:val="22"/>
              </w:rPr>
              <w:t>100 000,00 zł</w:t>
            </w:r>
          </w:p>
        </w:tc>
      </w:tr>
      <w:tr w:rsidR="00055F64" w:rsidRPr="004012F9" w14:paraId="670F8A69" w14:textId="77777777" w:rsidTr="00DF3A68">
        <w:trPr>
          <w:trHeight w:val="251"/>
        </w:trPr>
        <w:tc>
          <w:tcPr>
            <w:tcW w:w="3528" w:type="dxa"/>
            <w:tcBorders>
              <w:top w:val="single" w:sz="4" w:space="0" w:color="000000"/>
              <w:left w:val="single" w:sz="4" w:space="0" w:color="000000"/>
              <w:bottom w:val="single" w:sz="4" w:space="0" w:color="000000"/>
            </w:tcBorders>
            <w:shd w:val="clear" w:color="auto" w:fill="F3F3F3"/>
          </w:tcPr>
          <w:p w14:paraId="4A3978F0"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Mienie niskocenne</w:t>
            </w:r>
          </w:p>
        </w:tc>
        <w:tc>
          <w:tcPr>
            <w:tcW w:w="2148" w:type="dxa"/>
            <w:tcBorders>
              <w:top w:val="single" w:sz="4" w:space="0" w:color="000000"/>
              <w:left w:val="single" w:sz="4" w:space="0" w:color="000000"/>
              <w:bottom w:val="single" w:sz="4" w:space="0" w:color="000000"/>
            </w:tcBorders>
            <w:shd w:val="clear" w:color="auto" w:fill="F3F3F3"/>
          </w:tcPr>
          <w:p w14:paraId="19E15ADE"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Pierwsze ryzyko</w:t>
            </w:r>
          </w:p>
        </w:tc>
        <w:tc>
          <w:tcPr>
            <w:tcW w:w="1992" w:type="dxa"/>
            <w:tcBorders>
              <w:top w:val="single" w:sz="4" w:space="0" w:color="000000"/>
              <w:left w:val="single" w:sz="4" w:space="0" w:color="000000"/>
              <w:bottom w:val="single" w:sz="4" w:space="0" w:color="000000"/>
            </w:tcBorders>
            <w:shd w:val="clear" w:color="auto" w:fill="F3F3F3"/>
          </w:tcPr>
          <w:p w14:paraId="7567BBA8" w14:textId="77777777" w:rsidR="00055F64" w:rsidRPr="004012F9" w:rsidRDefault="00055F64" w:rsidP="00DF3A68">
            <w:pPr>
              <w:snapToGrid w:val="0"/>
              <w:jc w:val="both"/>
              <w:rPr>
                <w:rFonts w:asciiTheme="minorHAnsi" w:hAnsiTheme="minorHAnsi" w:cstheme="minorHAnsi"/>
                <w:sz w:val="22"/>
                <w:szCs w:val="22"/>
              </w:rPr>
            </w:pP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27970109" w14:textId="079BE667" w:rsidR="00055F64" w:rsidRPr="004012F9" w:rsidRDefault="007A689E" w:rsidP="00DF3A68">
            <w:pPr>
              <w:snapToGrid w:val="0"/>
              <w:jc w:val="right"/>
              <w:rPr>
                <w:rFonts w:asciiTheme="minorHAnsi" w:hAnsiTheme="minorHAnsi" w:cstheme="minorHAnsi"/>
                <w:sz w:val="22"/>
                <w:szCs w:val="22"/>
              </w:rPr>
            </w:pPr>
            <w:r w:rsidRPr="004012F9">
              <w:rPr>
                <w:rFonts w:asciiTheme="minorHAnsi" w:hAnsiTheme="minorHAnsi" w:cstheme="minorHAnsi"/>
                <w:sz w:val="22"/>
                <w:szCs w:val="22"/>
              </w:rPr>
              <w:t>5</w:t>
            </w:r>
            <w:r w:rsidR="00055F64" w:rsidRPr="004012F9">
              <w:rPr>
                <w:rFonts w:asciiTheme="minorHAnsi" w:hAnsiTheme="minorHAnsi" w:cstheme="minorHAnsi"/>
                <w:sz w:val="22"/>
                <w:szCs w:val="22"/>
              </w:rPr>
              <w:t>00 000,00 zł</w:t>
            </w:r>
          </w:p>
        </w:tc>
      </w:tr>
      <w:tr w:rsidR="00055F64" w:rsidRPr="004012F9" w14:paraId="45451209" w14:textId="77777777" w:rsidTr="00DF3A68">
        <w:trPr>
          <w:trHeight w:val="251"/>
        </w:trPr>
        <w:tc>
          <w:tcPr>
            <w:tcW w:w="3528" w:type="dxa"/>
            <w:tcBorders>
              <w:top w:val="single" w:sz="4" w:space="0" w:color="000000"/>
              <w:left w:val="single" w:sz="4" w:space="0" w:color="000000"/>
              <w:bottom w:val="single" w:sz="4" w:space="0" w:color="000000"/>
            </w:tcBorders>
            <w:shd w:val="clear" w:color="auto" w:fill="F3F3F3"/>
          </w:tcPr>
          <w:p w14:paraId="5A3DDDAC"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Gotówka i inne walory/znaki pieniężne</w:t>
            </w:r>
          </w:p>
        </w:tc>
        <w:tc>
          <w:tcPr>
            <w:tcW w:w="2148" w:type="dxa"/>
            <w:tcBorders>
              <w:top w:val="single" w:sz="4" w:space="0" w:color="000000"/>
              <w:left w:val="single" w:sz="4" w:space="0" w:color="000000"/>
              <w:bottom w:val="single" w:sz="4" w:space="0" w:color="000000"/>
            </w:tcBorders>
            <w:shd w:val="clear" w:color="auto" w:fill="F3F3F3"/>
          </w:tcPr>
          <w:p w14:paraId="126DEF2C"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Pierwsze ryzyko</w:t>
            </w:r>
          </w:p>
        </w:tc>
        <w:tc>
          <w:tcPr>
            <w:tcW w:w="1992" w:type="dxa"/>
            <w:tcBorders>
              <w:top w:val="single" w:sz="4" w:space="0" w:color="000000"/>
              <w:left w:val="single" w:sz="4" w:space="0" w:color="000000"/>
              <w:bottom w:val="single" w:sz="4" w:space="0" w:color="000000"/>
            </w:tcBorders>
            <w:shd w:val="clear" w:color="auto" w:fill="F3F3F3"/>
          </w:tcPr>
          <w:p w14:paraId="1E7D1CBD"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Nominalna</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40C44984" w14:textId="671E560F" w:rsidR="00055F64" w:rsidRPr="004012F9" w:rsidRDefault="00A3552B" w:rsidP="00DF3A68">
            <w:pPr>
              <w:snapToGrid w:val="0"/>
              <w:jc w:val="right"/>
              <w:rPr>
                <w:rFonts w:asciiTheme="minorHAnsi" w:hAnsiTheme="minorHAnsi" w:cstheme="minorHAnsi"/>
                <w:sz w:val="22"/>
                <w:szCs w:val="22"/>
              </w:rPr>
            </w:pPr>
            <w:r>
              <w:rPr>
                <w:rFonts w:asciiTheme="minorHAnsi" w:hAnsiTheme="minorHAnsi" w:cstheme="minorHAnsi"/>
                <w:sz w:val="22"/>
                <w:szCs w:val="22"/>
              </w:rPr>
              <w:t>5</w:t>
            </w:r>
            <w:r w:rsidR="00055F64" w:rsidRPr="004012F9">
              <w:rPr>
                <w:rFonts w:asciiTheme="minorHAnsi" w:hAnsiTheme="minorHAnsi" w:cstheme="minorHAnsi"/>
                <w:sz w:val="22"/>
                <w:szCs w:val="22"/>
              </w:rPr>
              <w:t>0 000,00 zł</w:t>
            </w:r>
          </w:p>
        </w:tc>
      </w:tr>
      <w:tr w:rsidR="00055F64" w:rsidRPr="00CF437F" w14:paraId="59318DDA" w14:textId="77777777" w:rsidTr="00DF3A68">
        <w:trPr>
          <w:trHeight w:val="251"/>
        </w:trPr>
        <w:tc>
          <w:tcPr>
            <w:tcW w:w="3528" w:type="dxa"/>
            <w:tcBorders>
              <w:top w:val="single" w:sz="4" w:space="0" w:color="000000"/>
              <w:left w:val="single" w:sz="4" w:space="0" w:color="000000"/>
              <w:bottom w:val="single" w:sz="4" w:space="0" w:color="000000"/>
            </w:tcBorders>
            <w:shd w:val="clear" w:color="auto" w:fill="F3F3F3"/>
          </w:tcPr>
          <w:p w14:paraId="05D1CF3F" w14:textId="79EB83CF" w:rsidR="00055F64" w:rsidRPr="00CF437F" w:rsidRDefault="00055F64" w:rsidP="00DF3A68">
            <w:pPr>
              <w:snapToGrid w:val="0"/>
              <w:jc w:val="both"/>
              <w:rPr>
                <w:rFonts w:asciiTheme="minorHAnsi" w:hAnsiTheme="minorHAnsi" w:cstheme="minorHAnsi"/>
                <w:sz w:val="22"/>
                <w:szCs w:val="22"/>
              </w:rPr>
            </w:pPr>
            <w:r w:rsidRPr="00CF437F">
              <w:rPr>
                <w:rFonts w:asciiTheme="minorHAnsi" w:hAnsiTheme="minorHAnsi" w:cstheme="minorHAnsi"/>
                <w:sz w:val="22"/>
                <w:szCs w:val="22"/>
              </w:rPr>
              <w:t xml:space="preserve">Pozostałe budowle i </w:t>
            </w:r>
            <w:r w:rsidR="00A3552B">
              <w:rPr>
                <w:rFonts w:asciiTheme="minorHAnsi" w:hAnsiTheme="minorHAnsi" w:cstheme="minorHAnsi"/>
                <w:sz w:val="22"/>
                <w:szCs w:val="22"/>
              </w:rPr>
              <w:t>o</w:t>
            </w:r>
            <w:r w:rsidR="00A3552B" w:rsidRPr="004373F4">
              <w:rPr>
                <w:rFonts w:asciiTheme="minorHAnsi" w:hAnsiTheme="minorHAnsi" w:cstheme="minorHAnsi"/>
                <w:sz w:val="22"/>
                <w:szCs w:val="22"/>
              </w:rPr>
              <w:t xml:space="preserve">biekty małej architektury (w tym </w:t>
            </w:r>
            <w:r w:rsidR="00A3552B" w:rsidRPr="004373F4">
              <w:rPr>
                <w:rFonts w:asciiTheme="minorHAnsi" w:hAnsiTheme="minorHAnsi"/>
                <w:sz w:val="22"/>
                <w:szCs w:val="22"/>
              </w:rPr>
              <w:t xml:space="preserve">drogi, place, chodniki, parkingi, place, dojazdy i dojścia, ścieżki pieszo-rowerowe, miejsca piknikowe, kładki, mosty, </w:t>
            </w:r>
            <w:r w:rsidR="00A3552B" w:rsidRPr="004373F4">
              <w:rPr>
                <w:rFonts w:asciiTheme="minorHAnsi" w:hAnsiTheme="minorHAnsi" w:cstheme="minorHAnsi"/>
                <w:sz w:val="22"/>
                <w:szCs w:val="22"/>
              </w:rPr>
              <w:t>boiska, place zabaw, place rekreacyjne i sportowe, pomniki, rzeźby, tablice pamiątkowe, informacyjne, ławki, stojaki itp., ogrodzenia, wiaty</w:t>
            </w:r>
            <w:r w:rsidR="00A3552B">
              <w:rPr>
                <w:rFonts w:asciiTheme="minorHAnsi" w:hAnsiTheme="minorHAnsi" w:cstheme="minorHAnsi"/>
                <w:sz w:val="22"/>
                <w:szCs w:val="22"/>
              </w:rPr>
              <w:t xml:space="preserve">, </w:t>
            </w:r>
            <w:r w:rsidR="00A3552B" w:rsidRPr="004373F4">
              <w:rPr>
                <w:rFonts w:asciiTheme="minorHAnsi" w:hAnsiTheme="minorHAnsi"/>
                <w:sz w:val="22"/>
                <w:szCs w:val="22"/>
              </w:rPr>
              <w:t xml:space="preserve">fontanny, kompozycje przestrzenne, kładki, parkingi, przepusty, rurociągi, kanalizacja, punkty informacyjne, szalety, oświetlenie, słupy oświetleniowe, oświetlenie uliczne, iluminacja świetlna i okolicznościowa, choinki i ozdoby świąteczne, znaki drogowe z konstrukcją, elementy bezpieczeństwa ruchu drogowego, tablice z nazwami ulic  iluminacja świetlna i okolicznościowa, kolektory, wszelkiego typu przyłącza, solary, słupy, ogrodzenia, płoty, infrastruktura sportowo – rekreacyjna, umocnienia skarp i chodników, place zabaw wraz z infrastrukturą, garaże, bramy, </w:t>
            </w:r>
            <w:r w:rsidR="00A3552B" w:rsidRPr="004373F4">
              <w:rPr>
                <w:rFonts w:asciiTheme="minorHAnsi" w:hAnsiTheme="minorHAnsi"/>
                <w:sz w:val="22"/>
                <w:szCs w:val="22"/>
              </w:rPr>
              <w:lastRenderedPageBreak/>
              <w:t>szlabany, kontenery, zasieki betonowe, przystanki itp. – nie wymienione w innych załącznikach i wykazach</w:t>
            </w:r>
            <w:r w:rsidR="00A3552B" w:rsidRPr="004373F4">
              <w:rPr>
                <w:rFonts w:asciiTheme="minorHAnsi" w:hAnsiTheme="minorHAnsi" w:cstheme="minorHAnsi"/>
                <w:sz w:val="22"/>
                <w:szCs w:val="22"/>
              </w:rPr>
              <w:t>)</w:t>
            </w:r>
          </w:p>
        </w:tc>
        <w:tc>
          <w:tcPr>
            <w:tcW w:w="2148" w:type="dxa"/>
            <w:tcBorders>
              <w:top w:val="single" w:sz="4" w:space="0" w:color="000000"/>
              <w:left w:val="single" w:sz="4" w:space="0" w:color="000000"/>
              <w:bottom w:val="single" w:sz="4" w:space="0" w:color="000000"/>
            </w:tcBorders>
            <w:shd w:val="clear" w:color="auto" w:fill="F3F3F3"/>
          </w:tcPr>
          <w:p w14:paraId="5D084D8C" w14:textId="77777777" w:rsidR="00055F64" w:rsidRPr="00CF437F" w:rsidRDefault="00055F64" w:rsidP="00DF3A68">
            <w:pPr>
              <w:snapToGrid w:val="0"/>
              <w:jc w:val="both"/>
              <w:rPr>
                <w:rFonts w:asciiTheme="minorHAnsi" w:hAnsiTheme="minorHAnsi" w:cstheme="minorHAnsi"/>
                <w:sz w:val="22"/>
                <w:szCs w:val="22"/>
              </w:rPr>
            </w:pPr>
            <w:r w:rsidRPr="00CF437F">
              <w:rPr>
                <w:rFonts w:asciiTheme="minorHAnsi" w:hAnsiTheme="minorHAnsi" w:cstheme="minorHAnsi"/>
                <w:sz w:val="22"/>
                <w:szCs w:val="22"/>
              </w:rPr>
              <w:lastRenderedPageBreak/>
              <w:t>Pierwsze ryzyko</w:t>
            </w:r>
          </w:p>
        </w:tc>
        <w:tc>
          <w:tcPr>
            <w:tcW w:w="1992" w:type="dxa"/>
            <w:tcBorders>
              <w:top w:val="single" w:sz="4" w:space="0" w:color="000000"/>
              <w:left w:val="single" w:sz="4" w:space="0" w:color="000000"/>
              <w:bottom w:val="single" w:sz="4" w:space="0" w:color="000000"/>
            </w:tcBorders>
            <w:shd w:val="clear" w:color="auto" w:fill="F3F3F3"/>
          </w:tcPr>
          <w:p w14:paraId="2293CD67" w14:textId="7C1F2B08" w:rsidR="00055F64" w:rsidRPr="00CF437F" w:rsidRDefault="00A3552B" w:rsidP="00DF3A68">
            <w:pPr>
              <w:snapToGrid w:val="0"/>
              <w:jc w:val="both"/>
              <w:rPr>
                <w:rFonts w:asciiTheme="minorHAnsi" w:hAnsiTheme="minorHAnsi" w:cstheme="minorHAnsi"/>
                <w:sz w:val="22"/>
                <w:szCs w:val="22"/>
              </w:rPr>
            </w:pPr>
            <w:r w:rsidRPr="006445C3">
              <w:rPr>
                <w:rFonts w:asciiTheme="minorHAnsi" w:hAnsiTheme="minorHAnsi" w:cstheme="minorHAnsi"/>
                <w:sz w:val="22"/>
                <w:szCs w:val="22"/>
              </w:rPr>
              <w:t>Limit łączny</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1B3B9E38" w14:textId="43151EF5" w:rsidR="00055F64" w:rsidRPr="00CF437F" w:rsidRDefault="00A3552B" w:rsidP="00DF3A68">
            <w:pPr>
              <w:snapToGrid w:val="0"/>
              <w:jc w:val="right"/>
              <w:rPr>
                <w:rFonts w:asciiTheme="minorHAnsi" w:hAnsiTheme="minorHAnsi" w:cstheme="minorHAnsi"/>
                <w:sz w:val="22"/>
                <w:szCs w:val="22"/>
              </w:rPr>
            </w:pPr>
            <w:r>
              <w:rPr>
                <w:rFonts w:asciiTheme="minorHAnsi" w:hAnsiTheme="minorHAnsi" w:cstheme="minorHAnsi"/>
                <w:sz w:val="22"/>
                <w:szCs w:val="22"/>
              </w:rPr>
              <w:t>2 0</w:t>
            </w:r>
            <w:r w:rsidR="00055F64" w:rsidRPr="00CF437F">
              <w:rPr>
                <w:rFonts w:asciiTheme="minorHAnsi" w:hAnsiTheme="minorHAnsi" w:cstheme="minorHAnsi"/>
                <w:sz w:val="22"/>
                <w:szCs w:val="22"/>
              </w:rPr>
              <w:t>00 000,00 zł</w:t>
            </w:r>
          </w:p>
        </w:tc>
      </w:tr>
      <w:tr w:rsidR="00055F64" w:rsidRPr="004012F9" w14:paraId="24CB9666" w14:textId="77777777" w:rsidTr="00DF3A68">
        <w:trPr>
          <w:trHeight w:val="251"/>
        </w:trPr>
        <w:tc>
          <w:tcPr>
            <w:tcW w:w="3528" w:type="dxa"/>
            <w:tcBorders>
              <w:top w:val="single" w:sz="4" w:space="0" w:color="000000"/>
              <w:left w:val="single" w:sz="4" w:space="0" w:color="000000"/>
              <w:bottom w:val="single" w:sz="4" w:space="0" w:color="000000"/>
            </w:tcBorders>
            <w:shd w:val="clear" w:color="auto" w:fill="F3F3F3"/>
          </w:tcPr>
          <w:p w14:paraId="5D1BD749"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Nakłady adaptacyjne / inwestycyjne we własnych oraz obcych środkach trwałych, o ile nie zostały ujęte w pozostałych sumach ubezpieczenia</w:t>
            </w:r>
          </w:p>
        </w:tc>
        <w:tc>
          <w:tcPr>
            <w:tcW w:w="2148" w:type="dxa"/>
            <w:tcBorders>
              <w:top w:val="single" w:sz="4" w:space="0" w:color="000000"/>
              <w:left w:val="single" w:sz="4" w:space="0" w:color="000000"/>
              <w:bottom w:val="single" w:sz="4" w:space="0" w:color="000000"/>
            </w:tcBorders>
            <w:shd w:val="clear" w:color="auto" w:fill="F3F3F3"/>
          </w:tcPr>
          <w:p w14:paraId="101EE55D"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Pierwsze ryzyko</w:t>
            </w:r>
          </w:p>
        </w:tc>
        <w:tc>
          <w:tcPr>
            <w:tcW w:w="1992" w:type="dxa"/>
            <w:tcBorders>
              <w:top w:val="single" w:sz="4" w:space="0" w:color="000000"/>
              <w:left w:val="single" w:sz="4" w:space="0" w:color="000000"/>
              <w:bottom w:val="single" w:sz="4" w:space="0" w:color="000000"/>
            </w:tcBorders>
            <w:shd w:val="clear" w:color="auto" w:fill="F3F3F3"/>
          </w:tcPr>
          <w:p w14:paraId="0C51CC19"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Odtworzeniowa</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390F8E1C" w14:textId="77777777" w:rsidR="00055F64" w:rsidRPr="004012F9" w:rsidRDefault="009D7E39" w:rsidP="00DF3A68">
            <w:pPr>
              <w:snapToGrid w:val="0"/>
              <w:jc w:val="right"/>
              <w:rPr>
                <w:rFonts w:asciiTheme="minorHAnsi" w:hAnsiTheme="minorHAnsi" w:cstheme="minorHAnsi"/>
                <w:sz w:val="22"/>
                <w:szCs w:val="22"/>
              </w:rPr>
            </w:pPr>
            <w:r w:rsidRPr="004012F9">
              <w:rPr>
                <w:rFonts w:asciiTheme="minorHAnsi" w:hAnsiTheme="minorHAnsi" w:cstheme="minorHAnsi"/>
                <w:sz w:val="22"/>
                <w:szCs w:val="22"/>
              </w:rPr>
              <w:t>2</w:t>
            </w:r>
            <w:r w:rsidR="00055F64" w:rsidRPr="004012F9">
              <w:rPr>
                <w:rFonts w:asciiTheme="minorHAnsi" w:hAnsiTheme="minorHAnsi" w:cstheme="minorHAnsi"/>
                <w:sz w:val="22"/>
                <w:szCs w:val="22"/>
              </w:rPr>
              <w:t>00 000,00 zł</w:t>
            </w:r>
          </w:p>
        </w:tc>
      </w:tr>
      <w:tr w:rsidR="00811324" w:rsidRPr="00CF437F" w14:paraId="03FAA34A" w14:textId="77777777" w:rsidTr="00DF3A68">
        <w:trPr>
          <w:trHeight w:val="251"/>
        </w:trPr>
        <w:tc>
          <w:tcPr>
            <w:tcW w:w="3528" w:type="dxa"/>
            <w:tcBorders>
              <w:top w:val="single" w:sz="4" w:space="0" w:color="000000"/>
              <w:left w:val="single" w:sz="4" w:space="0" w:color="000000"/>
              <w:bottom w:val="single" w:sz="4" w:space="0" w:color="000000"/>
            </w:tcBorders>
            <w:shd w:val="clear" w:color="auto" w:fill="F3F3F3"/>
          </w:tcPr>
          <w:p w14:paraId="315592CF" w14:textId="48A72BAB" w:rsidR="00811324" w:rsidRPr="00CF437F" w:rsidRDefault="00811324" w:rsidP="00811324">
            <w:pPr>
              <w:snapToGrid w:val="0"/>
              <w:jc w:val="both"/>
              <w:rPr>
                <w:rFonts w:asciiTheme="minorHAnsi" w:hAnsiTheme="minorHAnsi" w:cstheme="minorHAnsi"/>
                <w:sz w:val="22"/>
                <w:szCs w:val="22"/>
              </w:rPr>
            </w:pPr>
            <w:r w:rsidRPr="004373F4">
              <w:rPr>
                <w:rFonts w:asciiTheme="minorHAnsi" w:hAnsiTheme="minorHAnsi" w:cstheme="minorHAnsi"/>
                <w:sz w:val="22"/>
                <w:szCs w:val="22"/>
              </w:rPr>
              <w:t xml:space="preserve">Zbiory biblioteczne </w:t>
            </w:r>
            <w:r>
              <w:rPr>
                <w:rFonts w:asciiTheme="minorHAnsi" w:hAnsiTheme="minorHAnsi" w:cstheme="minorHAnsi"/>
                <w:sz w:val="22"/>
                <w:szCs w:val="22"/>
              </w:rPr>
              <w:t xml:space="preserve">w jednostkach organizacyjnych </w:t>
            </w:r>
            <w:r w:rsidRPr="004373F4">
              <w:rPr>
                <w:rFonts w:asciiTheme="minorHAnsi" w:hAnsiTheme="minorHAnsi" w:cstheme="minorHAnsi"/>
                <w:sz w:val="22"/>
                <w:szCs w:val="22"/>
              </w:rPr>
              <w:t>(z wyjątkiem księgozbiorów Miejskiej Biblioteki Publicznej)</w:t>
            </w:r>
          </w:p>
        </w:tc>
        <w:tc>
          <w:tcPr>
            <w:tcW w:w="2148" w:type="dxa"/>
            <w:tcBorders>
              <w:top w:val="single" w:sz="4" w:space="0" w:color="000000"/>
              <w:left w:val="single" w:sz="4" w:space="0" w:color="000000"/>
              <w:bottom w:val="single" w:sz="4" w:space="0" w:color="000000"/>
            </w:tcBorders>
            <w:shd w:val="clear" w:color="auto" w:fill="F3F3F3"/>
          </w:tcPr>
          <w:p w14:paraId="3AEDDB2D" w14:textId="378379AA" w:rsidR="00811324" w:rsidRPr="00CF437F" w:rsidRDefault="00811324" w:rsidP="00811324">
            <w:pPr>
              <w:snapToGrid w:val="0"/>
              <w:jc w:val="both"/>
              <w:rPr>
                <w:rFonts w:asciiTheme="minorHAnsi" w:hAnsiTheme="minorHAnsi" w:cstheme="minorHAnsi"/>
                <w:sz w:val="22"/>
                <w:szCs w:val="22"/>
              </w:rPr>
            </w:pPr>
            <w:r w:rsidRPr="006445C3">
              <w:rPr>
                <w:rFonts w:asciiTheme="minorHAnsi" w:hAnsiTheme="minorHAnsi" w:cstheme="minorHAnsi"/>
                <w:sz w:val="22"/>
                <w:szCs w:val="22"/>
              </w:rPr>
              <w:t>Pierwsze ryzyko</w:t>
            </w:r>
          </w:p>
        </w:tc>
        <w:tc>
          <w:tcPr>
            <w:tcW w:w="1992" w:type="dxa"/>
            <w:tcBorders>
              <w:top w:val="single" w:sz="4" w:space="0" w:color="000000"/>
              <w:left w:val="single" w:sz="4" w:space="0" w:color="000000"/>
              <w:bottom w:val="single" w:sz="4" w:space="0" w:color="000000"/>
            </w:tcBorders>
            <w:shd w:val="clear" w:color="auto" w:fill="F3F3F3"/>
          </w:tcPr>
          <w:p w14:paraId="51FE2E3B" w14:textId="12D1CB36" w:rsidR="00811324" w:rsidRPr="00CF437F" w:rsidRDefault="00811324" w:rsidP="00811324">
            <w:pPr>
              <w:snapToGrid w:val="0"/>
              <w:jc w:val="both"/>
              <w:rPr>
                <w:rFonts w:asciiTheme="minorHAnsi" w:hAnsiTheme="minorHAnsi" w:cstheme="minorHAnsi"/>
                <w:sz w:val="22"/>
                <w:szCs w:val="22"/>
              </w:rPr>
            </w:pPr>
            <w:r w:rsidRPr="006445C3">
              <w:rPr>
                <w:rFonts w:asciiTheme="minorHAnsi" w:hAnsiTheme="minorHAnsi" w:cstheme="minorHAnsi"/>
                <w:sz w:val="22"/>
                <w:szCs w:val="22"/>
              </w:rPr>
              <w:t>Limit łączny</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1F4061F4" w14:textId="59ED072B" w:rsidR="00811324" w:rsidRPr="00CF437F" w:rsidRDefault="00811324" w:rsidP="00811324">
            <w:pPr>
              <w:snapToGrid w:val="0"/>
              <w:jc w:val="right"/>
              <w:rPr>
                <w:rFonts w:asciiTheme="minorHAnsi" w:hAnsiTheme="minorHAnsi" w:cstheme="minorHAnsi"/>
                <w:sz w:val="22"/>
                <w:szCs w:val="22"/>
              </w:rPr>
            </w:pPr>
            <w:r w:rsidRPr="006445C3">
              <w:rPr>
                <w:rFonts w:asciiTheme="minorHAnsi" w:hAnsiTheme="minorHAnsi" w:cstheme="minorHAnsi"/>
                <w:sz w:val="22"/>
                <w:szCs w:val="22"/>
              </w:rPr>
              <w:t>500</w:t>
            </w:r>
            <w:r w:rsidR="00806032">
              <w:rPr>
                <w:rFonts w:asciiTheme="minorHAnsi" w:hAnsiTheme="minorHAnsi" w:cstheme="minorHAnsi"/>
                <w:sz w:val="22"/>
                <w:szCs w:val="22"/>
              </w:rPr>
              <w:t> </w:t>
            </w:r>
            <w:r w:rsidRPr="006445C3">
              <w:rPr>
                <w:rFonts w:asciiTheme="minorHAnsi" w:hAnsiTheme="minorHAnsi" w:cstheme="minorHAnsi"/>
                <w:sz w:val="22"/>
                <w:szCs w:val="22"/>
              </w:rPr>
              <w:t>000</w:t>
            </w:r>
            <w:r w:rsidR="00806032">
              <w:rPr>
                <w:rFonts w:asciiTheme="minorHAnsi" w:hAnsiTheme="minorHAnsi" w:cstheme="minorHAnsi"/>
                <w:sz w:val="22"/>
                <w:szCs w:val="22"/>
              </w:rPr>
              <w:t>,00</w:t>
            </w:r>
            <w:r w:rsidRPr="006445C3">
              <w:rPr>
                <w:rFonts w:asciiTheme="minorHAnsi" w:hAnsiTheme="minorHAnsi" w:cstheme="minorHAnsi"/>
                <w:sz w:val="22"/>
                <w:szCs w:val="22"/>
              </w:rPr>
              <w:t xml:space="preserve"> zł</w:t>
            </w:r>
          </w:p>
        </w:tc>
      </w:tr>
      <w:tr w:rsidR="00055F64" w:rsidRPr="004012F9" w14:paraId="59A2B31D" w14:textId="77777777" w:rsidTr="00DF3A68">
        <w:trPr>
          <w:trHeight w:val="251"/>
        </w:trPr>
        <w:tc>
          <w:tcPr>
            <w:tcW w:w="3528" w:type="dxa"/>
            <w:tcBorders>
              <w:top w:val="single" w:sz="4" w:space="0" w:color="000000"/>
              <w:left w:val="single" w:sz="4" w:space="0" w:color="000000"/>
              <w:bottom w:val="single" w:sz="4" w:space="0" w:color="000000"/>
            </w:tcBorders>
            <w:shd w:val="clear" w:color="auto" w:fill="F3F3F3"/>
          </w:tcPr>
          <w:p w14:paraId="4156F299" w14:textId="4C90462F"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Mienie zamontowane na zewnątrz</w:t>
            </w:r>
            <w:r w:rsidR="000C1F7A" w:rsidRPr="004012F9">
              <w:rPr>
                <w:rFonts w:asciiTheme="minorHAnsi" w:hAnsiTheme="minorHAnsi" w:cstheme="minorHAnsi"/>
                <w:sz w:val="22"/>
                <w:szCs w:val="22"/>
              </w:rPr>
              <w:t xml:space="preserve"> – inne niż wymienione w OPZ i załącznikach</w:t>
            </w:r>
            <w:r w:rsidR="00E719A6" w:rsidRPr="004012F9">
              <w:rPr>
                <w:rFonts w:asciiTheme="minorHAnsi" w:hAnsiTheme="minorHAnsi" w:cstheme="minorHAnsi"/>
                <w:sz w:val="22"/>
                <w:szCs w:val="22"/>
              </w:rPr>
              <w:t xml:space="preserve"> (m.in. nagłośnienie na zewnątrz oraz klimatyzatory, tablice świetlne itp.);</w:t>
            </w:r>
          </w:p>
        </w:tc>
        <w:tc>
          <w:tcPr>
            <w:tcW w:w="2148" w:type="dxa"/>
            <w:tcBorders>
              <w:top w:val="single" w:sz="4" w:space="0" w:color="000000"/>
              <w:left w:val="single" w:sz="4" w:space="0" w:color="000000"/>
              <w:bottom w:val="single" w:sz="4" w:space="0" w:color="000000"/>
            </w:tcBorders>
            <w:shd w:val="clear" w:color="auto" w:fill="F3F3F3"/>
          </w:tcPr>
          <w:p w14:paraId="3FA5B192"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Pierwsze ryzyko</w:t>
            </w:r>
          </w:p>
        </w:tc>
        <w:tc>
          <w:tcPr>
            <w:tcW w:w="1992" w:type="dxa"/>
            <w:tcBorders>
              <w:top w:val="single" w:sz="4" w:space="0" w:color="000000"/>
              <w:left w:val="single" w:sz="4" w:space="0" w:color="000000"/>
              <w:bottom w:val="single" w:sz="4" w:space="0" w:color="000000"/>
            </w:tcBorders>
            <w:shd w:val="clear" w:color="auto" w:fill="F3F3F3"/>
          </w:tcPr>
          <w:p w14:paraId="529A0DA6" w14:textId="77777777" w:rsidR="00055F64" w:rsidRPr="004012F9" w:rsidRDefault="00055F64" w:rsidP="00DF3A68">
            <w:pPr>
              <w:snapToGrid w:val="0"/>
              <w:jc w:val="both"/>
              <w:rPr>
                <w:rFonts w:asciiTheme="minorHAnsi" w:hAnsiTheme="minorHAnsi" w:cstheme="minorHAnsi"/>
                <w:sz w:val="22"/>
                <w:szCs w:val="22"/>
              </w:rPr>
            </w:pPr>
            <w:r w:rsidRPr="004012F9">
              <w:rPr>
                <w:rFonts w:asciiTheme="minorHAnsi" w:hAnsiTheme="minorHAnsi" w:cstheme="minorHAnsi"/>
                <w:sz w:val="22"/>
                <w:szCs w:val="22"/>
              </w:rPr>
              <w:t>Odtworzeniowa</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7B0A6A73" w14:textId="77777777" w:rsidR="00055F64" w:rsidRPr="004012F9" w:rsidRDefault="009D7E39" w:rsidP="00DF3A68">
            <w:pPr>
              <w:snapToGrid w:val="0"/>
              <w:jc w:val="right"/>
              <w:rPr>
                <w:rFonts w:asciiTheme="minorHAnsi" w:hAnsiTheme="minorHAnsi" w:cstheme="minorHAnsi"/>
                <w:sz w:val="22"/>
                <w:szCs w:val="22"/>
              </w:rPr>
            </w:pPr>
            <w:r w:rsidRPr="004012F9">
              <w:rPr>
                <w:rFonts w:asciiTheme="minorHAnsi" w:hAnsiTheme="minorHAnsi" w:cstheme="minorHAnsi"/>
                <w:sz w:val="22"/>
                <w:szCs w:val="22"/>
              </w:rPr>
              <w:t>2</w:t>
            </w:r>
            <w:r w:rsidR="00055F64" w:rsidRPr="004012F9">
              <w:rPr>
                <w:rFonts w:asciiTheme="minorHAnsi" w:hAnsiTheme="minorHAnsi" w:cstheme="minorHAnsi"/>
                <w:sz w:val="22"/>
                <w:szCs w:val="22"/>
              </w:rPr>
              <w:t>00 000,00 zł</w:t>
            </w:r>
          </w:p>
        </w:tc>
      </w:tr>
      <w:tr w:rsidR="00806032" w:rsidRPr="004012F9" w14:paraId="4C7CCE68" w14:textId="77777777" w:rsidTr="00DF3A68">
        <w:trPr>
          <w:trHeight w:val="251"/>
        </w:trPr>
        <w:tc>
          <w:tcPr>
            <w:tcW w:w="3528" w:type="dxa"/>
            <w:tcBorders>
              <w:top w:val="single" w:sz="4" w:space="0" w:color="000000"/>
              <w:left w:val="single" w:sz="4" w:space="0" w:color="000000"/>
              <w:bottom w:val="single" w:sz="4" w:space="0" w:color="000000"/>
            </w:tcBorders>
            <w:shd w:val="clear" w:color="auto" w:fill="F3F3F3"/>
          </w:tcPr>
          <w:p w14:paraId="517493B0" w14:textId="27822087" w:rsidR="00806032" w:rsidRPr="004012F9" w:rsidRDefault="00806032" w:rsidP="00806032">
            <w:pPr>
              <w:snapToGrid w:val="0"/>
              <w:jc w:val="both"/>
              <w:rPr>
                <w:rFonts w:asciiTheme="minorHAnsi" w:hAnsiTheme="minorHAnsi" w:cstheme="minorHAnsi"/>
                <w:sz w:val="22"/>
                <w:szCs w:val="22"/>
              </w:rPr>
            </w:pPr>
            <w:r w:rsidRPr="004373F4">
              <w:rPr>
                <w:rFonts w:asciiTheme="minorHAnsi" w:hAnsiTheme="minorHAnsi"/>
                <w:sz w:val="22"/>
                <w:szCs w:val="22"/>
              </w:rPr>
              <w:t>Zieleń miejska, pomniki przyrody, krzewy, drzewa, nasadzenia w parkach, na klombach itp.</w:t>
            </w:r>
          </w:p>
        </w:tc>
        <w:tc>
          <w:tcPr>
            <w:tcW w:w="2148" w:type="dxa"/>
            <w:tcBorders>
              <w:top w:val="single" w:sz="4" w:space="0" w:color="000000"/>
              <w:left w:val="single" w:sz="4" w:space="0" w:color="000000"/>
              <w:bottom w:val="single" w:sz="4" w:space="0" w:color="000000"/>
            </w:tcBorders>
            <w:shd w:val="clear" w:color="auto" w:fill="F3F3F3"/>
          </w:tcPr>
          <w:p w14:paraId="0052A9D9" w14:textId="462694E3" w:rsidR="00806032" w:rsidRPr="004012F9" w:rsidRDefault="00806032" w:rsidP="00806032">
            <w:pPr>
              <w:snapToGrid w:val="0"/>
              <w:jc w:val="both"/>
              <w:rPr>
                <w:rFonts w:asciiTheme="minorHAnsi" w:hAnsiTheme="minorHAnsi" w:cstheme="minorHAnsi"/>
                <w:sz w:val="22"/>
                <w:szCs w:val="22"/>
              </w:rPr>
            </w:pPr>
            <w:r w:rsidRPr="004373F4">
              <w:rPr>
                <w:rFonts w:asciiTheme="minorHAnsi" w:hAnsiTheme="minorHAnsi"/>
                <w:sz w:val="22"/>
                <w:szCs w:val="22"/>
              </w:rPr>
              <w:t>Pierwsze ryzyko</w:t>
            </w:r>
          </w:p>
        </w:tc>
        <w:tc>
          <w:tcPr>
            <w:tcW w:w="1992" w:type="dxa"/>
            <w:tcBorders>
              <w:top w:val="single" w:sz="4" w:space="0" w:color="000000"/>
              <w:left w:val="single" w:sz="4" w:space="0" w:color="000000"/>
              <w:bottom w:val="single" w:sz="4" w:space="0" w:color="000000"/>
            </w:tcBorders>
            <w:shd w:val="clear" w:color="auto" w:fill="F3F3F3"/>
          </w:tcPr>
          <w:p w14:paraId="7E4A9450" w14:textId="512AAAFF" w:rsidR="00806032" w:rsidRPr="004012F9" w:rsidRDefault="00806032" w:rsidP="00806032">
            <w:pPr>
              <w:snapToGrid w:val="0"/>
              <w:jc w:val="both"/>
              <w:rPr>
                <w:rFonts w:asciiTheme="minorHAnsi" w:hAnsiTheme="minorHAnsi" w:cstheme="minorHAnsi"/>
                <w:sz w:val="22"/>
                <w:szCs w:val="22"/>
              </w:rPr>
            </w:pPr>
            <w:r w:rsidRPr="006445C3">
              <w:rPr>
                <w:rFonts w:asciiTheme="minorHAnsi" w:hAnsiTheme="minorHAnsi"/>
                <w:sz w:val="22"/>
                <w:szCs w:val="22"/>
              </w:rPr>
              <w:t>Odtworzeniowa</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0E28C0E5" w14:textId="569EAA63" w:rsidR="00806032" w:rsidRPr="004012F9" w:rsidRDefault="00806032" w:rsidP="00806032">
            <w:pPr>
              <w:snapToGrid w:val="0"/>
              <w:jc w:val="right"/>
              <w:rPr>
                <w:rFonts w:asciiTheme="minorHAnsi" w:hAnsiTheme="minorHAnsi" w:cstheme="minorHAnsi"/>
                <w:sz w:val="22"/>
                <w:szCs w:val="22"/>
              </w:rPr>
            </w:pPr>
            <w:r w:rsidRPr="006445C3">
              <w:rPr>
                <w:rFonts w:asciiTheme="minorHAnsi" w:hAnsiTheme="minorHAnsi"/>
                <w:sz w:val="22"/>
                <w:szCs w:val="22"/>
              </w:rPr>
              <w:t>25</w:t>
            </w:r>
            <w:r>
              <w:rPr>
                <w:rFonts w:asciiTheme="minorHAnsi" w:hAnsiTheme="minorHAnsi"/>
                <w:sz w:val="22"/>
                <w:szCs w:val="22"/>
              </w:rPr>
              <w:t> </w:t>
            </w:r>
            <w:r w:rsidRPr="006445C3">
              <w:rPr>
                <w:rFonts w:asciiTheme="minorHAnsi" w:hAnsiTheme="minorHAnsi"/>
                <w:sz w:val="22"/>
                <w:szCs w:val="22"/>
              </w:rPr>
              <w:t>000</w:t>
            </w:r>
            <w:r>
              <w:rPr>
                <w:rFonts w:asciiTheme="minorHAnsi" w:hAnsiTheme="minorHAnsi"/>
                <w:sz w:val="22"/>
                <w:szCs w:val="22"/>
              </w:rPr>
              <w:t>,00</w:t>
            </w:r>
            <w:r w:rsidRPr="006445C3">
              <w:rPr>
                <w:rFonts w:asciiTheme="minorHAnsi" w:hAnsiTheme="minorHAnsi"/>
                <w:sz w:val="22"/>
                <w:szCs w:val="22"/>
              </w:rPr>
              <w:t xml:space="preserve"> zł</w:t>
            </w:r>
          </w:p>
        </w:tc>
      </w:tr>
      <w:bookmarkEnd w:id="1"/>
    </w:tbl>
    <w:p w14:paraId="3886352D" w14:textId="77777777" w:rsidR="006414F9" w:rsidRDefault="006414F9">
      <w:pPr>
        <w:jc w:val="both"/>
        <w:rPr>
          <w:rFonts w:asciiTheme="minorHAnsi" w:hAnsiTheme="minorHAnsi" w:cstheme="minorHAnsi"/>
          <w:b/>
          <w:sz w:val="22"/>
          <w:szCs w:val="22"/>
          <w:highlight w:val="yellow"/>
        </w:rPr>
      </w:pPr>
    </w:p>
    <w:p w14:paraId="60EFF1F1" w14:textId="77777777" w:rsidR="00806032" w:rsidRPr="004373F4" w:rsidRDefault="00806032" w:rsidP="00806032">
      <w:pPr>
        <w:jc w:val="both"/>
        <w:rPr>
          <w:rFonts w:asciiTheme="minorHAnsi" w:hAnsiTheme="minorHAnsi"/>
          <w:b/>
          <w:sz w:val="22"/>
          <w:szCs w:val="22"/>
        </w:rPr>
      </w:pPr>
      <w:r w:rsidRPr="004373F4">
        <w:rPr>
          <w:rFonts w:asciiTheme="minorHAnsi" w:hAnsiTheme="minorHAnsi"/>
          <w:b/>
          <w:sz w:val="22"/>
          <w:szCs w:val="22"/>
        </w:rPr>
        <w:t>UWAGA</w:t>
      </w:r>
    </w:p>
    <w:p w14:paraId="7021941F" w14:textId="77777777" w:rsidR="00806032" w:rsidRPr="004373F4" w:rsidRDefault="00806032" w:rsidP="00806032">
      <w:pPr>
        <w:jc w:val="both"/>
        <w:rPr>
          <w:rFonts w:asciiTheme="minorHAnsi" w:hAnsiTheme="minorHAnsi"/>
          <w:b/>
          <w:sz w:val="22"/>
          <w:szCs w:val="22"/>
          <w:u w:val="single"/>
        </w:rPr>
      </w:pPr>
      <w:r w:rsidRPr="004373F4">
        <w:rPr>
          <w:rFonts w:asciiTheme="minorHAnsi" w:hAnsiTheme="minorHAnsi"/>
          <w:sz w:val="22"/>
          <w:szCs w:val="22"/>
        </w:rPr>
        <w:t>D</w:t>
      </w:r>
      <w:r w:rsidRPr="004373F4">
        <w:rPr>
          <w:rFonts w:asciiTheme="minorHAnsi" w:hAnsiTheme="minorHAnsi" w:cs="Arial"/>
          <w:sz w:val="22"/>
          <w:szCs w:val="22"/>
        </w:rPr>
        <w:t>la dróg, chodników, kładek, mostów, parkingów, przepustów, rurociągów, kanalizacji oraz infrastruktury drogowej ma zastosowanie poniższy zakres ubezpieczenia:</w:t>
      </w:r>
    </w:p>
    <w:p w14:paraId="533C66D7" w14:textId="7D8736D5" w:rsidR="00806032" w:rsidRPr="004373F4" w:rsidRDefault="00806032" w:rsidP="00806032">
      <w:pPr>
        <w:jc w:val="both"/>
        <w:rPr>
          <w:rFonts w:asciiTheme="minorHAnsi" w:hAnsiTheme="minorHAnsi" w:cs="Arial"/>
          <w:sz w:val="22"/>
          <w:szCs w:val="22"/>
        </w:rPr>
      </w:pPr>
      <w:r w:rsidRPr="004373F4">
        <w:rPr>
          <w:rFonts w:asciiTheme="minorHAnsi" w:hAnsiTheme="minorHAnsi" w:cs="Arial"/>
          <w:sz w:val="22"/>
          <w:szCs w:val="22"/>
        </w:rPr>
        <w:t>pożar, bezpośrednie uderzenie pioruna</w:t>
      </w:r>
      <w:r>
        <w:rPr>
          <w:rFonts w:asciiTheme="minorHAnsi" w:hAnsiTheme="minorHAnsi" w:cs="Arial"/>
          <w:sz w:val="22"/>
          <w:szCs w:val="22"/>
        </w:rPr>
        <w:t>,</w:t>
      </w:r>
      <w:r w:rsidRPr="004373F4">
        <w:rPr>
          <w:rFonts w:asciiTheme="minorHAnsi" w:hAnsiTheme="minorHAnsi" w:cs="Arial"/>
          <w:sz w:val="22"/>
          <w:szCs w:val="22"/>
        </w:rPr>
        <w:t xml:space="preserve"> wybuch, implozj</w:t>
      </w:r>
      <w:r>
        <w:rPr>
          <w:rFonts w:asciiTheme="minorHAnsi" w:hAnsiTheme="minorHAnsi" w:cs="Arial"/>
          <w:sz w:val="22"/>
          <w:szCs w:val="22"/>
        </w:rPr>
        <w:t>a</w:t>
      </w:r>
      <w:r w:rsidRPr="004373F4">
        <w:rPr>
          <w:rFonts w:asciiTheme="minorHAnsi" w:hAnsiTheme="minorHAnsi" w:cs="Arial"/>
          <w:sz w:val="22"/>
          <w:szCs w:val="22"/>
        </w:rPr>
        <w:t>, upadek statku powietrznego,</w:t>
      </w:r>
      <w:r w:rsidRPr="004373F4">
        <w:rPr>
          <w:rFonts w:asciiTheme="minorHAnsi" w:hAnsiTheme="minorHAnsi" w:cs="Arial"/>
          <w:sz w:val="22"/>
          <w:szCs w:val="22"/>
        </w:rPr>
        <w:br/>
        <w:t>powódź,</w:t>
      </w:r>
      <w:r w:rsidR="00167E8F">
        <w:rPr>
          <w:rFonts w:asciiTheme="minorHAnsi" w:hAnsiTheme="minorHAnsi" w:cs="Arial"/>
          <w:sz w:val="22"/>
          <w:szCs w:val="22"/>
        </w:rPr>
        <w:t xml:space="preserve"> podtopienie,</w:t>
      </w:r>
      <w:r w:rsidRPr="004373F4">
        <w:rPr>
          <w:rFonts w:asciiTheme="minorHAnsi" w:hAnsiTheme="minorHAnsi" w:cs="Arial"/>
          <w:sz w:val="22"/>
          <w:szCs w:val="22"/>
        </w:rPr>
        <w:t xml:space="preserve"> huragan, deszcz nawalny, grad, działanie ciężaru śniegu i lodu, trzęsienie,</w:t>
      </w:r>
      <w:r w:rsidRPr="004373F4">
        <w:rPr>
          <w:rFonts w:asciiTheme="minorHAnsi" w:hAnsiTheme="minorHAnsi" w:cs="Arial"/>
          <w:sz w:val="22"/>
          <w:szCs w:val="22"/>
        </w:rPr>
        <w:br/>
        <w:t>zapadanie lub osuwanie się ziemi, lawina, dym</w:t>
      </w:r>
      <w:r w:rsidR="00800F29">
        <w:rPr>
          <w:rFonts w:asciiTheme="minorHAnsi" w:hAnsiTheme="minorHAnsi" w:cs="Arial"/>
          <w:sz w:val="22"/>
          <w:szCs w:val="22"/>
        </w:rPr>
        <w:t>,</w:t>
      </w:r>
      <w:r w:rsidRPr="004373F4">
        <w:rPr>
          <w:rFonts w:asciiTheme="minorHAnsi" w:hAnsiTheme="minorHAnsi" w:cs="Arial"/>
          <w:sz w:val="22"/>
          <w:szCs w:val="22"/>
        </w:rPr>
        <w:t xml:space="preserve"> sadz</w:t>
      </w:r>
      <w:r w:rsidR="00800F29">
        <w:rPr>
          <w:rFonts w:asciiTheme="minorHAnsi" w:hAnsiTheme="minorHAnsi" w:cs="Arial"/>
          <w:sz w:val="22"/>
          <w:szCs w:val="22"/>
        </w:rPr>
        <w:t>a</w:t>
      </w:r>
      <w:r w:rsidRPr="004373F4">
        <w:rPr>
          <w:rFonts w:asciiTheme="minorHAnsi" w:hAnsiTheme="minorHAnsi" w:cs="Arial"/>
          <w:sz w:val="22"/>
          <w:szCs w:val="22"/>
        </w:rPr>
        <w:t>, uderzenie pojazdu, huk</w:t>
      </w:r>
      <w:r w:rsidRPr="004373F4">
        <w:rPr>
          <w:rFonts w:asciiTheme="minorHAnsi" w:hAnsiTheme="minorHAnsi" w:cs="Arial"/>
          <w:sz w:val="22"/>
          <w:szCs w:val="22"/>
        </w:rPr>
        <w:br/>
      </w:r>
      <w:r w:rsidR="006C3032" w:rsidRPr="004373F4">
        <w:rPr>
          <w:rFonts w:asciiTheme="minorHAnsi" w:hAnsiTheme="minorHAnsi" w:cs="Arial"/>
          <w:sz w:val="22"/>
          <w:szCs w:val="22"/>
        </w:rPr>
        <w:t>ponaddźwiękowy, pośrednie</w:t>
      </w:r>
      <w:r w:rsidRPr="004373F4">
        <w:rPr>
          <w:rFonts w:asciiTheme="minorHAnsi" w:hAnsiTheme="minorHAnsi" w:cs="Arial"/>
          <w:sz w:val="22"/>
          <w:szCs w:val="22"/>
        </w:rPr>
        <w:t xml:space="preserve"> uderzenie pioruna, upadek drzew, budynków, budowli,</w:t>
      </w:r>
      <w:r w:rsidRPr="004373F4">
        <w:rPr>
          <w:rFonts w:asciiTheme="minorHAnsi" w:hAnsiTheme="minorHAnsi" w:cs="Arial"/>
          <w:sz w:val="22"/>
          <w:szCs w:val="22"/>
        </w:rPr>
        <w:br/>
        <w:t>urządzeń technicznych, zalanie.</w:t>
      </w:r>
    </w:p>
    <w:p w14:paraId="30F5CE16" w14:textId="77777777" w:rsidR="00806032" w:rsidRPr="003E2BA5" w:rsidRDefault="00806032">
      <w:pPr>
        <w:jc w:val="both"/>
        <w:rPr>
          <w:rFonts w:asciiTheme="minorHAnsi" w:hAnsiTheme="minorHAnsi" w:cstheme="minorHAnsi"/>
          <w:b/>
          <w:sz w:val="22"/>
          <w:szCs w:val="22"/>
          <w:highlight w:val="yellow"/>
        </w:rPr>
      </w:pPr>
    </w:p>
    <w:p w14:paraId="0FB2C675" w14:textId="77777777" w:rsidR="006638DF" w:rsidRPr="00C2003E" w:rsidRDefault="008E0A52" w:rsidP="00A115D1">
      <w:pPr>
        <w:pStyle w:val="Nagwek1"/>
        <w:numPr>
          <w:ilvl w:val="0"/>
          <w:numId w:val="5"/>
        </w:numPr>
        <w:suppressAutoHyphens w:val="0"/>
        <w:jc w:val="both"/>
        <w:rPr>
          <w:rFonts w:asciiTheme="minorHAnsi" w:hAnsiTheme="minorHAnsi" w:cstheme="minorHAnsi"/>
          <w:sz w:val="22"/>
          <w:szCs w:val="22"/>
        </w:rPr>
      </w:pPr>
      <w:r w:rsidRPr="00C2003E">
        <w:rPr>
          <w:rFonts w:asciiTheme="minorHAnsi" w:hAnsiTheme="minorHAnsi" w:cstheme="minorHAnsi"/>
          <w:b w:val="0"/>
          <w:sz w:val="22"/>
          <w:szCs w:val="22"/>
        </w:rPr>
        <w:t xml:space="preserve"> </w:t>
      </w:r>
      <w:r w:rsidR="008964FB" w:rsidRPr="00C2003E">
        <w:rPr>
          <w:rFonts w:asciiTheme="minorHAnsi" w:hAnsiTheme="minorHAnsi" w:cstheme="minorHAnsi"/>
          <w:sz w:val="22"/>
          <w:szCs w:val="22"/>
        </w:rPr>
        <w:t>Zakres ubezpieczenia:</w:t>
      </w:r>
    </w:p>
    <w:p w14:paraId="58743871" w14:textId="18E654DD" w:rsidR="008964FB" w:rsidRPr="00C2003E" w:rsidRDefault="0070642C" w:rsidP="0070642C">
      <w:pPr>
        <w:jc w:val="both"/>
        <w:rPr>
          <w:rFonts w:asciiTheme="minorHAnsi" w:hAnsiTheme="minorHAnsi" w:cstheme="minorHAnsi"/>
          <w:sz w:val="22"/>
          <w:szCs w:val="22"/>
        </w:rPr>
      </w:pPr>
      <w:r w:rsidRPr="00C2003E">
        <w:rPr>
          <w:rFonts w:asciiTheme="minorHAnsi" w:hAnsiTheme="minorHAnsi" w:cstheme="minorHAnsi"/>
          <w:sz w:val="22"/>
          <w:szCs w:val="22"/>
        </w:rPr>
        <w:t xml:space="preserve">Ochroną ubezpieczeniową objęte są wszystkie szkody w ubezpieczonym mieniu powstałe w okresie i miejscu ubezpieczenia w wyniku zaistnienia jakichkolwiek zdarzeń losowych wyraźnie nie wyłączonych w ogólnych warunkach ubezpieczenia z uwzględnieniem zapisów zawartych w </w:t>
      </w:r>
      <w:r w:rsidR="006D26B8" w:rsidRPr="00C2003E">
        <w:rPr>
          <w:rFonts w:asciiTheme="minorHAnsi" w:hAnsiTheme="minorHAnsi" w:cstheme="minorHAnsi"/>
          <w:sz w:val="22"/>
          <w:szCs w:val="22"/>
        </w:rPr>
        <w:t>SWZ</w:t>
      </w:r>
      <w:r w:rsidRPr="00C2003E">
        <w:rPr>
          <w:rFonts w:asciiTheme="minorHAnsi" w:hAnsiTheme="minorHAnsi" w:cstheme="minorHAnsi"/>
          <w:sz w:val="22"/>
          <w:szCs w:val="22"/>
        </w:rPr>
        <w:t>.</w:t>
      </w:r>
    </w:p>
    <w:p w14:paraId="7DA61AE4" w14:textId="77777777" w:rsidR="006638DF" w:rsidRPr="00C2003E" w:rsidRDefault="00AB45B0" w:rsidP="006638DF">
      <w:pPr>
        <w:pStyle w:val="Kolorowalistaakcent11"/>
        <w:suppressAutoHyphens w:val="0"/>
        <w:ind w:left="360"/>
        <w:jc w:val="both"/>
        <w:rPr>
          <w:rFonts w:asciiTheme="minorHAnsi" w:hAnsiTheme="minorHAnsi" w:cstheme="minorHAnsi"/>
          <w:b/>
        </w:rPr>
      </w:pPr>
      <w:r w:rsidRPr="00C2003E">
        <w:rPr>
          <w:rFonts w:asciiTheme="minorHAnsi" w:hAnsiTheme="minorHAnsi" w:cstheme="minorHAnsi"/>
          <w:b/>
        </w:rPr>
        <w:t>2.1 Zakres ubezpieczenia</w:t>
      </w:r>
      <w:r w:rsidR="006638DF" w:rsidRPr="00C2003E">
        <w:rPr>
          <w:rFonts w:asciiTheme="minorHAnsi" w:hAnsiTheme="minorHAnsi" w:cstheme="minorHAnsi"/>
          <w:b/>
        </w:rPr>
        <w:t xml:space="preserve"> obejmuje </w:t>
      </w:r>
      <w:r w:rsidRPr="00C2003E">
        <w:rPr>
          <w:rFonts w:asciiTheme="minorHAnsi" w:hAnsiTheme="minorHAnsi" w:cstheme="minorHAnsi"/>
          <w:b/>
        </w:rPr>
        <w:t xml:space="preserve">z zastrzeżeniem pkt. 2 </w:t>
      </w:r>
      <w:r w:rsidR="006638DF" w:rsidRPr="00C2003E">
        <w:rPr>
          <w:rFonts w:asciiTheme="minorHAnsi" w:hAnsiTheme="minorHAnsi" w:cstheme="minorHAnsi"/>
          <w:b/>
        </w:rPr>
        <w:t>między innymi następujące ryzyka:</w:t>
      </w:r>
    </w:p>
    <w:p w14:paraId="6862A6D8" w14:textId="77777777" w:rsidR="006638DF" w:rsidRPr="00C2003E" w:rsidRDefault="006638DF" w:rsidP="00A115D1">
      <w:pPr>
        <w:pStyle w:val="Tekstpodstawowy"/>
        <w:numPr>
          <w:ilvl w:val="0"/>
          <w:numId w:val="6"/>
        </w:numPr>
        <w:suppressAutoHyphens w:val="0"/>
        <w:spacing w:after="0"/>
        <w:ind w:left="709" w:hanging="357"/>
        <w:jc w:val="both"/>
        <w:rPr>
          <w:rFonts w:asciiTheme="minorHAnsi" w:hAnsiTheme="minorHAnsi" w:cstheme="minorHAnsi"/>
          <w:sz w:val="22"/>
          <w:szCs w:val="22"/>
        </w:rPr>
      </w:pPr>
      <w:r w:rsidRPr="00C2003E">
        <w:rPr>
          <w:rFonts w:asciiTheme="minorHAnsi" w:hAnsiTheme="minorHAnsi" w:cstheme="minorHAnsi"/>
          <w:sz w:val="22"/>
          <w:szCs w:val="22"/>
        </w:rPr>
        <w:t xml:space="preserve">pożaru/ognia, dymu, sadzy, </w:t>
      </w:r>
    </w:p>
    <w:p w14:paraId="2BA79CCA" w14:textId="77777777" w:rsidR="006638DF" w:rsidRPr="00C2003E" w:rsidRDefault="006638DF" w:rsidP="00A115D1">
      <w:pPr>
        <w:pStyle w:val="Tekstpodstawowy"/>
        <w:numPr>
          <w:ilvl w:val="0"/>
          <w:numId w:val="6"/>
        </w:numPr>
        <w:suppressAutoHyphens w:val="0"/>
        <w:spacing w:after="0"/>
        <w:ind w:left="709" w:hanging="357"/>
        <w:jc w:val="both"/>
        <w:rPr>
          <w:rFonts w:asciiTheme="minorHAnsi" w:hAnsiTheme="minorHAnsi" w:cstheme="minorHAnsi"/>
          <w:sz w:val="22"/>
          <w:szCs w:val="22"/>
        </w:rPr>
      </w:pPr>
      <w:r w:rsidRPr="00C2003E">
        <w:rPr>
          <w:rFonts w:asciiTheme="minorHAnsi" w:hAnsiTheme="minorHAnsi" w:cstheme="minorHAnsi"/>
          <w:sz w:val="22"/>
          <w:szCs w:val="22"/>
        </w:rPr>
        <w:t xml:space="preserve">bezpośredniego uderzenia pioruna, </w:t>
      </w:r>
    </w:p>
    <w:p w14:paraId="5836AF92" w14:textId="7466D112" w:rsidR="006638DF" w:rsidRPr="00C2003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C2003E">
        <w:rPr>
          <w:rFonts w:asciiTheme="minorHAnsi" w:hAnsiTheme="minorHAnsi" w:cstheme="minorHAnsi"/>
          <w:sz w:val="22"/>
          <w:szCs w:val="22"/>
        </w:rPr>
        <w:t xml:space="preserve">przepięcia spowodowanego wyładowaniem atmosferycznym, pośrednie uderzenie pioruna - limit określono w </w:t>
      </w:r>
      <w:r w:rsidR="005169E1" w:rsidRPr="00C2003E">
        <w:rPr>
          <w:rFonts w:asciiTheme="minorHAnsi" w:hAnsiTheme="minorHAnsi" w:cstheme="minorHAnsi"/>
          <w:sz w:val="22"/>
          <w:szCs w:val="22"/>
        </w:rPr>
        <w:t>klauzuli pośredniego uderzenia pioruna</w:t>
      </w:r>
      <w:r w:rsidR="00800F29">
        <w:rPr>
          <w:rFonts w:asciiTheme="minorHAnsi" w:hAnsiTheme="minorHAnsi" w:cstheme="minorHAnsi"/>
          <w:sz w:val="22"/>
          <w:szCs w:val="22"/>
        </w:rPr>
        <w:t>,</w:t>
      </w:r>
    </w:p>
    <w:p w14:paraId="44FA6B1A" w14:textId="77777777" w:rsidR="006638DF" w:rsidRPr="00C2003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C2003E">
        <w:rPr>
          <w:rFonts w:asciiTheme="minorHAnsi" w:hAnsiTheme="minorHAnsi" w:cstheme="minorHAnsi"/>
          <w:sz w:val="22"/>
          <w:szCs w:val="22"/>
        </w:rPr>
        <w:t xml:space="preserve">upadku statku powietrznego, </w:t>
      </w:r>
    </w:p>
    <w:p w14:paraId="55EB8FF9" w14:textId="77777777" w:rsidR="006638DF" w:rsidRPr="00C2003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C2003E">
        <w:rPr>
          <w:rFonts w:asciiTheme="minorHAnsi" w:hAnsiTheme="minorHAnsi" w:cstheme="minorHAnsi"/>
          <w:sz w:val="22"/>
          <w:szCs w:val="22"/>
        </w:rPr>
        <w:t>wybuchu/eksplozji, implozji,</w:t>
      </w:r>
    </w:p>
    <w:p w14:paraId="48FF20E4" w14:textId="77777777" w:rsidR="006638DF" w:rsidRPr="00C2003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C2003E">
        <w:rPr>
          <w:rFonts w:asciiTheme="minorHAnsi" w:hAnsiTheme="minorHAnsi" w:cstheme="minorHAnsi"/>
          <w:sz w:val="22"/>
          <w:szCs w:val="22"/>
        </w:rPr>
        <w:t>wiatru, huraganu, tornada itp.,</w:t>
      </w:r>
    </w:p>
    <w:p w14:paraId="7E9DB812" w14:textId="29CBB07A" w:rsidR="006638DF" w:rsidRPr="007A689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7A689E">
        <w:rPr>
          <w:rFonts w:asciiTheme="minorHAnsi" w:hAnsiTheme="minorHAnsi" w:cstheme="minorHAnsi"/>
          <w:sz w:val="22"/>
          <w:szCs w:val="22"/>
        </w:rPr>
        <w:t xml:space="preserve">powodzi, spływu wód po zboczach, </w:t>
      </w:r>
      <w:r w:rsidR="00DA6528" w:rsidRPr="007A689E">
        <w:rPr>
          <w:rFonts w:asciiTheme="minorHAnsi" w:hAnsiTheme="minorHAnsi" w:cstheme="minorHAnsi"/>
          <w:sz w:val="22"/>
          <w:szCs w:val="22"/>
        </w:rPr>
        <w:t xml:space="preserve">podniesienia się poziomu wód gruntowych wskutek intensywnych lub długotrwałych opadów atmosferycznych </w:t>
      </w:r>
      <w:r w:rsidR="00C2003E" w:rsidRPr="007A689E">
        <w:rPr>
          <w:rFonts w:asciiTheme="minorHAnsi" w:hAnsiTheme="minorHAnsi" w:cstheme="minorHAnsi"/>
          <w:sz w:val="22"/>
          <w:szCs w:val="22"/>
        </w:rPr>
        <w:t>- limit określono w pkt. 2.2.</w:t>
      </w:r>
      <w:r w:rsidR="00356353">
        <w:rPr>
          <w:rFonts w:asciiTheme="minorHAnsi" w:hAnsiTheme="minorHAnsi" w:cstheme="minorHAnsi"/>
          <w:sz w:val="22"/>
          <w:szCs w:val="22"/>
        </w:rPr>
        <w:t>j</w:t>
      </w:r>
      <w:r w:rsidR="00C2003E" w:rsidRPr="007A689E">
        <w:rPr>
          <w:rFonts w:asciiTheme="minorHAnsi" w:hAnsiTheme="minorHAnsi" w:cstheme="minorHAnsi"/>
          <w:sz w:val="22"/>
          <w:szCs w:val="22"/>
        </w:rPr>
        <w:t>,</w:t>
      </w:r>
    </w:p>
    <w:p w14:paraId="03AB844D" w14:textId="77777777" w:rsidR="006638DF" w:rsidRPr="00C2003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C2003E">
        <w:rPr>
          <w:rFonts w:asciiTheme="minorHAnsi" w:hAnsiTheme="minorHAnsi" w:cstheme="minorHAnsi"/>
          <w:sz w:val="22"/>
          <w:szCs w:val="22"/>
        </w:rPr>
        <w:t xml:space="preserve">gradu, deszczu nawalnego, </w:t>
      </w:r>
    </w:p>
    <w:p w14:paraId="65FF37E4" w14:textId="77777777" w:rsidR="006638DF" w:rsidRPr="00C2003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C2003E">
        <w:rPr>
          <w:rFonts w:asciiTheme="minorHAnsi" w:hAnsiTheme="minorHAnsi" w:cstheme="minorHAnsi"/>
          <w:sz w:val="22"/>
          <w:szCs w:val="22"/>
        </w:rPr>
        <w:t>naporu śniegu lub lodu,</w:t>
      </w:r>
    </w:p>
    <w:p w14:paraId="0B100F55" w14:textId="77777777" w:rsidR="006638DF" w:rsidRPr="00C2003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C2003E">
        <w:rPr>
          <w:rFonts w:asciiTheme="minorHAnsi" w:hAnsiTheme="minorHAnsi" w:cstheme="minorHAnsi"/>
          <w:sz w:val="22"/>
          <w:szCs w:val="22"/>
        </w:rPr>
        <w:t xml:space="preserve">topnienia śniegu lub lodu zalegającego na dachach lub innych elementach, </w:t>
      </w:r>
    </w:p>
    <w:p w14:paraId="0228D9C5" w14:textId="542EC0E0" w:rsidR="006638DF" w:rsidRPr="00C2003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C2003E">
        <w:rPr>
          <w:rFonts w:asciiTheme="minorHAnsi" w:hAnsiTheme="minorHAnsi" w:cstheme="minorHAnsi"/>
          <w:sz w:val="22"/>
          <w:szCs w:val="22"/>
        </w:rPr>
        <w:t>pękanie</w:t>
      </w:r>
      <w:r w:rsidR="0015530B">
        <w:rPr>
          <w:rFonts w:asciiTheme="minorHAnsi" w:hAnsiTheme="minorHAnsi" w:cstheme="minorHAnsi"/>
          <w:sz w:val="22"/>
          <w:szCs w:val="22"/>
        </w:rPr>
        <w:t xml:space="preserve"> </w:t>
      </w:r>
      <w:r w:rsidRPr="00C2003E">
        <w:rPr>
          <w:rFonts w:asciiTheme="minorHAnsi" w:hAnsiTheme="minorHAnsi" w:cstheme="minorHAnsi"/>
          <w:sz w:val="22"/>
          <w:szCs w:val="22"/>
        </w:rPr>
        <w:t xml:space="preserve">- uszkodzenia spowodowane mrozem, polegające na pęknięciu, uszkodzeniu, rozerwaniu: przewodów, zbiorników, spłuczek, syfonów, wodomierzy, kotłów, bojlerów; wszelkiego typu instalacji rur dopływowych lub odpływowych (kanalizacyjnych, wodociągowych, gazowych), instalacji grzewczych, instalacji tryskaczowej i/lub gaśniczej, </w:t>
      </w:r>
      <w:r w:rsidRPr="00C2003E">
        <w:rPr>
          <w:rFonts w:asciiTheme="minorHAnsi" w:hAnsiTheme="minorHAnsi" w:cstheme="minorHAnsi"/>
          <w:sz w:val="22"/>
          <w:szCs w:val="22"/>
        </w:rPr>
        <w:lastRenderedPageBreak/>
        <w:t>urządzeń wodociągowych. Limit odpowiedzialności na jedno i ws</w:t>
      </w:r>
      <w:r w:rsidR="006F28D7" w:rsidRPr="00C2003E">
        <w:rPr>
          <w:rFonts w:asciiTheme="minorHAnsi" w:hAnsiTheme="minorHAnsi" w:cstheme="minorHAnsi"/>
          <w:sz w:val="22"/>
          <w:szCs w:val="22"/>
        </w:rPr>
        <w:t xml:space="preserve">zystkie zdarzenia: </w:t>
      </w:r>
      <w:r w:rsidR="0015530B">
        <w:rPr>
          <w:rFonts w:asciiTheme="minorHAnsi" w:hAnsiTheme="minorHAnsi" w:cstheme="minorHAnsi"/>
          <w:sz w:val="22"/>
          <w:szCs w:val="22"/>
        </w:rPr>
        <w:t>2</w:t>
      </w:r>
      <w:r w:rsidR="00053232" w:rsidRPr="00C2003E">
        <w:rPr>
          <w:rFonts w:asciiTheme="minorHAnsi" w:hAnsiTheme="minorHAnsi" w:cstheme="minorHAnsi"/>
          <w:sz w:val="22"/>
          <w:szCs w:val="22"/>
        </w:rPr>
        <w:t>0</w:t>
      </w:r>
      <w:r w:rsidR="006F28D7" w:rsidRPr="00C2003E">
        <w:rPr>
          <w:rFonts w:asciiTheme="minorHAnsi" w:hAnsiTheme="minorHAnsi" w:cstheme="minorHAnsi"/>
          <w:sz w:val="22"/>
          <w:szCs w:val="22"/>
        </w:rPr>
        <w:t xml:space="preserve">0 000,00 </w:t>
      </w:r>
      <w:r w:rsidR="00AB45B0" w:rsidRPr="00C2003E">
        <w:rPr>
          <w:rFonts w:asciiTheme="minorHAnsi" w:hAnsiTheme="minorHAnsi" w:cstheme="minorHAnsi"/>
          <w:sz w:val="22"/>
          <w:szCs w:val="22"/>
        </w:rPr>
        <w:t>zł</w:t>
      </w:r>
      <w:r w:rsidR="0028191A" w:rsidRPr="00C2003E">
        <w:rPr>
          <w:rFonts w:asciiTheme="minorHAnsi" w:hAnsiTheme="minorHAnsi" w:cstheme="minorHAnsi"/>
          <w:sz w:val="22"/>
          <w:szCs w:val="22"/>
        </w:rPr>
        <w:t xml:space="preserve"> i dot</w:t>
      </w:r>
      <w:r w:rsidR="0001057E" w:rsidRPr="00C2003E">
        <w:rPr>
          <w:rFonts w:asciiTheme="minorHAnsi" w:hAnsiTheme="minorHAnsi" w:cstheme="minorHAnsi"/>
          <w:sz w:val="22"/>
          <w:szCs w:val="22"/>
        </w:rPr>
        <w:t>yczy</w:t>
      </w:r>
      <w:r w:rsidR="0028191A" w:rsidRPr="00C2003E">
        <w:rPr>
          <w:rFonts w:asciiTheme="minorHAnsi" w:hAnsiTheme="minorHAnsi" w:cstheme="minorHAnsi"/>
          <w:sz w:val="22"/>
          <w:szCs w:val="22"/>
        </w:rPr>
        <w:t xml:space="preserve"> instalacji należących do budynków</w:t>
      </w:r>
      <w:r w:rsidR="0001057E" w:rsidRPr="00C2003E">
        <w:rPr>
          <w:rFonts w:asciiTheme="minorHAnsi" w:hAnsiTheme="minorHAnsi" w:cstheme="minorHAnsi"/>
          <w:sz w:val="22"/>
          <w:szCs w:val="22"/>
        </w:rPr>
        <w:t>.</w:t>
      </w:r>
    </w:p>
    <w:p w14:paraId="7436FC48" w14:textId="77777777" w:rsidR="006638DF" w:rsidRPr="00C2003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C2003E">
        <w:rPr>
          <w:rFonts w:asciiTheme="minorHAnsi" w:hAnsiTheme="minorHAnsi" w:cstheme="minorHAnsi"/>
          <w:sz w:val="22"/>
          <w:szCs w:val="22"/>
        </w:rPr>
        <w:t xml:space="preserve">osunięcia </w:t>
      </w:r>
      <w:r w:rsidR="000C6CAC" w:rsidRPr="00C2003E">
        <w:rPr>
          <w:rFonts w:asciiTheme="minorHAnsi" w:hAnsiTheme="minorHAnsi" w:cstheme="minorHAnsi"/>
          <w:sz w:val="22"/>
          <w:szCs w:val="22"/>
        </w:rPr>
        <w:t>lub</w:t>
      </w:r>
      <w:r w:rsidRPr="00C2003E">
        <w:rPr>
          <w:rFonts w:asciiTheme="minorHAnsi" w:hAnsiTheme="minorHAnsi" w:cstheme="minorHAnsi"/>
          <w:sz w:val="22"/>
          <w:szCs w:val="22"/>
        </w:rPr>
        <w:t xml:space="preserve"> zapadania się ziemi, trzęsienia ziemi, lawiny, </w:t>
      </w:r>
    </w:p>
    <w:p w14:paraId="7C794C51" w14:textId="7070650B" w:rsidR="006638DF" w:rsidRPr="00E66235" w:rsidRDefault="006638DF" w:rsidP="00262E4A">
      <w:pPr>
        <w:pStyle w:val="Tekstpodstawowy"/>
        <w:numPr>
          <w:ilvl w:val="0"/>
          <w:numId w:val="6"/>
        </w:numPr>
        <w:suppressAutoHyphens w:val="0"/>
        <w:spacing w:after="0"/>
        <w:ind w:left="709"/>
        <w:jc w:val="both"/>
        <w:rPr>
          <w:rFonts w:asciiTheme="minorHAnsi" w:hAnsiTheme="minorHAnsi" w:cstheme="minorHAnsi"/>
          <w:sz w:val="22"/>
          <w:szCs w:val="22"/>
        </w:rPr>
      </w:pPr>
      <w:r w:rsidRPr="00E66235">
        <w:rPr>
          <w:rFonts w:asciiTheme="minorHAnsi" w:hAnsiTheme="minorHAnsi" w:cstheme="minorHAnsi"/>
          <w:sz w:val="22"/>
          <w:szCs w:val="22"/>
        </w:rPr>
        <w:t xml:space="preserve">szkód wodociągowych, w tym także powstałych wskutek cofnięcia się cieczy w systemach kanalizacyjnych, centralnego ogrzewania, technologicznych etc., szkód spowodowanych awarią urządzeń tryskaczowych, </w:t>
      </w:r>
    </w:p>
    <w:p w14:paraId="5471C16D" w14:textId="77777777" w:rsidR="006638DF" w:rsidRPr="00C2003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C2003E">
        <w:rPr>
          <w:rFonts w:asciiTheme="minorHAnsi" w:hAnsiTheme="minorHAnsi" w:cstheme="minorHAnsi"/>
          <w:sz w:val="22"/>
          <w:szCs w:val="22"/>
        </w:rPr>
        <w:t xml:space="preserve">uderzenia pojazdu, </w:t>
      </w:r>
    </w:p>
    <w:p w14:paraId="2B165222" w14:textId="582ACB1C" w:rsidR="006638DF" w:rsidRPr="00C2003E" w:rsidRDefault="00637B17" w:rsidP="00A115D1">
      <w:pPr>
        <w:pStyle w:val="Tekstpodstawowy"/>
        <w:numPr>
          <w:ilvl w:val="0"/>
          <w:numId w:val="6"/>
        </w:numPr>
        <w:suppressAutoHyphens w:val="0"/>
        <w:spacing w:after="0"/>
        <w:ind w:left="709"/>
        <w:jc w:val="both"/>
        <w:rPr>
          <w:rFonts w:asciiTheme="minorHAnsi" w:hAnsiTheme="minorHAnsi" w:cstheme="minorHAnsi"/>
          <w:sz w:val="22"/>
          <w:szCs w:val="22"/>
        </w:rPr>
      </w:pPr>
      <w:r>
        <w:rPr>
          <w:rFonts w:asciiTheme="minorHAnsi" w:hAnsiTheme="minorHAnsi" w:cstheme="minorHAnsi"/>
          <w:sz w:val="22"/>
          <w:szCs w:val="22"/>
        </w:rPr>
        <w:t>katastr</w:t>
      </w:r>
      <w:r w:rsidR="006638DF" w:rsidRPr="00C2003E">
        <w:rPr>
          <w:rFonts w:asciiTheme="minorHAnsi" w:hAnsiTheme="minorHAnsi" w:cstheme="minorHAnsi"/>
          <w:sz w:val="22"/>
          <w:szCs w:val="22"/>
        </w:rPr>
        <w:t xml:space="preserve">ofy budowlanej – limit określono w pkt. </w:t>
      </w:r>
      <w:r w:rsidR="000C6CAC" w:rsidRPr="00C2003E">
        <w:rPr>
          <w:rFonts w:asciiTheme="minorHAnsi" w:hAnsiTheme="minorHAnsi" w:cstheme="minorHAnsi"/>
          <w:sz w:val="22"/>
          <w:szCs w:val="22"/>
        </w:rPr>
        <w:t>2</w:t>
      </w:r>
      <w:r w:rsidR="006638DF" w:rsidRPr="00C2003E">
        <w:rPr>
          <w:rFonts w:asciiTheme="minorHAnsi" w:hAnsiTheme="minorHAnsi" w:cstheme="minorHAnsi"/>
          <w:sz w:val="22"/>
          <w:szCs w:val="22"/>
        </w:rPr>
        <w:t>.2.</w:t>
      </w:r>
      <w:r>
        <w:rPr>
          <w:rFonts w:asciiTheme="minorHAnsi" w:hAnsiTheme="minorHAnsi" w:cstheme="minorHAnsi"/>
          <w:sz w:val="22"/>
          <w:szCs w:val="22"/>
        </w:rPr>
        <w:t>c</w:t>
      </w:r>
      <w:r w:rsidR="006638DF" w:rsidRPr="00C2003E">
        <w:rPr>
          <w:rFonts w:asciiTheme="minorHAnsi" w:hAnsiTheme="minorHAnsi" w:cstheme="minorHAnsi"/>
          <w:sz w:val="22"/>
          <w:szCs w:val="22"/>
        </w:rPr>
        <w:t>,</w:t>
      </w:r>
      <w:r w:rsidR="0028191A" w:rsidRPr="00C2003E">
        <w:rPr>
          <w:rFonts w:asciiTheme="minorHAnsi" w:hAnsiTheme="minorHAnsi" w:cstheme="minorHAnsi"/>
          <w:sz w:val="22"/>
          <w:szCs w:val="22"/>
        </w:rPr>
        <w:t xml:space="preserve"> </w:t>
      </w:r>
    </w:p>
    <w:p w14:paraId="1259AC89" w14:textId="77777777" w:rsidR="006638DF" w:rsidRPr="00C2003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C2003E">
        <w:rPr>
          <w:rFonts w:asciiTheme="minorHAnsi" w:hAnsiTheme="minorHAnsi" w:cstheme="minorHAnsi"/>
          <w:sz w:val="22"/>
          <w:szCs w:val="22"/>
        </w:rPr>
        <w:t>huku ponaddźwiękowego,</w:t>
      </w:r>
    </w:p>
    <w:p w14:paraId="153CB081" w14:textId="53F5AAA7" w:rsidR="006638DF" w:rsidRPr="00C2003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C2003E">
        <w:rPr>
          <w:rFonts w:asciiTheme="minorHAnsi" w:hAnsiTheme="minorHAnsi" w:cstheme="minorHAnsi"/>
          <w:sz w:val="22"/>
          <w:szCs w:val="22"/>
        </w:rPr>
        <w:t>graffiti, wandalizmu (dewastacja) – limity określono w</w:t>
      </w:r>
      <w:r w:rsidR="005169E1" w:rsidRPr="00C2003E">
        <w:rPr>
          <w:rFonts w:asciiTheme="minorHAnsi" w:hAnsiTheme="minorHAnsi" w:cstheme="minorHAnsi"/>
          <w:sz w:val="22"/>
          <w:szCs w:val="22"/>
        </w:rPr>
        <w:t xml:space="preserve"> klauzuli dewastacji/wandalizmu</w:t>
      </w:r>
      <w:r w:rsidR="00AB45B0" w:rsidRPr="00C2003E">
        <w:rPr>
          <w:rFonts w:asciiTheme="minorHAnsi" w:hAnsiTheme="minorHAnsi" w:cstheme="minorHAnsi"/>
          <w:sz w:val="22"/>
          <w:szCs w:val="22"/>
        </w:rPr>
        <w:t xml:space="preserve"> </w:t>
      </w:r>
      <w:r w:rsidR="001462FC" w:rsidRPr="00C2003E">
        <w:rPr>
          <w:rFonts w:asciiTheme="minorHAnsi" w:hAnsiTheme="minorHAnsi" w:cstheme="minorHAnsi"/>
          <w:sz w:val="22"/>
          <w:szCs w:val="22"/>
        </w:rPr>
        <w:t>w pkt. 4.</w:t>
      </w:r>
      <w:r w:rsidR="00E66235">
        <w:rPr>
          <w:rFonts w:asciiTheme="minorHAnsi" w:hAnsiTheme="minorHAnsi" w:cstheme="minorHAnsi"/>
          <w:sz w:val="22"/>
          <w:szCs w:val="22"/>
        </w:rPr>
        <w:t>6</w:t>
      </w:r>
      <w:r w:rsidR="001462FC" w:rsidRPr="00C2003E">
        <w:rPr>
          <w:rFonts w:asciiTheme="minorHAnsi" w:hAnsiTheme="minorHAnsi" w:cstheme="minorHAnsi"/>
          <w:sz w:val="22"/>
          <w:szCs w:val="22"/>
        </w:rPr>
        <w:t>.</w:t>
      </w:r>
    </w:p>
    <w:p w14:paraId="544C0932" w14:textId="77777777" w:rsidR="006638DF" w:rsidRPr="00C2003E" w:rsidRDefault="006638DF" w:rsidP="00A115D1">
      <w:pPr>
        <w:pStyle w:val="Tekstpodstawowy"/>
        <w:numPr>
          <w:ilvl w:val="0"/>
          <w:numId w:val="6"/>
        </w:numPr>
        <w:suppressAutoHyphens w:val="0"/>
        <w:spacing w:after="0"/>
        <w:ind w:left="709"/>
        <w:jc w:val="both"/>
        <w:rPr>
          <w:rFonts w:asciiTheme="minorHAnsi" w:hAnsiTheme="minorHAnsi" w:cstheme="minorHAnsi"/>
          <w:sz w:val="22"/>
          <w:szCs w:val="22"/>
        </w:rPr>
      </w:pPr>
      <w:r w:rsidRPr="00C2003E">
        <w:rPr>
          <w:rFonts w:asciiTheme="minorHAnsi" w:hAnsiTheme="minorHAnsi" w:cstheme="minorHAnsi"/>
          <w:sz w:val="22"/>
          <w:szCs w:val="22"/>
        </w:rPr>
        <w:t>zanieczyszczenia lub skażenia ubezpieczonego mienia w wyniku powyższych zdarzeń.</w:t>
      </w:r>
    </w:p>
    <w:p w14:paraId="0409B62F" w14:textId="77777777" w:rsidR="006638DF" w:rsidRPr="00C2003E" w:rsidRDefault="006638DF" w:rsidP="00A115D1">
      <w:pPr>
        <w:pStyle w:val="Tekstpodstawowy"/>
        <w:numPr>
          <w:ilvl w:val="1"/>
          <w:numId w:val="9"/>
        </w:numPr>
        <w:suppressAutoHyphens w:val="0"/>
        <w:spacing w:after="0"/>
        <w:jc w:val="both"/>
        <w:rPr>
          <w:rFonts w:asciiTheme="minorHAnsi" w:hAnsiTheme="minorHAnsi" w:cstheme="minorHAnsi"/>
          <w:b/>
          <w:sz w:val="22"/>
          <w:szCs w:val="22"/>
        </w:rPr>
      </w:pPr>
      <w:r w:rsidRPr="00C2003E">
        <w:rPr>
          <w:rFonts w:asciiTheme="minorHAnsi" w:hAnsiTheme="minorHAnsi" w:cstheme="minorHAnsi"/>
          <w:b/>
          <w:sz w:val="22"/>
          <w:szCs w:val="22"/>
        </w:rPr>
        <w:t>Ochroną ubezpieczeniową objęte zostają:</w:t>
      </w:r>
    </w:p>
    <w:p w14:paraId="7F748AEB" w14:textId="77777777" w:rsidR="006638DF" w:rsidRPr="00C2003E" w:rsidRDefault="006638DF" w:rsidP="00A115D1">
      <w:pPr>
        <w:pStyle w:val="Tekstpodstawowy"/>
        <w:numPr>
          <w:ilvl w:val="0"/>
          <w:numId w:val="7"/>
        </w:numPr>
        <w:suppressAutoHyphens w:val="0"/>
        <w:spacing w:after="0"/>
        <w:jc w:val="both"/>
        <w:rPr>
          <w:rFonts w:asciiTheme="minorHAnsi" w:hAnsiTheme="minorHAnsi" w:cstheme="minorHAnsi"/>
          <w:sz w:val="22"/>
          <w:szCs w:val="22"/>
        </w:rPr>
      </w:pPr>
      <w:r w:rsidRPr="00C2003E">
        <w:rPr>
          <w:rFonts w:asciiTheme="minorHAnsi" w:hAnsiTheme="minorHAnsi" w:cstheme="minorHAnsi"/>
          <w:sz w:val="22"/>
          <w:szCs w:val="22"/>
        </w:rPr>
        <w:t>szkody powstałe wskutek uderzenia pojazdu, za które uważa się każde uszkodzenie lub zniszczenie ubezpieczonego mienia powstałe w wyniku bezpośredniego lub pośredniego uderzenia pojazdu (drogowego lub szynowego, maszyny samobieżnej itp.) z włączeniem szkód spowodowanych przez pojazdy (maszyny) eksploatowane przez Ubezpieczającego</w:t>
      </w:r>
      <w:r w:rsidR="007327ED" w:rsidRPr="00C2003E">
        <w:rPr>
          <w:rFonts w:asciiTheme="minorHAnsi" w:hAnsiTheme="minorHAnsi" w:cstheme="minorHAnsi"/>
          <w:sz w:val="22"/>
          <w:szCs w:val="22"/>
        </w:rPr>
        <w:t>/Ubezpieczonego</w:t>
      </w:r>
      <w:r w:rsidRPr="00C2003E">
        <w:rPr>
          <w:rFonts w:asciiTheme="minorHAnsi" w:hAnsiTheme="minorHAnsi" w:cstheme="minorHAnsi"/>
          <w:sz w:val="22"/>
          <w:szCs w:val="22"/>
        </w:rPr>
        <w:t xml:space="preserve"> lub osoby, za które ponosi on odpowiedzialność.</w:t>
      </w:r>
    </w:p>
    <w:p w14:paraId="350258C0" w14:textId="77777777" w:rsidR="006638DF" w:rsidRPr="00C2003E" w:rsidRDefault="006638DF" w:rsidP="00A115D1">
      <w:pPr>
        <w:pStyle w:val="Tekstpodstawowy"/>
        <w:numPr>
          <w:ilvl w:val="0"/>
          <w:numId w:val="7"/>
        </w:numPr>
        <w:suppressAutoHyphens w:val="0"/>
        <w:spacing w:after="0"/>
        <w:jc w:val="both"/>
        <w:rPr>
          <w:rFonts w:asciiTheme="minorHAnsi" w:hAnsiTheme="minorHAnsi" w:cstheme="minorHAnsi"/>
          <w:sz w:val="22"/>
          <w:szCs w:val="22"/>
        </w:rPr>
      </w:pPr>
      <w:r w:rsidRPr="00C2003E">
        <w:rPr>
          <w:rFonts w:asciiTheme="minorHAnsi" w:hAnsiTheme="minorHAnsi" w:cstheme="minorHAnsi"/>
          <w:sz w:val="22"/>
          <w:szCs w:val="22"/>
        </w:rPr>
        <w:t>szkody powstałe wskutek działania ciężaru śniegu lub lodu, zalania wskutek topnienia zalegającego śniegu lub lodu, szkody będące następstwem zawalenia się budynków, budowli, masztów, drzew wskutek zalegania śniegu,</w:t>
      </w:r>
    </w:p>
    <w:p w14:paraId="36138F7F" w14:textId="77777777" w:rsidR="006638DF" w:rsidRPr="00C2003E" w:rsidRDefault="006638DF" w:rsidP="00A115D1">
      <w:pPr>
        <w:pStyle w:val="Tekstpodstawowy"/>
        <w:numPr>
          <w:ilvl w:val="0"/>
          <w:numId w:val="7"/>
        </w:numPr>
        <w:suppressAutoHyphens w:val="0"/>
        <w:spacing w:after="0"/>
        <w:ind w:left="714" w:hanging="357"/>
        <w:jc w:val="both"/>
        <w:rPr>
          <w:rFonts w:asciiTheme="minorHAnsi" w:hAnsiTheme="minorHAnsi" w:cstheme="minorHAnsi"/>
          <w:sz w:val="22"/>
          <w:szCs w:val="22"/>
        </w:rPr>
      </w:pPr>
      <w:r w:rsidRPr="00C2003E">
        <w:rPr>
          <w:rFonts w:asciiTheme="minorHAnsi" w:hAnsiTheme="minorHAnsi" w:cstheme="minorHAnsi"/>
          <w:sz w:val="22"/>
          <w:szCs w:val="22"/>
        </w:rPr>
        <w:t xml:space="preserve">szkody powstałe wskutek ryzyka katastrofy budowlanej – z zachowaniem pozostałych niezmienionych niniejszą klauzulą postanowień ogólnych warunków ubezpieczenia i innych postanowień umowy ubezpieczenia, ustala się, że ochroną ubezpieczeniową objęte zostają szkody powstałe w wyniku katastrofy budowlanej rozumianej, jako samoistne, niezamierzone i gwałtowne zawalenie się całości bądź części obiektu niezależnie od przyczyny pierwotnej. </w:t>
      </w:r>
    </w:p>
    <w:p w14:paraId="2774DB7F" w14:textId="77777777" w:rsidR="006638DF" w:rsidRPr="00C2003E" w:rsidRDefault="006638DF" w:rsidP="006638DF">
      <w:pPr>
        <w:ind w:left="720"/>
        <w:jc w:val="both"/>
        <w:rPr>
          <w:rFonts w:asciiTheme="minorHAnsi" w:hAnsiTheme="minorHAnsi" w:cstheme="minorHAnsi"/>
          <w:sz w:val="22"/>
          <w:szCs w:val="22"/>
        </w:rPr>
      </w:pPr>
      <w:r w:rsidRPr="00C2003E">
        <w:rPr>
          <w:rFonts w:asciiTheme="minorHAnsi" w:hAnsiTheme="minorHAnsi" w:cstheme="minorHAnsi"/>
          <w:sz w:val="22"/>
          <w:szCs w:val="22"/>
        </w:rPr>
        <w:t>Poza pozostałymi niezmienionymi niniejszą klauzulą wyłączeniami określonymi w ogólnych warunkach ubezpieczenia i umowie ubezpieczenia, niniejsza klauzula nie obejmuje szkód w obiektach:</w:t>
      </w:r>
    </w:p>
    <w:p w14:paraId="4915613E" w14:textId="77777777" w:rsidR="006638DF" w:rsidRPr="00C2003E" w:rsidRDefault="006638DF" w:rsidP="00A115D1">
      <w:pPr>
        <w:numPr>
          <w:ilvl w:val="0"/>
          <w:numId w:val="8"/>
        </w:numPr>
        <w:suppressAutoHyphens w:val="0"/>
        <w:jc w:val="both"/>
        <w:rPr>
          <w:rFonts w:asciiTheme="minorHAnsi" w:hAnsiTheme="minorHAnsi" w:cstheme="minorHAnsi"/>
          <w:sz w:val="22"/>
          <w:szCs w:val="22"/>
        </w:rPr>
      </w:pPr>
      <w:r w:rsidRPr="00C2003E">
        <w:rPr>
          <w:rFonts w:asciiTheme="minorHAnsi" w:hAnsiTheme="minorHAnsi" w:cstheme="minorHAnsi"/>
          <w:sz w:val="22"/>
          <w:szCs w:val="22"/>
        </w:rPr>
        <w:t>nieposiadających odbioru końcowego robót dokonanego przez organ nadzoru budowlanego</w:t>
      </w:r>
    </w:p>
    <w:p w14:paraId="544053A6" w14:textId="77777777" w:rsidR="006638DF" w:rsidRPr="00C2003E" w:rsidRDefault="006638DF" w:rsidP="00A115D1">
      <w:pPr>
        <w:numPr>
          <w:ilvl w:val="0"/>
          <w:numId w:val="8"/>
        </w:numPr>
        <w:suppressAutoHyphens w:val="0"/>
        <w:jc w:val="both"/>
        <w:rPr>
          <w:rFonts w:asciiTheme="minorHAnsi" w:hAnsiTheme="minorHAnsi" w:cstheme="minorHAnsi"/>
          <w:sz w:val="22"/>
          <w:szCs w:val="22"/>
        </w:rPr>
      </w:pPr>
      <w:r w:rsidRPr="00C2003E">
        <w:rPr>
          <w:rFonts w:asciiTheme="minorHAnsi" w:hAnsiTheme="minorHAnsi" w:cstheme="minorHAnsi"/>
          <w:sz w:val="22"/>
          <w:szCs w:val="22"/>
        </w:rPr>
        <w:t>tymczasowych bądź dopuszczonych tymczasowo do użytkowania</w:t>
      </w:r>
    </w:p>
    <w:p w14:paraId="42D5F620" w14:textId="77777777" w:rsidR="006638DF" w:rsidRPr="00C2003E" w:rsidRDefault="006638DF" w:rsidP="00A115D1">
      <w:pPr>
        <w:numPr>
          <w:ilvl w:val="0"/>
          <w:numId w:val="8"/>
        </w:numPr>
        <w:suppressAutoHyphens w:val="0"/>
        <w:jc w:val="both"/>
        <w:rPr>
          <w:rFonts w:asciiTheme="minorHAnsi" w:hAnsiTheme="minorHAnsi" w:cstheme="minorHAnsi"/>
          <w:sz w:val="22"/>
          <w:szCs w:val="22"/>
        </w:rPr>
      </w:pPr>
      <w:r w:rsidRPr="00C2003E">
        <w:rPr>
          <w:rFonts w:asciiTheme="minorHAnsi" w:hAnsiTheme="minorHAnsi" w:cstheme="minorHAnsi"/>
          <w:sz w:val="22"/>
          <w:szCs w:val="22"/>
        </w:rPr>
        <w:t>użytkowanych niezgodnie z przeznaczeniem</w:t>
      </w:r>
    </w:p>
    <w:p w14:paraId="254FF5E7" w14:textId="77777777" w:rsidR="0084137F" w:rsidRPr="00C2003E" w:rsidRDefault="0084137F" w:rsidP="00A115D1">
      <w:pPr>
        <w:numPr>
          <w:ilvl w:val="0"/>
          <w:numId w:val="8"/>
        </w:numPr>
        <w:suppressAutoHyphens w:val="0"/>
        <w:jc w:val="both"/>
        <w:rPr>
          <w:rFonts w:asciiTheme="minorHAnsi" w:hAnsiTheme="minorHAnsi" w:cstheme="minorHAnsi"/>
          <w:sz w:val="22"/>
          <w:szCs w:val="22"/>
        </w:rPr>
      </w:pPr>
      <w:r w:rsidRPr="00C2003E">
        <w:rPr>
          <w:rFonts w:asciiTheme="minorHAnsi" w:hAnsiTheme="minorHAnsi" w:cstheme="minorHAnsi"/>
          <w:sz w:val="22"/>
          <w:szCs w:val="22"/>
        </w:rPr>
        <w:t>przeznaczonych do rozbiórki lub trwale wyłączonych z użytkowania ze względu na stan techniczny</w:t>
      </w:r>
    </w:p>
    <w:p w14:paraId="07997550" w14:textId="381AA573" w:rsidR="006638DF" w:rsidRPr="00C2003E" w:rsidRDefault="006F28D7" w:rsidP="006638DF">
      <w:pPr>
        <w:ind w:left="720"/>
        <w:jc w:val="both"/>
        <w:rPr>
          <w:rFonts w:asciiTheme="minorHAnsi" w:hAnsiTheme="minorHAnsi" w:cstheme="minorHAnsi"/>
          <w:sz w:val="22"/>
          <w:szCs w:val="22"/>
        </w:rPr>
      </w:pPr>
      <w:r w:rsidRPr="00637B17">
        <w:rPr>
          <w:rFonts w:asciiTheme="minorHAnsi" w:hAnsiTheme="minorHAnsi" w:cstheme="minorHAnsi"/>
          <w:sz w:val="22"/>
          <w:szCs w:val="22"/>
        </w:rPr>
        <w:t xml:space="preserve">Limit odpowiedzialności: </w:t>
      </w:r>
      <w:r w:rsidR="00E66235">
        <w:rPr>
          <w:rFonts w:asciiTheme="minorHAnsi" w:hAnsiTheme="minorHAnsi" w:cstheme="minorHAnsi"/>
          <w:sz w:val="22"/>
          <w:szCs w:val="22"/>
        </w:rPr>
        <w:t>2</w:t>
      </w:r>
      <w:r w:rsidR="007B5B65" w:rsidRPr="00637B17">
        <w:rPr>
          <w:rFonts w:asciiTheme="minorHAnsi" w:hAnsiTheme="minorHAnsi" w:cstheme="minorHAnsi"/>
          <w:sz w:val="22"/>
          <w:szCs w:val="22"/>
        </w:rPr>
        <w:t>.</w:t>
      </w:r>
      <w:r w:rsidRPr="00637B17">
        <w:rPr>
          <w:rFonts w:asciiTheme="minorHAnsi" w:hAnsiTheme="minorHAnsi" w:cstheme="minorHAnsi"/>
          <w:sz w:val="22"/>
          <w:szCs w:val="22"/>
        </w:rPr>
        <w:t>000</w:t>
      </w:r>
      <w:r w:rsidR="007B5B65" w:rsidRPr="00637B17">
        <w:rPr>
          <w:rFonts w:asciiTheme="minorHAnsi" w:hAnsiTheme="minorHAnsi" w:cstheme="minorHAnsi"/>
          <w:sz w:val="22"/>
          <w:szCs w:val="22"/>
        </w:rPr>
        <w:t>.</w:t>
      </w:r>
      <w:r w:rsidR="006638DF" w:rsidRPr="00637B17">
        <w:rPr>
          <w:rFonts w:asciiTheme="minorHAnsi" w:hAnsiTheme="minorHAnsi" w:cstheme="minorHAnsi"/>
          <w:sz w:val="22"/>
          <w:szCs w:val="22"/>
        </w:rPr>
        <w:t>000</w:t>
      </w:r>
      <w:r w:rsidRPr="00637B17">
        <w:rPr>
          <w:rFonts w:asciiTheme="minorHAnsi" w:hAnsiTheme="minorHAnsi" w:cstheme="minorHAnsi"/>
          <w:sz w:val="22"/>
          <w:szCs w:val="22"/>
        </w:rPr>
        <w:t xml:space="preserve"> </w:t>
      </w:r>
      <w:r w:rsidR="00AB45B0" w:rsidRPr="00637B17">
        <w:rPr>
          <w:rFonts w:asciiTheme="minorHAnsi" w:hAnsiTheme="minorHAnsi" w:cstheme="minorHAnsi"/>
          <w:sz w:val="22"/>
          <w:szCs w:val="22"/>
        </w:rPr>
        <w:t xml:space="preserve">zł </w:t>
      </w:r>
      <w:r w:rsidR="006638DF" w:rsidRPr="00637B17">
        <w:rPr>
          <w:rFonts w:asciiTheme="minorHAnsi" w:hAnsiTheme="minorHAnsi" w:cstheme="minorHAnsi"/>
          <w:sz w:val="22"/>
          <w:szCs w:val="22"/>
        </w:rPr>
        <w:t>na jedno i wszystkie zdarzenia w okresie ubezpieczenia.</w:t>
      </w:r>
    </w:p>
    <w:p w14:paraId="25364219" w14:textId="77777777" w:rsidR="006638DF" w:rsidRPr="00C2003E" w:rsidRDefault="006638DF" w:rsidP="00A115D1">
      <w:pPr>
        <w:numPr>
          <w:ilvl w:val="0"/>
          <w:numId w:val="7"/>
        </w:numPr>
        <w:suppressAutoHyphens w:val="0"/>
        <w:ind w:left="714" w:hanging="357"/>
        <w:jc w:val="both"/>
        <w:rPr>
          <w:rFonts w:asciiTheme="minorHAnsi" w:hAnsiTheme="minorHAnsi" w:cstheme="minorHAnsi"/>
          <w:sz w:val="22"/>
          <w:szCs w:val="22"/>
        </w:rPr>
      </w:pPr>
      <w:r w:rsidRPr="00C2003E">
        <w:rPr>
          <w:rFonts w:asciiTheme="minorHAnsi" w:hAnsiTheme="minorHAnsi" w:cstheme="minorHAnsi"/>
          <w:sz w:val="22"/>
          <w:szCs w:val="22"/>
        </w:rPr>
        <w:t xml:space="preserve">w zakresie ryzyka szkód wodnokanalizacyjnych ubezpieczeniem objęte będą również szkody na skutek wycieku / cofania się wody lub ścieków z publicznej jak i niepublicznej kanalizacji,  </w:t>
      </w:r>
    </w:p>
    <w:p w14:paraId="2D92903A" w14:textId="1F9C6D02" w:rsidR="006638DF" w:rsidRPr="00C2003E" w:rsidRDefault="006638DF" w:rsidP="00A115D1">
      <w:pPr>
        <w:numPr>
          <w:ilvl w:val="0"/>
          <w:numId w:val="7"/>
        </w:numPr>
        <w:suppressAutoHyphens w:val="0"/>
        <w:ind w:left="714" w:hanging="357"/>
        <w:jc w:val="both"/>
        <w:rPr>
          <w:rFonts w:asciiTheme="minorHAnsi" w:hAnsiTheme="minorHAnsi" w:cstheme="minorHAnsi"/>
          <w:sz w:val="22"/>
          <w:szCs w:val="22"/>
        </w:rPr>
      </w:pPr>
      <w:r w:rsidRPr="00C2003E">
        <w:rPr>
          <w:rFonts w:asciiTheme="minorHAnsi" w:hAnsiTheme="minorHAnsi" w:cstheme="minorHAnsi"/>
          <w:sz w:val="22"/>
          <w:szCs w:val="22"/>
        </w:rPr>
        <w:t>szkody spowodowane przez lini</w:t>
      </w:r>
      <w:r w:rsidR="000C6CAC" w:rsidRPr="00C2003E">
        <w:rPr>
          <w:rFonts w:asciiTheme="minorHAnsi" w:hAnsiTheme="minorHAnsi" w:cstheme="minorHAnsi"/>
          <w:sz w:val="22"/>
          <w:szCs w:val="22"/>
        </w:rPr>
        <w:t>e napowietrzne, słupy, budynki lub</w:t>
      </w:r>
      <w:r w:rsidRPr="00C2003E">
        <w:rPr>
          <w:rFonts w:asciiTheme="minorHAnsi" w:hAnsiTheme="minorHAnsi" w:cstheme="minorHAnsi"/>
          <w:sz w:val="22"/>
          <w:szCs w:val="22"/>
        </w:rPr>
        <w:t xml:space="preserve"> budowle niebędące własnością ubezpieczającego jak i drzewa znajdujące się </w:t>
      </w:r>
      <w:r w:rsidR="006F28D7" w:rsidRPr="00C2003E">
        <w:rPr>
          <w:rFonts w:asciiTheme="minorHAnsi" w:hAnsiTheme="minorHAnsi" w:cstheme="minorHAnsi"/>
          <w:sz w:val="22"/>
          <w:szCs w:val="22"/>
        </w:rPr>
        <w:t>na terenie</w:t>
      </w:r>
      <w:r w:rsidR="003070AF" w:rsidRPr="00C2003E">
        <w:rPr>
          <w:rFonts w:asciiTheme="minorHAnsi" w:hAnsiTheme="minorHAnsi" w:cstheme="minorHAnsi"/>
          <w:sz w:val="22"/>
          <w:szCs w:val="22"/>
        </w:rPr>
        <w:t xml:space="preserve"> zarządzanym przez </w:t>
      </w:r>
      <w:r w:rsidR="00E66235">
        <w:rPr>
          <w:rFonts w:asciiTheme="minorHAnsi" w:hAnsiTheme="minorHAnsi" w:cstheme="minorHAnsi"/>
          <w:sz w:val="22"/>
          <w:szCs w:val="22"/>
        </w:rPr>
        <w:t xml:space="preserve">Miasto Ustroń </w:t>
      </w:r>
      <w:r w:rsidR="007B5B65" w:rsidRPr="00C2003E">
        <w:rPr>
          <w:rFonts w:asciiTheme="minorHAnsi" w:hAnsiTheme="minorHAnsi" w:cstheme="minorHAnsi"/>
          <w:sz w:val="22"/>
          <w:szCs w:val="22"/>
        </w:rPr>
        <w:t xml:space="preserve">lub </w:t>
      </w:r>
      <w:r w:rsidR="006F28D7" w:rsidRPr="00C2003E">
        <w:rPr>
          <w:rFonts w:asciiTheme="minorHAnsi" w:hAnsiTheme="minorHAnsi" w:cstheme="minorHAnsi"/>
          <w:sz w:val="22"/>
          <w:szCs w:val="22"/>
        </w:rPr>
        <w:t>jednost</w:t>
      </w:r>
      <w:r w:rsidR="007B5B65" w:rsidRPr="00C2003E">
        <w:rPr>
          <w:rFonts w:asciiTheme="minorHAnsi" w:hAnsiTheme="minorHAnsi" w:cstheme="minorHAnsi"/>
          <w:sz w:val="22"/>
          <w:szCs w:val="22"/>
        </w:rPr>
        <w:t>ek organizacyjnych (współubezpieczonych)</w:t>
      </w:r>
      <w:r w:rsidRPr="00C2003E">
        <w:rPr>
          <w:rFonts w:asciiTheme="minorHAnsi" w:hAnsiTheme="minorHAnsi" w:cstheme="minorHAnsi"/>
          <w:sz w:val="22"/>
          <w:szCs w:val="22"/>
        </w:rPr>
        <w:t xml:space="preserve"> polegające na ich przewróceniu, opadnięciu, o</w:t>
      </w:r>
      <w:r w:rsidR="006F28D7" w:rsidRPr="00C2003E">
        <w:rPr>
          <w:rFonts w:asciiTheme="minorHAnsi" w:hAnsiTheme="minorHAnsi" w:cstheme="minorHAnsi"/>
          <w:sz w:val="22"/>
          <w:szCs w:val="22"/>
        </w:rPr>
        <w:t xml:space="preserve">derwaniu – </w:t>
      </w:r>
      <w:r w:rsidR="00AB45B0" w:rsidRPr="00C2003E">
        <w:rPr>
          <w:rFonts w:asciiTheme="minorHAnsi" w:hAnsiTheme="minorHAnsi" w:cstheme="minorHAnsi"/>
          <w:sz w:val="22"/>
          <w:szCs w:val="22"/>
        </w:rPr>
        <w:t>limit</w:t>
      </w:r>
      <w:r w:rsidR="00B06B29" w:rsidRPr="00C2003E">
        <w:rPr>
          <w:rFonts w:asciiTheme="minorHAnsi" w:hAnsiTheme="minorHAnsi" w:cstheme="minorHAnsi"/>
          <w:sz w:val="22"/>
          <w:szCs w:val="22"/>
        </w:rPr>
        <w:t xml:space="preserve"> </w:t>
      </w:r>
      <w:r w:rsidR="003070AF" w:rsidRPr="00C2003E">
        <w:rPr>
          <w:rFonts w:asciiTheme="minorHAnsi" w:hAnsiTheme="minorHAnsi" w:cstheme="minorHAnsi"/>
          <w:sz w:val="22"/>
          <w:szCs w:val="22"/>
        </w:rPr>
        <w:t>1</w:t>
      </w:r>
      <w:r w:rsidR="007B5B65" w:rsidRPr="00C2003E">
        <w:rPr>
          <w:rFonts w:asciiTheme="minorHAnsi" w:hAnsiTheme="minorHAnsi" w:cstheme="minorHAnsi"/>
          <w:sz w:val="22"/>
          <w:szCs w:val="22"/>
        </w:rPr>
        <w:t>.</w:t>
      </w:r>
      <w:r w:rsidR="003070AF" w:rsidRPr="00C2003E">
        <w:rPr>
          <w:rFonts w:asciiTheme="minorHAnsi" w:hAnsiTheme="minorHAnsi" w:cstheme="minorHAnsi"/>
          <w:sz w:val="22"/>
          <w:szCs w:val="22"/>
        </w:rPr>
        <w:t>500</w:t>
      </w:r>
      <w:r w:rsidR="007B5B65" w:rsidRPr="00C2003E">
        <w:rPr>
          <w:rFonts w:asciiTheme="minorHAnsi" w:hAnsiTheme="minorHAnsi" w:cstheme="minorHAnsi"/>
          <w:sz w:val="22"/>
          <w:szCs w:val="22"/>
        </w:rPr>
        <w:t>.</w:t>
      </w:r>
      <w:r w:rsidR="003070AF" w:rsidRPr="00C2003E">
        <w:rPr>
          <w:rFonts w:asciiTheme="minorHAnsi" w:hAnsiTheme="minorHAnsi" w:cstheme="minorHAnsi"/>
          <w:sz w:val="22"/>
          <w:szCs w:val="22"/>
        </w:rPr>
        <w:t>000</w:t>
      </w:r>
      <w:r w:rsidR="00AB45B0" w:rsidRPr="00C2003E">
        <w:rPr>
          <w:rFonts w:asciiTheme="minorHAnsi" w:hAnsiTheme="minorHAnsi" w:cstheme="minorHAnsi"/>
          <w:sz w:val="22"/>
          <w:szCs w:val="22"/>
        </w:rPr>
        <w:t xml:space="preserve"> zł</w:t>
      </w:r>
      <w:r w:rsidR="00596D29" w:rsidRPr="00C2003E">
        <w:rPr>
          <w:rFonts w:asciiTheme="minorHAnsi" w:hAnsiTheme="minorHAnsi" w:cstheme="minorHAnsi"/>
          <w:sz w:val="22"/>
          <w:szCs w:val="22"/>
        </w:rPr>
        <w:t xml:space="preserve"> na jedno i wszystkie zdarzenia w okresie ubezpieczenia.</w:t>
      </w:r>
    </w:p>
    <w:p w14:paraId="6AB3BE0F" w14:textId="3F104FE5" w:rsidR="006638DF" w:rsidRPr="00C2003E" w:rsidRDefault="006638DF" w:rsidP="00A115D1">
      <w:pPr>
        <w:numPr>
          <w:ilvl w:val="0"/>
          <w:numId w:val="7"/>
        </w:numPr>
        <w:suppressAutoHyphens w:val="0"/>
        <w:jc w:val="both"/>
        <w:rPr>
          <w:rFonts w:asciiTheme="minorHAnsi" w:hAnsiTheme="minorHAnsi" w:cstheme="minorHAnsi"/>
          <w:sz w:val="22"/>
          <w:szCs w:val="22"/>
        </w:rPr>
      </w:pPr>
      <w:r w:rsidRPr="00C2003E">
        <w:rPr>
          <w:rFonts w:asciiTheme="minorHAnsi" w:hAnsiTheme="minorHAnsi" w:cstheme="minorHAnsi"/>
          <w:sz w:val="22"/>
          <w:szCs w:val="22"/>
        </w:rPr>
        <w:t>szkody wyrządzone w urządzeniach, instalacjach i sieciach elektrycznych (elektroenergetycznych) lub elektronicznych będących własnością ubezpieczającego</w:t>
      </w:r>
      <w:r w:rsidR="007B5B65" w:rsidRPr="00C2003E">
        <w:rPr>
          <w:rFonts w:asciiTheme="minorHAnsi" w:hAnsiTheme="minorHAnsi" w:cstheme="minorHAnsi"/>
          <w:sz w:val="22"/>
          <w:szCs w:val="22"/>
        </w:rPr>
        <w:t xml:space="preserve"> lub ubezpieczonych</w:t>
      </w:r>
      <w:r w:rsidRPr="00C2003E">
        <w:rPr>
          <w:rFonts w:asciiTheme="minorHAnsi" w:hAnsiTheme="minorHAnsi" w:cstheme="minorHAnsi"/>
          <w:sz w:val="22"/>
          <w:szCs w:val="22"/>
        </w:rPr>
        <w:t>.</w:t>
      </w:r>
      <w:r w:rsidR="0028191A" w:rsidRPr="00C2003E">
        <w:rPr>
          <w:rFonts w:asciiTheme="minorHAnsi" w:hAnsiTheme="minorHAnsi" w:cstheme="minorHAnsi"/>
          <w:sz w:val="22"/>
          <w:szCs w:val="22"/>
        </w:rPr>
        <w:t xml:space="preserve"> </w:t>
      </w:r>
      <w:r w:rsidR="007B5B65" w:rsidRPr="00C2003E">
        <w:rPr>
          <w:rFonts w:asciiTheme="minorHAnsi" w:hAnsiTheme="minorHAnsi" w:cstheme="minorHAnsi"/>
          <w:sz w:val="22"/>
          <w:szCs w:val="22"/>
        </w:rPr>
        <w:t xml:space="preserve">Limit odpowiedzialności </w:t>
      </w:r>
      <w:r w:rsidR="00C2003E">
        <w:rPr>
          <w:rFonts w:asciiTheme="minorHAnsi" w:hAnsiTheme="minorHAnsi" w:cstheme="minorHAnsi"/>
          <w:sz w:val="22"/>
          <w:szCs w:val="22"/>
        </w:rPr>
        <w:t>2</w:t>
      </w:r>
      <w:r w:rsidR="007B5B65" w:rsidRPr="00C2003E">
        <w:rPr>
          <w:rFonts w:asciiTheme="minorHAnsi" w:hAnsiTheme="minorHAnsi" w:cstheme="minorHAnsi"/>
          <w:sz w:val="22"/>
          <w:szCs w:val="22"/>
        </w:rPr>
        <w:t>00.</w:t>
      </w:r>
      <w:r w:rsidR="00AB45B0" w:rsidRPr="00C2003E">
        <w:rPr>
          <w:rFonts w:asciiTheme="minorHAnsi" w:hAnsiTheme="minorHAnsi" w:cstheme="minorHAnsi"/>
          <w:sz w:val="22"/>
          <w:szCs w:val="22"/>
        </w:rPr>
        <w:t>000 zł</w:t>
      </w:r>
      <w:r w:rsidR="0001057E" w:rsidRPr="00C2003E">
        <w:rPr>
          <w:rFonts w:asciiTheme="minorHAnsi" w:hAnsiTheme="minorHAnsi" w:cstheme="minorHAnsi"/>
          <w:sz w:val="22"/>
          <w:szCs w:val="22"/>
        </w:rPr>
        <w:t xml:space="preserve"> </w:t>
      </w:r>
      <w:r w:rsidR="00596D29" w:rsidRPr="00C2003E">
        <w:rPr>
          <w:rFonts w:asciiTheme="minorHAnsi" w:hAnsiTheme="minorHAnsi" w:cstheme="minorHAnsi"/>
          <w:sz w:val="22"/>
          <w:szCs w:val="22"/>
        </w:rPr>
        <w:t xml:space="preserve">na jedno i wszystkie zdarzenia w okresie ubezpieczenia </w:t>
      </w:r>
      <w:r w:rsidR="0001057E" w:rsidRPr="00C2003E">
        <w:rPr>
          <w:rFonts w:asciiTheme="minorHAnsi" w:hAnsiTheme="minorHAnsi" w:cstheme="minorHAnsi"/>
          <w:sz w:val="22"/>
          <w:szCs w:val="22"/>
        </w:rPr>
        <w:t xml:space="preserve">i </w:t>
      </w:r>
      <w:r w:rsidR="00743013" w:rsidRPr="00C2003E">
        <w:rPr>
          <w:rFonts w:asciiTheme="minorHAnsi" w:hAnsiTheme="minorHAnsi" w:cstheme="minorHAnsi"/>
          <w:sz w:val="22"/>
          <w:szCs w:val="22"/>
        </w:rPr>
        <w:t>dot</w:t>
      </w:r>
      <w:r w:rsidR="0001057E" w:rsidRPr="00C2003E">
        <w:rPr>
          <w:rFonts w:asciiTheme="minorHAnsi" w:hAnsiTheme="minorHAnsi" w:cstheme="minorHAnsi"/>
          <w:sz w:val="22"/>
          <w:szCs w:val="22"/>
        </w:rPr>
        <w:t>yczy</w:t>
      </w:r>
      <w:r w:rsidR="00743013" w:rsidRPr="00C2003E">
        <w:rPr>
          <w:rFonts w:asciiTheme="minorHAnsi" w:hAnsiTheme="minorHAnsi" w:cstheme="minorHAnsi"/>
          <w:sz w:val="22"/>
          <w:szCs w:val="22"/>
        </w:rPr>
        <w:t xml:space="preserve"> tylko instalacji należących do budynków</w:t>
      </w:r>
      <w:r w:rsidR="0001057E" w:rsidRPr="00C2003E">
        <w:rPr>
          <w:rFonts w:asciiTheme="minorHAnsi" w:hAnsiTheme="minorHAnsi" w:cstheme="minorHAnsi"/>
          <w:sz w:val="22"/>
          <w:szCs w:val="22"/>
        </w:rPr>
        <w:t>.</w:t>
      </w:r>
    </w:p>
    <w:p w14:paraId="0C8F401C" w14:textId="777AAFB1" w:rsidR="006638DF" w:rsidRPr="00C2003E" w:rsidRDefault="006638DF" w:rsidP="00A115D1">
      <w:pPr>
        <w:numPr>
          <w:ilvl w:val="0"/>
          <w:numId w:val="7"/>
        </w:numPr>
        <w:suppressAutoHyphens w:val="0"/>
        <w:jc w:val="both"/>
        <w:rPr>
          <w:rFonts w:asciiTheme="minorHAnsi" w:hAnsiTheme="minorHAnsi" w:cstheme="minorHAnsi"/>
          <w:sz w:val="22"/>
          <w:szCs w:val="22"/>
        </w:rPr>
      </w:pPr>
      <w:r w:rsidRPr="00C2003E">
        <w:rPr>
          <w:rFonts w:asciiTheme="minorHAnsi" w:hAnsiTheme="minorHAnsi" w:cstheme="minorHAnsi"/>
          <w:sz w:val="22"/>
          <w:szCs w:val="22"/>
        </w:rPr>
        <w:t xml:space="preserve">szkody wyrządzone w podziemnej infrastrukturze zasilającej (elektroenergetycznej – w tym </w:t>
      </w:r>
      <w:r w:rsidR="000C6CAC" w:rsidRPr="00C2003E">
        <w:rPr>
          <w:rFonts w:asciiTheme="minorHAnsi" w:hAnsiTheme="minorHAnsi" w:cstheme="minorHAnsi"/>
          <w:sz w:val="22"/>
          <w:szCs w:val="22"/>
        </w:rPr>
        <w:t xml:space="preserve">m.in. </w:t>
      </w:r>
      <w:r w:rsidRPr="00C2003E">
        <w:rPr>
          <w:rFonts w:asciiTheme="minorHAnsi" w:hAnsiTheme="minorHAnsi" w:cstheme="minorHAnsi"/>
          <w:sz w:val="22"/>
          <w:szCs w:val="22"/>
        </w:rPr>
        <w:t>linie kablowe umiejscowione w ziemi, kanałach kablowych wraz z niezbędną aparaturą) będące własnością ubezpieczającego</w:t>
      </w:r>
      <w:r w:rsidR="0001057E" w:rsidRPr="00C2003E">
        <w:rPr>
          <w:rFonts w:asciiTheme="minorHAnsi" w:hAnsiTheme="minorHAnsi" w:cstheme="minorHAnsi"/>
          <w:sz w:val="22"/>
          <w:szCs w:val="22"/>
        </w:rPr>
        <w:t xml:space="preserve"> i należące do budynków</w:t>
      </w:r>
      <w:r w:rsidR="00596D29" w:rsidRPr="00C2003E">
        <w:rPr>
          <w:rFonts w:asciiTheme="minorHAnsi" w:hAnsiTheme="minorHAnsi" w:cstheme="minorHAnsi"/>
          <w:sz w:val="22"/>
          <w:szCs w:val="22"/>
        </w:rPr>
        <w:t xml:space="preserve">. </w:t>
      </w:r>
      <w:r w:rsidR="00C6130C" w:rsidRPr="00C2003E">
        <w:rPr>
          <w:rFonts w:asciiTheme="minorHAnsi" w:hAnsiTheme="minorHAnsi" w:cstheme="minorHAnsi"/>
          <w:sz w:val="22"/>
          <w:szCs w:val="22"/>
        </w:rPr>
        <w:t xml:space="preserve">Limit odpowiedzialności </w:t>
      </w:r>
      <w:r w:rsidR="00C2003E" w:rsidRPr="00C2003E">
        <w:rPr>
          <w:rFonts w:asciiTheme="minorHAnsi" w:hAnsiTheme="minorHAnsi" w:cstheme="minorHAnsi"/>
          <w:sz w:val="22"/>
          <w:szCs w:val="22"/>
        </w:rPr>
        <w:t>2</w:t>
      </w:r>
      <w:r w:rsidR="007B5B65" w:rsidRPr="00C2003E">
        <w:rPr>
          <w:rFonts w:asciiTheme="minorHAnsi" w:hAnsiTheme="minorHAnsi" w:cstheme="minorHAnsi"/>
          <w:sz w:val="22"/>
          <w:szCs w:val="22"/>
        </w:rPr>
        <w:t>0</w:t>
      </w:r>
      <w:r w:rsidR="00C6130C" w:rsidRPr="00C2003E">
        <w:rPr>
          <w:rFonts w:asciiTheme="minorHAnsi" w:hAnsiTheme="minorHAnsi" w:cstheme="minorHAnsi"/>
          <w:sz w:val="22"/>
          <w:szCs w:val="22"/>
        </w:rPr>
        <w:t>0</w:t>
      </w:r>
      <w:r w:rsidR="007B5B65" w:rsidRPr="00C2003E">
        <w:rPr>
          <w:rFonts w:asciiTheme="minorHAnsi" w:hAnsiTheme="minorHAnsi" w:cstheme="minorHAnsi"/>
          <w:sz w:val="22"/>
          <w:szCs w:val="22"/>
        </w:rPr>
        <w:t>.</w:t>
      </w:r>
      <w:r w:rsidR="00596D29" w:rsidRPr="00C2003E">
        <w:rPr>
          <w:rFonts w:asciiTheme="minorHAnsi" w:hAnsiTheme="minorHAnsi" w:cstheme="minorHAnsi"/>
          <w:sz w:val="22"/>
          <w:szCs w:val="22"/>
        </w:rPr>
        <w:t xml:space="preserve">000 </w:t>
      </w:r>
      <w:r w:rsidR="00773EEA" w:rsidRPr="00C2003E">
        <w:rPr>
          <w:rFonts w:asciiTheme="minorHAnsi" w:hAnsiTheme="minorHAnsi" w:cstheme="minorHAnsi"/>
          <w:sz w:val="22"/>
          <w:szCs w:val="22"/>
        </w:rPr>
        <w:t>zł</w:t>
      </w:r>
      <w:r w:rsidR="00596D29" w:rsidRPr="00C2003E">
        <w:rPr>
          <w:rFonts w:asciiTheme="minorHAnsi" w:hAnsiTheme="minorHAnsi" w:cstheme="minorHAnsi"/>
          <w:sz w:val="22"/>
          <w:szCs w:val="22"/>
        </w:rPr>
        <w:t xml:space="preserve"> na jedno i wszystkie zdarzenia w okresie ubezpieczenia</w:t>
      </w:r>
      <w:r w:rsidR="0001057E" w:rsidRPr="00C2003E">
        <w:rPr>
          <w:rFonts w:asciiTheme="minorHAnsi" w:hAnsiTheme="minorHAnsi" w:cstheme="minorHAnsi"/>
          <w:sz w:val="22"/>
          <w:szCs w:val="22"/>
        </w:rPr>
        <w:t>.</w:t>
      </w:r>
      <w:r w:rsidR="001C3C09" w:rsidRPr="00C2003E">
        <w:rPr>
          <w:rFonts w:asciiTheme="minorHAnsi" w:hAnsiTheme="minorHAnsi" w:cstheme="minorHAnsi"/>
          <w:sz w:val="22"/>
          <w:szCs w:val="22"/>
        </w:rPr>
        <w:t xml:space="preserve"> </w:t>
      </w:r>
    </w:p>
    <w:p w14:paraId="6E9B32E8" w14:textId="77777777" w:rsidR="006638DF" w:rsidRDefault="006638DF" w:rsidP="00A115D1">
      <w:pPr>
        <w:pStyle w:val="Kolorowalistaakcent11"/>
        <w:numPr>
          <w:ilvl w:val="0"/>
          <w:numId w:val="7"/>
        </w:numPr>
        <w:suppressAutoHyphens w:val="0"/>
        <w:jc w:val="both"/>
        <w:rPr>
          <w:rFonts w:asciiTheme="minorHAnsi" w:hAnsiTheme="minorHAnsi" w:cstheme="minorHAnsi"/>
        </w:rPr>
      </w:pPr>
      <w:r w:rsidRPr="00C2003E">
        <w:rPr>
          <w:rFonts w:asciiTheme="minorHAnsi" w:hAnsiTheme="minorHAnsi" w:cstheme="minorHAnsi"/>
        </w:rPr>
        <w:lastRenderedPageBreak/>
        <w:t>parkingi, drogi dojazdowe, podjazdy chodniki, ogrodzenia, bramy znajdujące się w obr</w:t>
      </w:r>
      <w:r w:rsidR="003070AF" w:rsidRPr="00C2003E">
        <w:rPr>
          <w:rFonts w:asciiTheme="minorHAnsi" w:hAnsiTheme="minorHAnsi" w:cstheme="minorHAnsi"/>
        </w:rPr>
        <w:t>ębie ubezpieczonej lokalizacji ujęte w sumie ubezpieczenia lub w limitach wspólnych.</w:t>
      </w:r>
    </w:p>
    <w:p w14:paraId="52FCEC16" w14:textId="4B10E345" w:rsidR="0016248D" w:rsidRPr="00956B25" w:rsidRDefault="00956B25" w:rsidP="00956B25">
      <w:pPr>
        <w:ind w:left="709"/>
        <w:jc w:val="both"/>
        <w:rPr>
          <w:rFonts w:asciiTheme="minorHAnsi" w:hAnsiTheme="minorHAnsi" w:cstheme="minorHAnsi"/>
          <w:color w:val="000000" w:themeColor="text1"/>
          <w:sz w:val="22"/>
          <w:szCs w:val="22"/>
        </w:rPr>
      </w:pPr>
      <w:r w:rsidRPr="00F06FA2">
        <w:rPr>
          <w:rFonts w:asciiTheme="minorHAnsi" w:hAnsiTheme="minorHAnsi" w:cstheme="minorHAnsi"/>
          <w:color w:val="000000" w:themeColor="text1"/>
          <w:sz w:val="22"/>
          <w:szCs w:val="22"/>
        </w:rPr>
        <w:t>W innych przypadkach szkody powstałe na skutek deszczu nawalnego limit ten nie będzie miał zastosowania z zastrzeżeniem limitów określonych w innych zapisach treści opisu przedmiotu zamówienia.</w:t>
      </w:r>
      <w:r w:rsidRPr="00956B25">
        <w:rPr>
          <w:rFonts w:asciiTheme="minorHAnsi" w:hAnsiTheme="minorHAnsi" w:cstheme="minorHAnsi"/>
          <w:color w:val="000000" w:themeColor="text1"/>
          <w:sz w:val="22"/>
          <w:szCs w:val="22"/>
        </w:rPr>
        <w:t xml:space="preserve"> </w:t>
      </w:r>
    </w:p>
    <w:p w14:paraId="237A48C0" w14:textId="06AEE001" w:rsidR="00C2003E" w:rsidRPr="00743CD8" w:rsidRDefault="00B92EB5" w:rsidP="00C2003E">
      <w:pPr>
        <w:pStyle w:val="Kolorowalistaakcent11"/>
        <w:numPr>
          <w:ilvl w:val="0"/>
          <w:numId w:val="7"/>
        </w:numPr>
        <w:suppressAutoHyphens w:val="0"/>
        <w:jc w:val="both"/>
        <w:rPr>
          <w:rFonts w:asciiTheme="minorHAnsi" w:hAnsiTheme="minorHAnsi" w:cstheme="minorHAnsi"/>
          <w:color w:val="000000" w:themeColor="text1"/>
        </w:rPr>
      </w:pPr>
      <w:r>
        <w:rPr>
          <w:rFonts w:asciiTheme="minorHAnsi" w:hAnsiTheme="minorHAnsi" w:cstheme="minorHAnsi"/>
          <w:color w:val="000000" w:themeColor="text1"/>
        </w:rPr>
        <w:t>s</w:t>
      </w:r>
      <w:r w:rsidR="00C2003E" w:rsidRPr="00743CD8">
        <w:rPr>
          <w:rFonts w:asciiTheme="minorHAnsi" w:hAnsiTheme="minorHAnsi" w:cstheme="minorHAnsi"/>
          <w:color w:val="000000" w:themeColor="text1"/>
        </w:rPr>
        <w:t xml:space="preserve">zkody powstałe w przedmiocie ubezpieczenia </w:t>
      </w:r>
      <w:r w:rsidR="009360BC" w:rsidRPr="00743CD8">
        <w:rPr>
          <w:rFonts w:asciiTheme="minorHAnsi" w:hAnsiTheme="minorHAnsi" w:cstheme="minorHAnsi"/>
          <w:color w:val="000000" w:themeColor="text1"/>
        </w:rPr>
        <w:t>wskutek</w:t>
      </w:r>
      <w:r w:rsidR="00C2003E" w:rsidRPr="00743CD8">
        <w:rPr>
          <w:rFonts w:asciiTheme="minorHAnsi" w:hAnsiTheme="minorHAnsi" w:cstheme="minorHAnsi"/>
          <w:color w:val="000000" w:themeColor="text1"/>
        </w:rPr>
        <w:t xml:space="preserve"> powodzi, spływu wód po zboczach, podniesienia się poziomu wód gruntowych</w:t>
      </w:r>
      <w:r w:rsidR="0005773C" w:rsidRPr="00743CD8">
        <w:rPr>
          <w:rFonts w:asciiTheme="minorHAnsi" w:hAnsiTheme="minorHAnsi" w:cstheme="minorHAnsi"/>
          <w:color w:val="000000" w:themeColor="text1"/>
        </w:rPr>
        <w:t>, zalania</w:t>
      </w:r>
      <w:r w:rsidR="00C2003E" w:rsidRPr="00743CD8">
        <w:rPr>
          <w:rFonts w:asciiTheme="minorHAnsi" w:hAnsiTheme="minorHAnsi" w:cstheme="minorHAnsi"/>
          <w:color w:val="000000" w:themeColor="text1"/>
        </w:rPr>
        <w:t xml:space="preserve"> wskutek intensywnych lub długotrwałych opadów atmosferycznych - </w:t>
      </w:r>
      <w:r w:rsidR="00060C6B" w:rsidRPr="00743CD8">
        <w:rPr>
          <w:rFonts w:asciiTheme="minorHAnsi" w:hAnsiTheme="minorHAnsi" w:cstheme="minorHAnsi"/>
          <w:color w:val="000000" w:themeColor="text1"/>
        </w:rPr>
        <w:t>l</w:t>
      </w:r>
      <w:r w:rsidR="00C2003E" w:rsidRPr="00743CD8">
        <w:rPr>
          <w:rFonts w:asciiTheme="minorHAnsi" w:hAnsiTheme="minorHAnsi" w:cstheme="minorHAnsi"/>
          <w:color w:val="000000" w:themeColor="text1"/>
        </w:rPr>
        <w:t xml:space="preserve">imit odpowiedzialności: </w:t>
      </w:r>
      <w:r w:rsidR="0005773C" w:rsidRPr="00743CD8">
        <w:rPr>
          <w:rFonts w:asciiTheme="minorHAnsi" w:hAnsiTheme="minorHAnsi" w:cstheme="minorHAnsi"/>
          <w:color w:val="000000" w:themeColor="text1"/>
        </w:rPr>
        <w:t>2</w:t>
      </w:r>
      <w:r w:rsidR="00C2003E" w:rsidRPr="00743CD8">
        <w:rPr>
          <w:rFonts w:asciiTheme="minorHAnsi" w:hAnsiTheme="minorHAnsi" w:cstheme="minorHAnsi"/>
          <w:color w:val="000000" w:themeColor="text1"/>
        </w:rPr>
        <w:t>.000.000 zł na jedno i wszystkie zdarzenia w okresie ubezpieczenia.</w:t>
      </w:r>
    </w:p>
    <w:p w14:paraId="4C36FB9A" w14:textId="6CA57733" w:rsidR="00D7282B" w:rsidRPr="00C2003E" w:rsidRDefault="00D7282B" w:rsidP="00A115D1">
      <w:pPr>
        <w:pStyle w:val="Kolorowalistaakcent11"/>
        <w:numPr>
          <w:ilvl w:val="0"/>
          <w:numId w:val="7"/>
        </w:numPr>
        <w:suppressAutoHyphens w:val="0"/>
        <w:jc w:val="both"/>
        <w:rPr>
          <w:rFonts w:asciiTheme="minorHAnsi" w:hAnsiTheme="minorHAnsi" w:cstheme="minorHAnsi"/>
        </w:rPr>
      </w:pPr>
      <w:r w:rsidRPr="00C2003E">
        <w:rPr>
          <w:rFonts w:asciiTheme="minorHAnsi" w:hAnsiTheme="minorHAnsi" w:cstheme="minorHAnsi"/>
        </w:rPr>
        <w:t>mienie podlegające przemieszczeniu pomiędzy lokalizacjami na terenie miasta np. związane z organizacją imprez bez konieczności wcześniejszego powiadomienia ubezpieczyciela</w:t>
      </w:r>
      <w:r w:rsidR="002A4D19" w:rsidRPr="00C2003E">
        <w:rPr>
          <w:rFonts w:asciiTheme="minorHAnsi" w:hAnsiTheme="minorHAnsi" w:cstheme="minorHAnsi"/>
        </w:rPr>
        <w:t>. Dla szkód objętych niniejszym rozszerzeniem przyjmuje się limit w wysokości 200</w:t>
      </w:r>
      <w:r w:rsidR="007B5B65" w:rsidRPr="00C2003E">
        <w:rPr>
          <w:rFonts w:asciiTheme="minorHAnsi" w:hAnsiTheme="minorHAnsi" w:cstheme="minorHAnsi"/>
        </w:rPr>
        <w:t>.</w:t>
      </w:r>
      <w:r w:rsidR="002A4D19" w:rsidRPr="00C2003E">
        <w:rPr>
          <w:rFonts w:asciiTheme="minorHAnsi" w:hAnsiTheme="minorHAnsi" w:cstheme="minorHAnsi"/>
        </w:rPr>
        <w:t>000 zł na jedno i wszystkie zdarzenia w okresie ubezpieczenia</w:t>
      </w:r>
      <w:r w:rsidR="00B92EB5">
        <w:rPr>
          <w:rFonts w:asciiTheme="minorHAnsi" w:hAnsiTheme="minorHAnsi" w:cstheme="minorHAnsi"/>
        </w:rPr>
        <w:t>.</w:t>
      </w:r>
    </w:p>
    <w:p w14:paraId="745F276C" w14:textId="77777777" w:rsidR="00D7282B" w:rsidRPr="00C2003E" w:rsidRDefault="00D7282B" w:rsidP="00A115D1">
      <w:pPr>
        <w:pStyle w:val="Kolorowalistaakcent11"/>
        <w:numPr>
          <w:ilvl w:val="0"/>
          <w:numId w:val="7"/>
        </w:numPr>
        <w:suppressAutoHyphens w:val="0"/>
        <w:jc w:val="both"/>
        <w:rPr>
          <w:rFonts w:asciiTheme="minorHAnsi" w:hAnsiTheme="minorHAnsi" w:cstheme="minorHAnsi"/>
        </w:rPr>
      </w:pPr>
      <w:r w:rsidRPr="00C2003E">
        <w:rPr>
          <w:rFonts w:asciiTheme="minorHAnsi" w:hAnsiTheme="minorHAnsi" w:cstheme="minorHAnsi"/>
        </w:rPr>
        <w:t>mienie podczas składowania tymczasowego np. w okresie wakacyjnym lub podczas remontów, modernizacji itp.</w:t>
      </w:r>
    </w:p>
    <w:p w14:paraId="01784A55" w14:textId="48DDC782" w:rsidR="00C125CE" w:rsidRDefault="00C125CE" w:rsidP="00A115D1">
      <w:pPr>
        <w:pStyle w:val="Kolorowalistaakcent11"/>
        <w:numPr>
          <w:ilvl w:val="0"/>
          <w:numId w:val="7"/>
        </w:numPr>
        <w:suppressAutoHyphens w:val="0"/>
        <w:jc w:val="both"/>
        <w:rPr>
          <w:rFonts w:asciiTheme="minorHAnsi" w:hAnsiTheme="minorHAnsi" w:cstheme="minorHAnsi"/>
        </w:rPr>
      </w:pPr>
      <w:r w:rsidRPr="00C2003E">
        <w:rPr>
          <w:rFonts w:asciiTheme="minorHAnsi" w:hAnsiTheme="minorHAnsi" w:cstheme="minorHAnsi"/>
        </w:rPr>
        <w:t>szkody wynikłe ze stanu technicznego dachu, rynien, okien, niezabezpieczonych otworów okiennych i dachowych lub innych elementów budynku (np. łącze</w:t>
      </w:r>
      <w:r w:rsidR="00A02CD0" w:rsidRPr="00C2003E">
        <w:rPr>
          <w:rFonts w:asciiTheme="minorHAnsi" w:hAnsiTheme="minorHAnsi" w:cstheme="minorHAnsi"/>
        </w:rPr>
        <w:t xml:space="preserve">ń). Limit odpowiedzialności </w:t>
      </w:r>
      <w:r w:rsidR="00C2003E" w:rsidRPr="00C2003E">
        <w:rPr>
          <w:rFonts w:asciiTheme="minorHAnsi" w:hAnsiTheme="minorHAnsi" w:cstheme="minorHAnsi"/>
        </w:rPr>
        <w:t>2</w:t>
      </w:r>
      <w:r w:rsidR="00A02CD0" w:rsidRPr="00C2003E">
        <w:rPr>
          <w:rFonts w:asciiTheme="minorHAnsi" w:hAnsiTheme="minorHAnsi" w:cstheme="minorHAnsi"/>
        </w:rPr>
        <w:t>0</w:t>
      </w:r>
      <w:r w:rsidR="00EB6E19" w:rsidRPr="00C2003E">
        <w:rPr>
          <w:rFonts w:asciiTheme="minorHAnsi" w:hAnsiTheme="minorHAnsi" w:cstheme="minorHAnsi"/>
        </w:rPr>
        <w:t xml:space="preserve">0 </w:t>
      </w:r>
      <w:r w:rsidRPr="00C2003E">
        <w:rPr>
          <w:rFonts w:asciiTheme="minorHAnsi" w:hAnsiTheme="minorHAnsi" w:cstheme="minorHAnsi"/>
        </w:rPr>
        <w:t xml:space="preserve">000 </w:t>
      </w:r>
      <w:r w:rsidR="00773EEA" w:rsidRPr="00C2003E">
        <w:rPr>
          <w:rFonts w:asciiTheme="minorHAnsi" w:hAnsiTheme="minorHAnsi" w:cstheme="minorHAnsi"/>
        </w:rPr>
        <w:t>zł</w:t>
      </w:r>
      <w:r w:rsidRPr="00C2003E">
        <w:rPr>
          <w:rFonts w:asciiTheme="minorHAnsi" w:hAnsiTheme="minorHAnsi" w:cstheme="minorHAnsi"/>
        </w:rPr>
        <w:t xml:space="preserve"> na jedno i wszystkie zdarzenia w okresie ubezpieczenia</w:t>
      </w:r>
      <w:r w:rsidR="00DD6D46" w:rsidRPr="00C2003E">
        <w:rPr>
          <w:rFonts w:asciiTheme="minorHAnsi" w:hAnsiTheme="minorHAnsi" w:cstheme="minorHAnsi"/>
        </w:rPr>
        <w:t>.</w:t>
      </w:r>
    </w:p>
    <w:p w14:paraId="7FDF2FD5" w14:textId="50D299D4" w:rsidR="00CC6AE8" w:rsidRPr="00CC6AE8" w:rsidRDefault="00CC6AE8" w:rsidP="00A115D1">
      <w:pPr>
        <w:pStyle w:val="Kolorowalistaakcent11"/>
        <w:numPr>
          <w:ilvl w:val="0"/>
          <w:numId w:val="7"/>
        </w:numPr>
        <w:suppressAutoHyphens w:val="0"/>
        <w:jc w:val="both"/>
        <w:rPr>
          <w:rFonts w:asciiTheme="minorHAnsi" w:hAnsiTheme="minorHAnsi" w:cstheme="minorHAnsi"/>
        </w:rPr>
      </w:pPr>
      <w:r>
        <w:rPr>
          <w:rFonts w:asciiTheme="minorHAnsi" w:hAnsiTheme="minorHAnsi" w:cstheme="minorHAnsi"/>
        </w:rPr>
        <w:t>w</w:t>
      </w:r>
      <w:r w:rsidRPr="00CC6AE8">
        <w:rPr>
          <w:rFonts w:asciiTheme="minorHAnsi" w:hAnsiTheme="minorHAnsi" w:cstheme="minorHAnsi"/>
        </w:rPr>
        <w:t xml:space="preserve"> odniesieniu do ubezpieczonego sprzętu elektronicznego zainstalowanego na zewnątrz budynku, np. centrale klimatyzacyjne, telewizja przemysłowa, monitoring, parkomaty, itp.  nie mają zastosowania postanowienia dotyczące zabezpieczenia mienia przed szkodą kradzieżową.</w:t>
      </w:r>
    </w:p>
    <w:p w14:paraId="7EC84829" w14:textId="77777777" w:rsidR="006638DF" w:rsidRPr="00C2003E" w:rsidRDefault="006638DF" w:rsidP="006F28D7">
      <w:pPr>
        <w:pStyle w:val="Tekstpodstawowy"/>
        <w:suppressAutoHyphens w:val="0"/>
        <w:spacing w:after="0"/>
        <w:jc w:val="both"/>
        <w:rPr>
          <w:rFonts w:asciiTheme="minorHAnsi" w:hAnsiTheme="minorHAnsi" w:cstheme="minorHAnsi"/>
          <w:b/>
          <w:sz w:val="22"/>
          <w:szCs w:val="22"/>
        </w:rPr>
      </w:pPr>
      <w:r w:rsidRPr="00C2003E">
        <w:rPr>
          <w:rFonts w:asciiTheme="minorHAnsi" w:hAnsiTheme="minorHAnsi" w:cstheme="minorHAnsi"/>
          <w:b/>
          <w:sz w:val="22"/>
          <w:szCs w:val="22"/>
        </w:rPr>
        <w:t>2.3 Warunki szczególne</w:t>
      </w:r>
    </w:p>
    <w:p w14:paraId="64855051" w14:textId="77777777" w:rsidR="00B24A12" w:rsidRPr="00C2003E" w:rsidRDefault="006638DF" w:rsidP="00B24A12">
      <w:pPr>
        <w:pStyle w:val="Tekstpodstawowy"/>
        <w:suppressAutoHyphens w:val="0"/>
        <w:spacing w:after="0"/>
        <w:ind w:left="709" w:hanging="283"/>
        <w:jc w:val="both"/>
        <w:rPr>
          <w:rFonts w:asciiTheme="minorHAnsi" w:eastAsia="Calibri" w:hAnsiTheme="minorHAnsi" w:cstheme="minorHAnsi"/>
          <w:sz w:val="22"/>
          <w:szCs w:val="22"/>
        </w:rPr>
      </w:pPr>
      <w:r w:rsidRPr="00C2003E">
        <w:rPr>
          <w:rFonts w:asciiTheme="minorHAnsi" w:hAnsiTheme="minorHAnsi" w:cstheme="minorHAnsi"/>
          <w:b/>
          <w:sz w:val="22"/>
          <w:szCs w:val="22"/>
        </w:rPr>
        <w:t xml:space="preserve">a) </w:t>
      </w:r>
      <w:r w:rsidRPr="00C2003E">
        <w:rPr>
          <w:rFonts w:asciiTheme="minorHAnsi" w:hAnsiTheme="minorHAnsi" w:cstheme="minorHAnsi"/>
          <w:sz w:val="22"/>
          <w:szCs w:val="22"/>
        </w:rPr>
        <w:t xml:space="preserve">Huragan – za huragan uważa się wiatr o sile nie mniejszej niż </w:t>
      </w:r>
      <w:r w:rsidR="00C6130C" w:rsidRPr="00C2003E">
        <w:rPr>
          <w:rFonts w:asciiTheme="minorHAnsi" w:hAnsiTheme="minorHAnsi" w:cstheme="minorHAnsi"/>
          <w:sz w:val="22"/>
          <w:szCs w:val="22"/>
        </w:rPr>
        <w:t>13,9</w:t>
      </w:r>
      <w:r w:rsidR="00743013" w:rsidRPr="00C2003E">
        <w:rPr>
          <w:rFonts w:asciiTheme="minorHAnsi" w:hAnsiTheme="minorHAnsi" w:cstheme="minorHAnsi"/>
          <w:sz w:val="22"/>
          <w:szCs w:val="22"/>
        </w:rPr>
        <w:t xml:space="preserve"> m/s </w:t>
      </w:r>
      <w:r w:rsidRPr="00C2003E">
        <w:rPr>
          <w:rFonts w:asciiTheme="minorHAnsi" w:eastAsia="Calibri" w:hAnsiTheme="minorHAnsi" w:cstheme="minorHAnsi"/>
          <w:sz w:val="22"/>
          <w:szCs w:val="22"/>
        </w:rPr>
        <w:t xml:space="preserve">potwierdzone przez Instytut Meteorologii i Gospodarki Wodnej (IMiGW). W przypadku braku możliwości uzyskania opinii IMiGW, bierze się pod uwagę stan faktyczny i rozmiar szkód w miejscu ubezpieczenia, świadczące o działaniu huraganu. Ubezpieczyciel nie odmówi wypłaty odszkodowania, gdy huragan nie wyrządzi masowych szkód.  </w:t>
      </w:r>
    </w:p>
    <w:p w14:paraId="69672FBB" w14:textId="62E0C5EA" w:rsidR="006638DF" w:rsidRPr="00356353" w:rsidRDefault="006638DF" w:rsidP="00A115D1">
      <w:pPr>
        <w:pStyle w:val="Tekstpodstawowy"/>
        <w:numPr>
          <w:ilvl w:val="0"/>
          <w:numId w:val="10"/>
        </w:numPr>
        <w:suppressAutoHyphens w:val="0"/>
        <w:spacing w:after="0"/>
        <w:jc w:val="both"/>
        <w:rPr>
          <w:rFonts w:asciiTheme="minorHAnsi" w:hAnsiTheme="minorHAnsi" w:cstheme="minorHAnsi"/>
          <w:b/>
          <w:sz w:val="22"/>
          <w:szCs w:val="22"/>
        </w:rPr>
      </w:pPr>
      <w:r w:rsidRPr="00356353">
        <w:rPr>
          <w:rFonts w:asciiTheme="minorHAnsi" w:hAnsiTheme="minorHAnsi" w:cstheme="minorHAnsi"/>
          <w:sz w:val="22"/>
          <w:szCs w:val="22"/>
        </w:rPr>
        <w:t>Ubezpieczyciel odpowiada za szkody spowodowane przez huragan i grad w przedmiotach zamontowanych na zewnątrz budynku</w:t>
      </w:r>
      <w:r w:rsidR="00B92EB5">
        <w:rPr>
          <w:rFonts w:asciiTheme="minorHAnsi" w:hAnsiTheme="minorHAnsi" w:cstheme="minorHAnsi"/>
          <w:sz w:val="22"/>
          <w:szCs w:val="22"/>
        </w:rPr>
        <w:t>.</w:t>
      </w:r>
      <w:r w:rsidRPr="00356353">
        <w:rPr>
          <w:rFonts w:asciiTheme="minorHAnsi" w:hAnsiTheme="minorHAnsi" w:cstheme="minorHAnsi"/>
          <w:sz w:val="22"/>
          <w:szCs w:val="22"/>
        </w:rPr>
        <w:t xml:space="preserve"> </w:t>
      </w:r>
    </w:p>
    <w:p w14:paraId="369EFFE3" w14:textId="77777777" w:rsidR="006638DF" w:rsidRPr="00C2003E" w:rsidRDefault="006638DF" w:rsidP="00A115D1">
      <w:pPr>
        <w:pStyle w:val="Tekstpodstawowy"/>
        <w:numPr>
          <w:ilvl w:val="0"/>
          <w:numId w:val="10"/>
        </w:numPr>
        <w:suppressAutoHyphens w:val="0"/>
        <w:spacing w:after="0"/>
        <w:jc w:val="both"/>
        <w:rPr>
          <w:rFonts w:asciiTheme="minorHAnsi" w:hAnsiTheme="minorHAnsi" w:cstheme="minorHAnsi"/>
          <w:b/>
          <w:sz w:val="22"/>
          <w:szCs w:val="22"/>
        </w:rPr>
      </w:pPr>
      <w:r w:rsidRPr="00C2003E">
        <w:rPr>
          <w:rFonts w:asciiTheme="minorHAnsi" w:hAnsiTheme="minorHAnsi" w:cstheme="minorHAnsi"/>
          <w:sz w:val="22"/>
          <w:szCs w:val="22"/>
        </w:rPr>
        <w:t>Wymóg składowania mienia na wysokości 10 cm i wyżej od posadzki obejmuje jedynie mienie składowane w pomieszczeniach poniżej poziomu gruntu</w:t>
      </w:r>
      <w:r w:rsidR="00B24A12" w:rsidRPr="00C2003E">
        <w:rPr>
          <w:rFonts w:asciiTheme="minorHAnsi" w:hAnsiTheme="minorHAnsi" w:cstheme="minorHAnsi"/>
          <w:sz w:val="22"/>
          <w:szCs w:val="22"/>
        </w:rPr>
        <w:t>.</w:t>
      </w:r>
    </w:p>
    <w:p w14:paraId="0CCB70F9" w14:textId="67234F6F" w:rsidR="00B24A12" w:rsidRPr="00C2003E" w:rsidRDefault="00B24A12" w:rsidP="00A115D1">
      <w:pPr>
        <w:pStyle w:val="Tekstpodstawowy"/>
        <w:numPr>
          <w:ilvl w:val="0"/>
          <w:numId w:val="10"/>
        </w:numPr>
        <w:suppressAutoHyphens w:val="0"/>
        <w:spacing w:after="0"/>
        <w:jc w:val="both"/>
        <w:rPr>
          <w:rFonts w:asciiTheme="minorHAnsi" w:hAnsiTheme="minorHAnsi" w:cstheme="minorHAnsi"/>
          <w:b/>
          <w:sz w:val="22"/>
          <w:szCs w:val="22"/>
        </w:rPr>
      </w:pPr>
      <w:r w:rsidRPr="00C2003E">
        <w:rPr>
          <w:rFonts w:asciiTheme="minorHAnsi" w:hAnsiTheme="minorHAnsi" w:cstheme="minorHAnsi"/>
          <w:sz w:val="22"/>
          <w:szCs w:val="22"/>
        </w:rPr>
        <w:t>Deszcz nawalny – opad deszczu o współczynniku co najmniej 2</w:t>
      </w:r>
      <w:r w:rsidR="0092420A">
        <w:rPr>
          <w:rFonts w:asciiTheme="minorHAnsi" w:hAnsiTheme="minorHAnsi" w:cstheme="minorHAnsi"/>
          <w:sz w:val="22"/>
          <w:szCs w:val="22"/>
        </w:rPr>
        <w:t>;</w:t>
      </w:r>
      <w:r w:rsidRPr="00C2003E">
        <w:rPr>
          <w:rFonts w:asciiTheme="minorHAnsi" w:hAnsiTheme="minorHAnsi" w:cstheme="minorHAnsi"/>
          <w:sz w:val="22"/>
          <w:szCs w:val="22"/>
        </w:rPr>
        <w:t xml:space="preserve"> w </w:t>
      </w:r>
      <w:r w:rsidR="0092420A" w:rsidRPr="00C2003E">
        <w:rPr>
          <w:rFonts w:asciiTheme="minorHAnsi" w:hAnsiTheme="minorHAnsi" w:cstheme="minorHAnsi"/>
          <w:sz w:val="22"/>
          <w:szCs w:val="22"/>
        </w:rPr>
        <w:t>przypadku,</w:t>
      </w:r>
      <w:r w:rsidRPr="00C2003E">
        <w:rPr>
          <w:rFonts w:asciiTheme="minorHAnsi" w:hAnsiTheme="minorHAnsi" w:cstheme="minorHAnsi"/>
          <w:sz w:val="22"/>
          <w:szCs w:val="22"/>
        </w:rPr>
        <w:t xml:space="preserve"> gdy współczynnik natężenia deszczu nie może zostać stwierdzony, ubezpieczyciel ponosi </w:t>
      </w:r>
      <w:r w:rsidR="0092420A" w:rsidRPr="00C2003E">
        <w:rPr>
          <w:rFonts w:asciiTheme="minorHAnsi" w:hAnsiTheme="minorHAnsi" w:cstheme="minorHAnsi"/>
          <w:sz w:val="22"/>
          <w:szCs w:val="22"/>
        </w:rPr>
        <w:t>odpowiedzialność,</w:t>
      </w:r>
      <w:r w:rsidR="00E66235">
        <w:rPr>
          <w:rFonts w:asciiTheme="minorHAnsi" w:hAnsiTheme="minorHAnsi" w:cstheme="minorHAnsi"/>
          <w:sz w:val="22"/>
          <w:szCs w:val="22"/>
        </w:rPr>
        <w:t xml:space="preserve"> </w:t>
      </w:r>
      <w:r w:rsidRPr="00C2003E">
        <w:rPr>
          <w:rFonts w:asciiTheme="minorHAnsi" w:hAnsiTheme="minorHAnsi" w:cstheme="minorHAnsi"/>
          <w:sz w:val="22"/>
          <w:szCs w:val="22"/>
        </w:rPr>
        <w:t>jeżeli deszcz nawalny spowodował szkody w najbliższym sąsiedztwie.</w:t>
      </w:r>
    </w:p>
    <w:p w14:paraId="73B9BB33" w14:textId="77777777" w:rsidR="00A938D4" w:rsidRPr="00C2003E" w:rsidRDefault="00A938D4" w:rsidP="00A115D1">
      <w:pPr>
        <w:numPr>
          <w:ilvl w:val="0"/>
          <w:numId w:val="9"/>
        </w:numPr>
        <w:suppressAutoHyphens w:val="0"/>
        <w:jc w:val="both"/>
        <w:rPr>
          <w:rFonts w:asciiTheme="minorHAnsi" w:hAnsiTheme="minorHAnsi" w:cstheme="minorHAnsi"/>
          <w:b/>
          <w:sz w:val="22"/>
          <w:szCs w:val="22"/>
        </w:rPr>
      </w:pPr>
      <w:r w:rsidRPr="00C2003E">
        <w:rPr>
          <w:rFonts w:asciiTheme="minorHAnsi" w:hAnsiTheme="minorHAnsi" w:cstheme="minorHAnsi"/>
          <w:b/>
          <w:sz w:val="22"/>
          <w:szCs w:val="22"/>
        </w:rPr>
        <w:t>Udziały własne:</w:t>
      </w:r>
    </w:p>
    <w:p w14:paraId="374F7CF4" w14:textId="77777777" w:rsidR="00A938D4" w:rsidRPr="00743CD8" w:rsidRDefault="00A938D4" w:rsidP="00A938D4">
      <w:pPr>
        <w:jc w:val="both"/>
        <w:rPr>
          <w:rFonts w:asciiTheme="minorHAnsi" w:hAnsiTheme="minorHAnsi" w:cstheme="minorHAnsi"/>
          <w:sz w:val="22"/>
          <w:szCs w:val="22"/>
        </w:rPr>
      </w:pPr>
      <w:r w:rsidRPr="00743CD8">
        <w:rPr>
          <w:rFonts w:asciiTheme="minorHAnsi" w:hAnsiTheme="minorHAnsi" w:cstheme="minorHAnsi"/>
          <w:sz w:val="22"/>
          <w:szCs w:val="22"/>
        </w:rPr>
        <w:t>3.1. Franszyza integralna – zniesiona</w:t>
      </w:r>
    </w:p>
    <w:p w14:paraId="23EDF259" w14:textId="73FE322D" w:rsidR="00C2003E" w:rsidRDefault="00A938D4" w:rsidP="00A938D4">
      <w:pPr>
        <w:jc w:val="both"/>
        <w:rPr>
          <w:rFonts w:asciiTheme="minorHAnsi" w:hAnsiTheme="minorHAnsi" w:cstheme="minorHAnsi"/>
          <w:sz w:val="22"/>
          <w:szCs w:val="22"/>
        </w:rPr>
      </w:pPr>
      <w:r w:rsidRPr="00743CD8">
        <w:rPr>
          <w:rFonts w:asciiTheme="minorHAnsi" w:hAnsiTheme="minorHAnsi" w:cstheme="minorHAnsi"/>
          <w:sz w:val="22"/>
          <w:szCs w:val="22"/>
        </w:rPr>
        <w:t>3.2. Franszyza redukcyjna – zniesiona</w:t>
      </w:r>
      <w:r w:rsidR="004936DF">
        <w:rPr>
          <w:rFonts w:asciiTheme="minorHAnsi" w:hAnsiTheme="minorHAnsi" w:cstheme="minorHAnsi"/>
          <w:sz w:val="22"/>
          <w:szCs w:val="22"/>
        </w:rPr>
        <w:t>.</w:t>
      </w:r>
    </w:p>
    <w:p w14:paraId="6C6B8137" w14:textId="77777777" w:rsidR="00E66235" w:rsidRPr="00743CD8" w:rsidRDefault="00E66235" w:rsidP="00A938D4">
      <w:pPr>
        <w:jc w:val="both"/>
        <w:rPr>
          <w:rFonts w:asciiTheme="minorHAnsi" w:hAnsiTheme="minorHAnsi" w:cstheme="minorHAnsi"/>
          <w:sz w:val="22"/>
          <w:szCs w:val="22"/>
        </w:rPr>
      </w:pPr>
    </w:p>
    <w:p w14:paraId="20ED62A7" w14:textId="77777777" w:rsidR="00A01CB2" w:rsidRPr="00060C6B" w:rsidRDefault="0003190E" w:rsidP="00A115D1">
      <w:pPr>
        <w:numPr>
          <w:ilvl w:val="0"/>
          <w:numId w:val="14"/>
        </w:numPr>
        <w:suppressAutoHyphens w:val="0"/>
        <w:jc w:val="both"/>
        <w:rPr>
          <w:rFonts w:asciiTheme="minorHAnsi" w:hAnsiTheme="minorHAnsi" w:cstheme="minorHAnsi"/>
          <w:sz w:val="22"/>
          <w:szCs w:val="22"/>
          <w:u w:val="single"/>
        </w:rPr>
      </w:pPr>
      <w:r w:rsidRPr="00060C6B">
        <w:rPr>
          <w:rFonts w:asciiTheme="minorHAnsi" w:hAnsiTheme="minorHAnsi" w:cstheme="minorHAnsi"/>
          <w:sz w:val="22"/>
          <w:szCs w:val="22"/>
          <w:u w:val="single"/>
        </w:rPr>
        <w:t xml:space="preserve">Klauzule </w:t>
      </w:r>
      <w:r w:rsidR="00AF5933" w:rsidRPr="00060C6B">
        <w:rPr>
          <w:rFonts w:asciiTheme="minorHAnsi" w:hAnsiTheme="minorHAnsi" w:cstheme="minorHAnsi"/>
          <w:sz w:val="22"/>
          <w:szCs w:val="22"/>
          <w:u w:val="single"/>
        </w:rPr>
        <w:t>dodatkowe</w:t>
      </w:r>
      <w:r w:rsidR="00A01CB2" w:rsidRPr="00060C6B">
        <w:rPr>
          <w:rFonts w:asciiTheme="minorHAnsi" w:hAnsiTheme="minorHAnsi" w:cstheme="minorHAnsi"/>
          <w:sz w:val="22"/>
          <w:szCs w:val="22"/>
          <w:u w:val="single"/>
        </w:rPr>
        <w:t xml:space="preserve"> - obligatoryjne</w:t>
      </w:r>
    </w:p>
    <w:p w14:paraId="4DEE7736" w14:textId="75924190" w:rsidR="0003190E" w:rsidRPr="00060C6B" w:rsidRDefault="0003190E" w:rsidP="00A115D1">
      <w:pPr>
        <w:numPr>
          <w:ilvl w:val="1"/>
          <w:numId w:val="14"/>
        </w:numPr>
        <w:suppressAutoHyphens w:val="0"/>
        <w:jc w:val="both"/>
        <w:rPr>
          <w:rFonts w:asciiTheme="minorHAnsi" w:hAnsiTheme="minorHAnsi" w:cstheme="minorHAnsi"/>
          <w:b/>
          <w:bCs/>
          <w:sz w:val="22"/>
          <w:szCs w:val="22"/>
        </w:rPr>
      </w:pPr>
      <w:r w:rsidRPr="00060C6B">
        <w:rPr>
          <w:rFonts w:asciiTheme="minorHAnsi" w:hAnsiTheme="minorHAnsi" w:cstheme="minorHAnsi"/>
          <w:b/>
          <w:sz w:val="22"/>
          <w:szCs w:val="22"/>
        </w:rPr>
        <w:t>Klauzula reprezentantów</w:t>
      </w:r>
      <w:r w:rsidR="00591FAD">
        <w:rPr>
          <w:rFonts w:asciiTheme="minorHAnsi" w:hAnsiTheme="minorHAnsi" w:cstheme="minorHAnsi"/>
          <w:b/>
          <w:sz w:val="22"/>
          <w:szCs w:val="22"/>
        </w:rPr>
        <w:t xml:space="preserve"> - </w:t>
      </w:r>
      <w:r w:rsidR="00591FAD"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591FAD">
        <w:rPr>
          <w:rFonts w:asciiTheme="minorHAnsi" w:hAnsiTheme="minorHAnsi" w:cstheme="minorHAnsi"/>
          <w:sz w:val="22"/>
          <w:szCs w:val="22"/>
        </w:rPr>
        <w:t>:</w:t>
      </w:r>
    </w:p>
    <w:p w14:paraId="50602497" w14:textId="77777777" w:rsidR="0003190E" w:rsidRPr="00060C6B" w:rsidRDefault="0003190E" w:rsidP="00A115D1">
      <w:pPr>
        <w:pStyle w:val="Tekstpodstawowy"/>
        <w:numPr>
          <w:ilvl w:val="0"/>
          <w:numId w:val="15"/>
        </w:numPr>
        <w:suppressAutoHyphens w:val="0"/>
        <w:overflowPunct w:val="0"/>
        <w:autoSpaceDE w:val="0"/>
        <w:autoSpaceDN w:val="0"/>
        <w:adjustRightInd w:val="0"/>
        <w:spacing w:after="0"/>
        <w:ind w:left="1134" w:hanging="425"/>
        <w:jc w:val="both"/>
        <w:rPr>
          <w:rFonts w:asciiTheme="minorHAnsi" w:hAnsiTheme="minorHAnsi" w:cstheme="minorHAnsi"/>
          <w:sz w:val="22"/>
          <w:szCs w:val="22"/>
        </w:rPr>
      </w:pPr>
      <w:r w:rsidRPr="00060C6B">
        <w:rPr>
          <w:rFonts w:asciiTheme="minorHAnsi" w:hAnsiTheme="minorHAnsi" w:cstheme="minorHAnsi"/>
          <w:sz w:val="22"/>
          <w:szCs w:val="22"/>
        </w:rPr>
        <w:t>Ubezpieczyciel jest wolny od odpowiedzialności, jeżeli Ubezpieczający/ Ubezpieczony wyrządził szkodę umyślnie. W przypadku wyrządzenia szkody wskutek rażącego niedbalstwa Ubezpieczającego/ Ubezpieczonego odszkodowanie należy się, a Ubezpieczyciel nie może powoływać tej okoliczności jako podstawy całkowitej lub częściowej odmowy wypłaty odszkodowania.</w:t>
      </w:r>
    </w:p>
    <w:p w14:paraId="136883C2" w14:textId="77777777" w:rsidR="0003190E" w:rsidRPr="00060C6B" w:rsidRDefault="0003190E" w:rsidP="00A115D1">
      <w:pPr>
        <w:pStyle w:val="Tekstpodstawowy"/>
        <w:numPr>
          <w:ilvl w:val="0"/>
          <w:numId w:val="15"/>
        </w:numPr>
        <w:suppressAutoHyphens w:val="0"/>
        <w:overflowPunct w:val="0"/>
        <w:autoSpaceDE w:val="0"/>
        <w:autoSpaceDN w:val="0"/>
        <w:adjustRightInd w:val="0"/>
        <w:spacing w:after="0"/>
        <w:ind w:left="1134" w:hanging="425"/>
        <w:jc w:val="both"/>
        <w:rPr>
          <w:rFonts w:asciiTheme="minorHAnsi" w:hAnsiTheme="minorHAnsi" w:cstheme="minorHAnsi"/>
          <w:sz w:val="22"/>
          <w:szCs w:val="22"/>
        </w:rPr>
      </w:pPr>
      <w:r w:rsidRPr="00060C6B">
        <w:rPr>
          <w:rFonts w:asciiTheme="minorHAnsi" w:hAnsiTheme="minorHAnsi" w:cstheme="minorHAnsi"/>
          <w:sz w:val="22"/>
          <w:szCs w:val="22"/>
        </w:rPr>
        <w:t>Zmniejszenie wypłaty odszkodowania może nastąpić tylko w takim zakresie, w jakim umyślne zachowanie przyczyniło się do powstania szkody lub zwiększenia rozmiaru szkody.</w:t>
      </w:r>
    </w:p>
    <w:p w14:paraId="2B936738" w14:textId="54423060" w:rsidR="0003190E" w:rsidRPr="00060C6B" w:rsidRDefault="0003190E" w:rsidP="00A115D1">
      <w:pPr>
        <w:pStyle w:val="Tekstpodstawowy"/>
        <w:numPr>
          <w:ilvl w:val="0"/>
          <w:numId w:val="15"/>
        </w:numPr>
        <w:suppressAutoHyphens w:val="0"/>
        <w:overflowPunct w:val="0"/>
        <w:autoSpaceDE w:val="0"/>
        <w:autoSpaceDN w:val="0"/>
        <w:adjustRightInd w:val="0"/>
        <w:spacing w:after="0"/>
        <w:ind w:left="1134" w:hanging="425"/>
        <w:jc w:val="both"/>
        <w:rPr>
          <w:rFonts w:asciiTheme="minorHAnsi" w:hAnsiTheme="minorHAnsi" w:cstheme="minorHAnsi"/>
          <w:sz w:val="22"/>
          <w:szCs w:val="22"/>
        </w:rPr>
      </w:pPr>
      <w:r w:rsidRPr="00060C6B">
        <w:rPr>
          <w:rFonts w:asciiTheme="minorHAnsi" w:hAnsiTheme="minorHAnsi" w:cstheme="minorHAnsi"/>
          <w:sz w:val="22"/>
          <w:szCs w:val="22"/>
        </w:rPr>
        <w:t xml:space="preserve">Za zachowanie Ubezpieczonego/Ubezpieczającego uznaje się działania </w:t>
      </w:r>
      <w:r w:rsidR="000C6CAC" w:rsidRPr="00060C6B">
        <w:rPr>
          <w:rFonts w:asciiTheme="minorHAnsi" w:hAnsiTheme="minorHAnsi" w:cstheme="minorHAnsi"/>
          <w:sz w:val="22"/>
          <w:szCs w:val="22"/>
        </w:rPr>
        <w:t>Burmistrza,</w:t>
      </w:r>
      <w:r w:rsidR="002A4AC7">
        <w:rPr>
          <w:rFonts w:asciiTheme="minorHAnsi" w:hAnsiTheme="minorHAnsi" w:cstheme="minorHAnsi"/>
          <w:sz w:val="22"/>
          <w:szCs w:val="22"/>
        </w:rPr>
        <w:t xml:space="preserve"> jego Zastępcy (-ów),</w:t>
      </w:r>
      <w:r w:rsidR="000C6CAC" w:rsidRPr="00060C6B">
        <w:rPr>
          <w:rFonts w:asciiTheme="minorHAnsi" w:hAnsiTheme="minorHAnsi" w:cstheme="minorHAnsi"/>
          <w:sz w:val="22"/>
          <w:szCs w:val="22"/>
        </w:rPr>
        <w:t xml:space="preserve"> </w:t>
      </w:r>
      <w:r w:rsidRPr="00060C6B">
        <w:rPr>
          <w:rFonts w:asciiTheme="minorHAnsi" w:hAnsiTheme="minorHAnsi" w:cstheme="minorHAnsi"/>
          <w:sz w:val="22"/>
          <w:szCs w:val="22"/>
        </w:rPr>
        <w:t xml:space="preserve">Dyrektora </w:t>
      </w:r>
      <w:r w:rsidR="000C6CAC" w:rsidRPr="00060C6B">
        <w:rPr>
          <w:rFonts w:asciiTheme="minorHAnsi" w:hAnsiTheme="minorHAnsi" w:cstheme="minorHAnsi"/>
          <w:sz w:val="22"/>
          <w:szCs w:val="22"/>
        </w:rPr>
        <w:t>oraz kierowników jednostek organizacyjnych.</w:t>
      </w:r>
    </w:p>
    <w:p w14:paraId="23660B18" w14:textId="32EBC51D" w:rsidR="0003190E" w:rsidRPr="001043F0" w:rsidRDefault="0003190E" w:rsidP="00A115D1">
      <w:pPr>
        <w:pStyle w:val="Kolorowalistaakcent11"/>
        <w:numPr>
          <w:ilvl w:val="1"/>
          <w:numId w:val="14"/>
        </w:numPr>
        <w:suppressAutoHyphens w:val="0"/>
        <w:jc w:val="both"/>
        <w:rPr>
          <w:rFonts w:asciiTheme="minorHAnsi" w:hAnsiTheme="minorHAnsi" w:cstheme="minorHAnsi"/>
        </w:rPr>
      </w:pPr>
      <w:r w:rsidRPr="001043F0">
        <w:rPr>
          <w:rFonts w:asciiTheme="minorHAnsi" w:hAnsiTheme="minorHAnsi" w:cstheme="minorHAnsi"/>
          <w:b/>
        </w:rPr>
        <w:lastRenderedPageBreak/>
        <w:t xml:space="preserve">Klauzula odkupienia urządzeń </w:t>
      </w:r>
      <w:r w:rsidRPr="001043F0">
        <w:rPr>
          <w:rFonts w:asciiTheme="minorHAnsi" w:hAnsiTheme="minorHAnsi" w:cstheme="minorHAnsi"/>
        </w:rPr>
        <w:t xml:space="preserve">- z zachowaniem pozostałych, niezmienionych niniejszą klauzulą postanowień </w:t>
      </w:r>
      <w:r w:rsidR="00591FAD">
        <w:rPr>
          <w:rFonts w:asciiTheme="minorHAnsi" w:hAnsiTheme="minorHAnsi" w:cstheme="minorHAnsi"/>
        </w:rPr>
        <w:t xml:space="preserve">umowy ubezpieczenia i </w:t>
      </w:r>
      <w:r w:rsidRPr="001043F0">
        <w:rPr>
          <w:rFonts w:asciiTheme="minorHAnsi" w:hAnsiTheme="minorHAnsi" w:cstheme="minorHAnsi"/>
        </w:rPr>
        <w:t>ogólnych warunków ubezpieczenia, ustala się, że w przypadku szkody na urządzeniu, którego nie można odkupić ze względu na zakończenie jego produkcji, odszkodowanie wypłacone będzie w wysokości ceny urządzenia o najbardziej zbliżonych parametrach technicznych; jeżeli wartość nowego urządzenia nie będzie wyższa od sumy ubezpieczenia odszkodowanie takie nie będzie traktowane, jako modernizacja</w:t>
      </w:r>
      <w:r w:rsidR="001C3C09" w:rsidRPr="001043F0">
        <w:rPr>
          <w:rFonts w:asciiTheme="minorHAnsi" w:hAnsiTheme="minorHAnsi" w:cstheme="minorHAnsi"/>
        </w:rPr>
        <w:t>.</w:t>
      </w:r>
    </w:p>
    <w:p w14:paraId="1CC463D9" w14:textId="73008F34" w:rsidR="0003190E" w:rsidRPr="001043F0" w:rsidRDefault="0003190E" w:rsidP="00A115D1">
      <w:pPr>
        <w:numPr>
          <w:ilvl w:val="1"/>
          <w:numId w:val="14"/>
        </w:numPr>
        <w:suppressAutoHyphens w:val="0"/>
        <w:jc w:val="both"/>
        <w:rPr>
          <w:rFonts w:asciiTheme="minorHAnsi" w:hAnsiTheme="minorHAnsi" w:cstheme="minorHAnsi"/>
          <w:b/>
          <w:sz w:val="22"/>
          <w:szCs w:val="22"/>
        </w:rPr>
      </w:pPr>
      <w:r w:rsidRPr="001043F0">
        <w:rPr>
          <w:rFonts w:asciiTheme="minorHAnsi" w:hAnsiTheme="minorHAnsi" w:cstheme="minorHAnsi"/>
          <w:b/>
          <w:sz w:val="22"/>
          <w:szCs w:val="22"/>
        </w:rPr>
        <w:t xml:space="preserve">Klauzula wartości przedmiotu ubezpieczenia - </w:t>
      </w:r>
      <w:r w:rsidR="009700E1"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Pr="001043F0">
        <w:rPr>
          <w:rFonts w:asciiTheme="minorHAnsi" w:hAnsiTheme="minorHAnsi" w:cstheme="minorHAnsi"/>
          <w:b/>
          <w:sz w:val="22"/>
          <w:szCs w:val="22"/>
        </w:rPr>
        <w:t xml:space="preserve"> </w:t>
      </w:r>
      <w:r w:rsidRPr="001043F0">
        <w:rPr>
          <w:rFonts w:asciiTheme="minorHAnsi" w:hAnsiTheme="minorHAnsi" w:cstheme="minorHAnsi"/>
          <w:sz w:val="22"/>
          <w:szCs w:val="22"/>
        </w:rPr>
        <w:t xml:space="preserve">środki trwałe są ubezpieczone i objęte ochroną ubezpieczeniową według wartości zadeklarowanej do ubezpieczenia i na zasadach (w tym dotyczących ustalenia wysokości szkody i wypłaty odszkodowania) obowiązujących dla danego rodzaju wartości zadeklarowanej do ubezpieczenia, bez względu na wiek, stopień umorzenia (amortyzacji) i zużycia technicznego, a odszkodowanie za uszkodzone mienie będzie wypłacane do wartości deklarowanej uszkodzonego mienia. </w:t>
      </w:r>
      <w:r w:rsidR="00997DE2" w:rsidRPr="001043F0">
        <w:rPr>
          <w:rFonts w:asciiTheme="minorHAnsi" w:hAnsiTheme="minorHAnsi" w:cstheme="minorHAnsi"/>
          <w:sz w:val="22"/>
          <w:szCs w:val="22"/>
        </w:rPr>
        <w:t>Niniejsza klauzula nie uchybia zastrzeżeniu - uwadze pod tabelą z łącznymi sumami ubezpieczenia</w:t>
      </w:r>
      <w:r w:rsidR="003C2EB6" w:rsidRPr="001043F0">
        <w:rPr>
          <w:rFonts w:asciiTheme="minorHAnsi" w:hAnsiTheme="minorHAnsi" w:cstheme="minorHAnsi"/>
          <w:sz w:val="22"/>
          <w:szCs w:val="22"/>
        </w:rPr>
        <w:t>.</w:t>
      </w:r>
      <w:r w:rsidR="00997DE2" w:rsidRPr="001043F0">
        <w:rPr>
          <w:rFonts w:asciiTheme="minorHAnsi" w:hAnsiTheme="minorHAnsi" w:cstheme="minorHAnsi"/>
          <w:sz w:val="22"/>
          <w:szCs w:val="22"/>
        </w:rPr>
        <w:t xml:space="preserve"> </w:t>
      </w:r>
    </w:p>
    <w:p w14:paraId="3537444A" w14:textId="33487F50" w:rsidR="0003190E" w:rsidRPr="001043F0" w:rsidRDefault="0003190E" w:rsidP="00A115D1">
      <w:pPr>
        <w:numPr>
          <w:ilvl w:val="1"/>
          <w:numId w:val="14"/>
        </w:numPr>
        <w:suppressAutoHyphens w:val="0"/>
        <w:jc w:val="both"/>
        <w:rPr>
          <w:rFonts w:asciiTheme="minorHAnsi" w:hAnsiTheme="minorHAnsi" w:cstheme="minorHAnsi"/>
          <w:b/>
          <w:sz w:val="22"/>
          <w:szCs w:val="22"/>
        </w:rPr>
      </w:pPr>
      <w:r w:rsidRPr="001043F0">
        <w:rPr>
          <w:rFonts w:asciiTheme="minorHAnsi" w:hAnsiTheme="minorHAnsi" w:cstheme="minorHAnsi"/>
          <w:b/>
          <w:sz w:val="22"/>
          <w:szCs w:val="22"/>
        </w:rPr>
        <w:t xml:space="preserve">Klauzula ograniczenia zasady proporcji przy likwidacji szkody </w:t>
      </w:r>
      <w:r w:rsidRPr="001043F0">
        <w:rPr>
          <w:rFonts w:asciiTheme="minorHAnsi" w:hAnsiTheme="minorHAnsi" w:cstheme="minorHAnsi"/>
          <w:sz w:val="22"/>
          <w:szCs w:val="22"/>
        </w:rPr>
        <w:t xml:space="preserve">- </w:t>
      </w:r>
      <w:r w:rsidR="009700E1"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9700E1" w:rsidRPr="001043F0">
        <w:rPr>
          <w:rFonts w:asciiTheme="minorHAnsi" w:hAnsiTheme="minorHAnsi" w:cstheme="minorHAnsi"/>
          <w:sz w:val="22"/>
          <w:szCs w:val="22"/>
        </w:rPr>
        <w:t xml:space="preserve"> </w:t>
      </w:r>
      <w:r w:rsidRPr="001043F0">
        <w:rPr>
          <w:rFonts w:asciiTheme="minorHAnsi" w:hAnsiTheme="minorHAnsi" w:cstheme="minorHAnsi"/>
          <w:sz w:val="22"/>
          <w:szCs w:val="22"/>
        </w:rPr>
        <w:t>w przypadku ubezpieczenia mienia w systemie sum stałych według wartoś</w:t>
      </w:r>
      <w:r w:rsidR="00A01CB2" w:rsidRPr="001043F0">
        <w:rPr>
          <w:rFonts w:asciiTheme="minorHAnsi" w:hAnsiTheme="minorHAnsi" w:cstheme="minorHAnsi"/>
          <w:sz w:val="22"/>
          <w:szCs w:val="22"/>
        </w:rPr>
        <w:t>ci księgowej brutto / wartości odtworzeniowej</w:t>
      </w:r>
      <w:r w:rsidRPr="001043F0">
        <w:rPr>
          <w:rFonts w:asciiTheme="minorHAnsi" w:hAnsiTheme="minorHAnsi" w:cstheme="minorHAnsi"/>
          <w:sz w:val="22"/>
          <w:szCs w:val="22"/>
        </w:rPr>
        <w:t xml:space="preserve"> nie będzie miała zastosowania zasada proporcji i z tym związane niedoubezpieczenie</w:t>
      </w:r>
      <w:r w:rsidR="00F32ED2" w:rsidRPr="001043F0">
        <w:rPr>
          <w:rFonts w:asciiTheme="minorHAnsi" w:hAnsiTheme="minorHAnsi" w:cstheme="minorHAnsi"/>
          <w:sz w:val="22"/>
          <w:szCs w:val="22"/>
        </w:rPr>
        <w:t>.</w:t>
      </w:r>
    </w:p>
    <w:p w14:paraId="24439729" w14:textId="4A6B6336" w:rsidR="0003190E" w:rsidRPr="001043F0" w:rsidRDefault="0003190E" w:rsidP="00A115D1">
      <w:pPr>
        <w:numPr>
          <w:ilvl w:val="1"/>
          <w:numId w:val="14"/>
        </w:numPr>
        <w:suppressAutoHyphens w:val="0"/>
        <w:jc w:val="both"/>
        <w:rPr>
          <w:rFonts w:asciiTheme="minorHAnsi" w:hAnsiTheme="minorHAnsi" w:cstheme="minorHAnsi"/>
          <w:sz w:val="22"/>
          <w:szCs w:val="22"/>
        </w:rPr>
      </w:pPr>
      <w:r w:rsidRPr="001043F0">
        <w:rPr>
          <w:rFonts w:asciiTheme="minorHAnsi" w:hAnsiTheme="minorHAnsi" w:cstheme="minorHAnsi"/>
          <w:b/>
          <w:sz w:val="22"/>
          <w:szCs w:val="22"/>
        </w:rPr>
        <w:t xml:space="preserve">Klauzula niezachowania parametrów prądu elektrycznego - </w:t>
      </w:r>
      <w:r w:rsidR="009700E1"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9700E1" w:rsidRPr="001043F0">
        <w:rPr>
          <w:rFonts w:asciiTheme="minorHAnsi" w:hAnsiTheme="minorHAnsi" w:cstheme="minorHAnsi"/>
          <w:sz w:val="22"/>
          <w:szCs w:val="22"/>
        </w:rPr>
        <w:t xml:space="preserve"> </w:t>
      </w:r>
      <w:r w:rsidRPr="001043F0">
        <w:rPr>
          <w:rFonts w:asciiTheme="minorHAnsi" w:hAnsiTheme="minorHAnsi" w:cstheme="minorHAnsi"/>
          <w:sz w:val="22"/>
          <w:szCs w:val="22"/>
        </w:rPr>
        <w:t xml:space="preserve">ochrona ubezpieczeniowa obejmuje </w:t>
      </w:r>
      <w:r w:rsidR="0064689F" w:rsidRPr="001043F0">
        <w:rPr>
          <w:rFonts w:asciiTheme="minorHAnsi" w:hAnsiTheme="minorHAnsi" w:cstheme="minorHAnsi"/>
          <w:sz w:val="22"/>
          <w:szCs w:val="22"/>
        </w:rPr>
        <w:t xml:space="preserve">wszelkiego typu </w:t>
      </w:r>
      <w:r w:rsidRPr="001043F0">
        <w:rPr>
          <w:rFonts w:asciiTheme="minorHAnsi" w:hAnsiTheme="minorHAnsi" w:cstheme="minorHAnsi"/>
          <w:sz w:val="22"/>
          <w:szCs w:val="22"/>
        </w:rPr>
        <w:t>maszyny, urządzenia, aparaty,</w:t>
      </w:r>
      <w:r w:rsidR="00F32ED2" w:rsidRPr="001043F0">
        <w:rPr>
          <w:rFonts w:asciiTheme="minorHAnsi" w:hAnsiTheme="minorHAnsi" w:cstheme="minorHAnsi"/>
          <w:sz w:val="22"/>
          <w:szCs w:val="22"/>
        </w:rPr>
        <w:t xml:space="preserve"> pozostałe mienie (w tym sprzęt elektroniczny </w:t>
      </w:r>
      <w:r w:rsidR="001043F0" w:rsidRPr="001043F0">
        <w:rPr>
          <w:rFonts w:asciiTheme="minorHAnsi" w:hAnsiTheme="minorHAnsi" w:cstheme="minorHAnsi"/>
          <w:sz w:val="22"/>
          <w:szCs w:val="22"/>
        </w:rPr>
        <w:t>stacjonarny niezależnie od okresu eksploatacji</w:t>
      </w:r>
      <w:r w:rsidR="00F32ED2" w:rsidRPr="001043F0">
        <w:rPr>
          <w:rFonts w:asciiTheme="minorHAnsi" w:hAnsiTheme="minorHAnsi" w:cstheme="minorHAnsi"/>
          <w:sz w:val="22"/>
          <w:szCs w:val="22"/>
        </w:rPr>
        <w:t>)</w:t>
      </w:r>
      <w:r w:rsidR="001043F0" w:rsidRPr="001043F0">
        <w:rPr>
          <w:rFonts w:asciiTheme="minorHAnsi" w:hAnsiTheme="minorHAnsi" w:cstheme="minorHAnsi"/>
          <w:sz w:val="22"/>
          <w:szCs w:val="22"/>
        </w:rPr>
        <w:t>,</w:t>
      </w:r>
      <w:r w:rsidRPr="001043F0">
        <w:rPr>
          <w:rFonts w:asciiTheme="minorHAnsi" w:hAnsiTheme="minorHAnsi" w:cstheme="minorHAnsi"/>
          <w:sz w:val="22"/>
          <w:szCs w:val="22"/>
        </w:rPr>
        <w:t xml:space="preserve"> instalacje elektryczne od szkód spowodowanych niewłaściwym działaniem prądu elektrycznego, w szczególności powstałych w wyniku zwarcia uszkodzenia izolacji, </w:t>
      </w:r>
      <w:r w:rsidR="0064689F" w:rsidRPr="001043F0">
        <w:rPr>
          <w:rFonts w:asciiTheme="minorHAnsi" w:hAnsiTheme="minorHAnsi" w:cstheme="minorHAnsi"/>
          <w:sz w:val="22"/>
          <w:szCs w:val="22"/>
        </w:rPr>
        <w:t>niezadziałania lub wadliwego zadziałania zabezpieczeń, zmiany napięcia zasilania poniżej lub powyżej napięcia znamionowego, zaniku napięcia jednej lub kilku faz, zmiany częstotliwości prądu</w:t>
      </w:r>
      <w:r w:rsidRPr="001043F0">
        <w:rPr>
          <w:rFonts w:asciiTheme="minorHAnsi" w:hAnsiTheme="minorHAnsi" w:cstheme="minorHAnsi"/>
          <w:sz w:val="22"/>
          <w:szCs w:val="22"/>
        </w:rPr>
        <w:t xml:space="preserve">, przegrzania, okopcenia, itp. </w:t>
      </w:r>
      <w:r w:rsidR="0064689F" w:rsidRPr="001043F0">
        <w:rPr>
          <w:rFonts w:asciiTheme="minorHAnsi" w:hAnsiTheme="minorHAnsi" w:cstheme="minorHAnsi"/>
          <w:sz w:val="22"/>
          <w:szCs w:val="22"/>
        </w:rPr>
        <w:t>Dodatkowo zwracane są koszty transportu, montażu i demontażu oraz innych opłat związanych ze szkodą.</w:t>
      </w:r>
    </w:p>
    <w:p w14:paraId="500AD649" w14:textId="3A8B4267" w:rsidR="0003190E" w:rsidRPr="001043F0" w:rsidRDefault="0003190E" w:rsidP="0064689F">
      <w:pPr>
        <w:ind w:firstLine="360"/>
        <w:jc w:val="both"/>
        <w:rPr>
          <w:rFonts w:asciiTheme="minorHAnsi" w:hAnsiTheme="minorHAnsi" w:cstheme="minorHAnsi"/>
          <w:sz w:val="22"/>
          <w:szCs w:val="22"/>
        </w:rPr>
      </w:pPr>
      <w:r w:rsidRPr="00FF5832">
        <w:rPr>
          <w:rFonts w:asciiTheme="minorHAnsi" w:hAnsiTheme="minorHAnsi" w:cstheme="minorHAnsi"/>
          <w:sz w:val="22"/>
          <w:szCs w:val="22"/>
        </w:rPr>
        <w:t>Limit odpowiedzialności na jedno i wszystkie zdarzenia w okresie ubezpieczenia</w:t>
      </w:r>
      <w:r w:rsidR="006F28D7" w:rsidRPr="00FF5832">
        <w:rPr>
          <w:rFonts w:asciiTheme="minorHAnsi" w:hAnsiTheme="minorHAnsi" w:cstheme="minorHAnsi"/>
          <w:sz w:val="22"/>
          <w:szCs w:val="22"/>
        </w:rPr>
        <w:t>: </w:t>
      </w:r>
      <w:r w:rsidR="003E4441" w:rsidRPr="00FF5832">
        <w:rPr>
          <w:rFonts w:asciiTheme="minorHAnsi" w:hAnsiTheme="minorHAnsi" w:cstheme="minorHAnsi"/>
          <w:sz w:val="22"/>
          <w:szCs w:val="22"/>
        </w:rPr>
        <w:t>1.000.</w:t>
      </w:r>
      <w:r w:rsidR="006F28D7" w:rsidRPr="00FF5832">
        <w:rPr>
          <w:rFonts w:asciiTheme="minorHAnsi" w:hAnsiTheme="minorHAnsi" w:cstheme="minorHAnsi"/>
          <w:sz w:val="22"/>
          <w:szCs w:val="22"/>
        </w:rPr>
        <w:t xml:space="preserve">000 </w:t>
      </w:r>
      <w:r w:rsidR="00773EEA" w:rsidRPr="00FF5832">
        <w:rPr>
          <w:rFonts w:asciiTheme="minorHAnsi" w:hAnsiTheme="minorHAnsi" w:cstheme="minorHAnsi"/>
          <w:sz w:val="22"/>
          <w:szCs w:val="22"/>
        </w:rPr>
        <w:t>zł</w:t>
      </w:r>
      <w:r w:rsidR="00BE77C1" w:rsidRPr="001043F0">
        <w:rPr>
          <w:rFonts w:asciiTheme="minorHAnsi" w:hAnsiTheme="minorHAnsi" w:cstheme="minorHAnsi"/>
          <w:sz w:val="22"/>
          <w:szCs w:val="22"/>
        </w:rPr>
        <w:t xml:space="preserve"> </w:t>
      </w:r>
    </w:p>
    <w:p w14:paraId="4ACB98EB" w14:textId="615C9323" w:rsidR="0003190E" w:rsidRPr="00963178" w:rsidRDefault="0003190E" w:rsidP="00A115D1">
      <w:pPr>
        <w:numPr>
          <w:ilvl w:val="1"/>
          <w:numId w:val="14"/>
        </w:numPr>
        <w:suppressAutoHyphens w:val="0"/>
        <w:jc w:val="both"/>
        <w:rPr>
          <w:rFonts w:asciiTheme="minorHAnsi" w:hAnsiTheme="minorHAnsi" w:cstheme="minorHAnsi"/>
          <w:b/>
          <w:bCs/>
          <w:sz w:val="22"/>
          <w:szCs w:val="22"/>
        </w:rPr>
      </w:pPr>
      <w:r w:rsidRPr="00963178">
        <w:rPr>
          <w:rFonts w:asciiTheme="minorHAnsi" w:hAnsiTheme="minorHAnsi" w:cstheme="minorHAnsi"/>
          <w:b/>
          <w:bCs/>
          <w:sz w:val="22"/>
          <w:szCs w:val="22"/>
        </w:rPr>
        <w:t xml:space="preserve">Klauzula dewastacji/wandalizmu - </w:t>
      </w:r>
      <w:r w:rsidR="009700E1"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9700E1" w:rsidRPr="00963178">
        <w:rPr>
          <w:rFonts w:asciiTheme="minorHAnsi" w:hAnsiTheme="minorHAnsi" w:cstheme="minorHAnsi"/>
          <w:sz w:val="22"/>
          <w:szCs w:val="22"/>
        </w:rPr>
        <w:t xml:space="preserve"> </w:t>
      </w:r>
      <w:r w:rsidRPr="00963178">
        <w:rPr>
          <w:rFonts w:asciiTheme="minorHAnsi" w:hAnsiTheme="minorHAnsi" w:cstheme="minorHAnsi"/>
          <w:sz w:val="22"/>
          <w:szCs w:val="22"/>
        </w:rPr>
        <w:t>Ubezpieczyciel obejmuje ochroną ubezpieczeniową szkody powstałe wskutek dewastacji/wandalizmu, za które uważa się rozmyślne / nierozmyślne (świadome lub nieświadome) zniszczenie lub uszkodzenie ubezpieczonego mienia, spowodowane przez osoby trzecie w tym przez pracowników lub współpracowników ubezpieczającego.</w:t>
      </w:r>
    </w:p>
    <w:p w14:paraId="7FB64682" w14:textId="77777777" w:rsidR="00D92759" w:rsidRPr="00963178" w:rsidRDefault="0003190E" w:rsidP="001462FC">
      <w:pPr>
        <w:ind w:left="426"/>
        <w:jc w:val="both"/>
        <w:rPr>
          <w:rFonts w:asciiTheme="minorHAnsi" w:hAnsiTheme="minorHAnsi" w:cstheme="minorHAnsi"/>
          <w:sz w:val="22"/>
          <w:szCs w:val="22"/>
        </w:rPr>
      </w:pPr>
      <w:r w:rsidRPr="00963178">
        <w:rPr>
          <w:rFonts w:asciiTheme="minorHAnsi" w:hAnsiTheme="minorHAnsi" w:cstheme="minorHAnsi"/>
          <w:sz w:val="22"/>
          <w:szCs w:val="22"/>
        </w:rPr>
        <w:t>Ochrona ubezpieczeniowa nie dotyczy obiektów opuszczonych i niewykorzysty</w:t>
      </w:r>
      <w:r w:rsidR="008B422F" w:rsidRPr="00963178">
        <w:rPr>
          <w:rFonts w:asciiTheme="minorHAnsi" w:hAnsiTheme="minorHAnsi" w:cstheme="minorHAnsi"/>
          <w:sz w:val="22"/>
          <w:szCs w:val="22"/>
        </w:rPr>
        <w:t>wanych przez okres dłuższy niż 3</w:t>
      </w:r>
      <w:r w:rsidRPr="00963178">
        <w:rPr>
          <w:rFonts w:asciiTheme="minorHAnsi" w:hAnsiTheme="minorHAnsi" w:cstheme="minorHAnsi"/>
          <w:sz w:val="22"/>
          <w:szCs w:val="22"/>
        </w:rPr>
        <w:t xml:space="preserve">0 dni. </w:t>
      </w:r>
    </w:p>
    <w:p w14:paraId="0EBBF2F3" w14:textId="2C388D2B" w:rsidR="0003190E" w:rsidRPr="00963178" w:rsidRDefault="0003190E" w:rsidP="001462FC">
      <w:pPr>
        <w:ind w:left="426"/>
        <w:jc w:val="both"/>
        <w:rPr>
          <w:rFonts w:asciiTheme="minorHAnsi" w:hAnsiTheme="minorHAnsi" w:cstheme="minorHAnsi"/>
          <w:sz w:val="22"/>
          <w:szCs w:val="22"/>
        </w:rPr>
      </w:pPr>
      <w:r w:rsidRPr="00B56CDF">
        <w:rPr>
          <w:rFonts w:asciiTheme="minorHAnsi" w:hAnsiTheme="minorHAnsi" w:cstheme="minorHAnsi"/>
          <w:sz w:val="22"/>
          <w:szCs w:val="22"/>
        </w:rPr>
        <w:t xml:space="preserve">Limit odpowiedzialności: </w:t>
      </w:r>
      <w:r w:rsidR="004F0F13" w:rsidRPr="00B56CDF">
        <w:rPr>
          <w:rFonts w:asciiTheme="minorHAnsi" w:hAnsiTheme="minorHAnsi" w:cstheme="minorHAnsi"/>
          <w:sz w:val="22"/>
          <w:szCs w:val="22"/>
        </w:rPr>
        <w:t>100</w:t>
      </w:r>
      <w:r w:rsidR="003E4441" w:rsidRPr="00B56CDF">
        <w:rPr>
          <w:rFonts w:asciiTheme="minorHAnsi" w:hAnsiTheme="minorHAnsi" w:cstheme="minorHAnsi"/>
          <w:sz w:val="22"/>
          <w:szCs w:val="22"/>
        </w:rPr>
        <w:t>.</w:t>
      </w:r>
      <w:r w:rsidR="004F0F13" w:rsidRPr="00B56CDF">
        <w:rPr>
          <w:rFonts w:asciiTheme="minorHAnsi" w:hAnsiTheme="minorHAnsi" w:cstheme="minorHAnsi"/>
          <w:sz w:val="22"/>
          <w:szCs w:val="22"/>
        </w:rPr>
        <w:t>000</w:t>
      </w:r>
      <w:r w:rsidR="006F28D7" w:rsidRPr="00B56CDF">
        <w:rPr>
          <w:rFonts w:asciiTheme="minorHAnsi" w:hAnsiTheme="minorHAnsi" w:cstheme="minorHAnsi"/>
          <w:sz w:val="22"/>
          <w:szCs w:val="22"/>
        </w:rPr>
        <w:t xml:space="preserve"> </w:t>
      </w:r>
      <w:r w:rsidR="00B743A2" w:rsidRPr="00B56CDF">
        <w:rPr>
          <w:rFonts w:asciiTheme="minorHAnsi" w:hAnsiTheme="minorHAnsi" w:cstheme="minorHAnsi"/>
          <w:sz w:val="22"/>
          <w:szCs w:val="22"/>
        </w:rPr>
        <w:t>zł</w:t>
      </w:r>
      <w:r w:rsidRPr="00B56CDF">
        <w:rPr>
          <w:rFonts w:asciiTheme="minorHAnsi" w:hAnsiTheme="minorHAnsi" w:cstheme="minorHAnsi"/>
          <w:sz w:val="22"/>
          <w:szCs w:val="22"/>
        </w:rPr>
        <w:t xml:space="preserve"> na jedno i wszystkie zdarzenia w okresie ubezpieczenia, z podlimitem: </w:t>
      </w:r>
      <w:r w:rsidR="001462FC" w:rsidRPr="00B56CDF">
        <w:rPr>
          <w:rFonts w:asciiTheme="minorHAnsi" w:hAnsiTheme="minorHAnsi" w:cstheme="minorHAnsi"/>
          <w:sz w:val="22"/>
          <w:szCs w:val="22"/>
        </w:rPr>
        <w:t>20</w:t>
      </w:r>
      <w:r w:rsidR="003E4441" w:rsidRPr="00B56CDF">
        <w:rPr>
          <w:rFonts w:asciiTheme="minorHAnsi" w:hAnsiTheme="minorHAnsi" w:cstheme="minorHAnsi"/>
          <w:sz w:val="22"/>
          <w:szCs w:val="22"/>
        </w:rPr>
        <w:t>.</w:t>
      </w:r>
      <w:r w:rsidR="004F0F13" w:rsidRPr="00B56CDF">
        <w:rPr>
          <w:rFonts w:asciiTheme="minorHAnsi" w:hAnsiTheme="minorHAnsi" w:cstheme="minorHAnsi"/>
          <w:sz w:val="22"/>
          <w:szCs w:val="22"/>
        </w:rPr>
        <w:t>000</w:t>
      </w:r>
      <w:r w:rsidR="006F28D7" w:rsidRPr="00B56CDF">
        <w:rPr>
          <w:rFonts w:asciiTheme="minorHAnsi" w:hAnsiTheme="minorHAnsi" w:cstheme="minorHAnsi"/>
          <w:sz w:val="22"/>
          <w:szCs w:val="22"/>
        </w:rPr>
        <w:t xml:space="preserve"> </w:t>
      </w:r>
      <w:r w:rsidR="00B743A2" w:rsidRPr="00B56CDF">
        <w:rPr>
          <w:rFonts w:asciiTheme="minorHAnsi" w:hAnsiTheme="minorHAnsi" w:cstheme="minorHAnsi"/>
          <w:sz w:val="22"/>
          <w:szCs w:val="22"/>
        </w:rPr>
        <w:t>zł</w:t>
      </w:r>
      <w:r w:rsidRPr="00B56CDF">
        <w:rPr>
          <w:rFonts w:asciiTheme="minorHAnsi" w:hAnsiTheme="minorHAnsi" w:cstheme="minorHAnsi"/>
          <w:sz w:val="22"/>
          <w:szCs w:val="22"/>
        </w:rPr>
        <w:t xml:space="preserve"> dla szkód powstałych wskutek pomalowania (w tym graffiti). Limity dotyczą</w:t>
      </w:r>
      <w:r w:rsidRPr="00963178">
        <w:rPr>
          <w:rFonts w:asciiTheme="minorHAnsi" w:hAnsiTheme="minorHAnsi" w:cstheme="minorHAnsi"/>
          <w:sz w:val="22"/>
          <w:szCs w:val="22"/>
        </w:rPr>
        <w:t xml:space="preserve"> mied</w:t>
      </w:r>
      <w:r w:rsidR="00AB45B0" w:rsidRPr="00963178">
        <w:rPr>
          <w:rFonts w:asciiTheme="minorHAnsi" w:hAnsiTheme="minorHAnsi" w:cstheme="minorHAnsi"/>
          <w:sz w:val="22"/>
          <w:szCs w:val="22"/>
        </w:rPr>
        <w:t>zy</w:t>
      </w:r>
      <w:r w:rsidR="00467E1F" w:rsidRPr="00963178">
        <w:rPr>
          <w:rFonts w:asciiTheme="minorHAnsi" w:hAnsiTheme="minorHAnsi" w:cstheme="minorHAnsi"/>
          <w:sz w:val="22"/>
          <w:szCs w:val="22"/>
        </w:rPr>
        <w:t xml:space="preserve"> </w:t>
      </w:r>
      <w:r w:rsidR="00AB45B0" w:rsidRPr="00963178">
        <w:rPr>
          <w:rFonts w:asciiTheme="minorHAnsi" w:hAnsiTheme="minorHAnsi" w:cstheme="minorHAnsi"/>
          <w:sz w:val="22"/>
          <w:szCs w:val="22"/>
        </w:rPr>
        <w:t>innymi następującego mienia:</w:t>
      </w:r>
      <w:r w:rsidRPr="00963178">
        <w:rPr>
          <w:rFonts w:asciiTheme="minorHAnsi" w:hAnsiTheme="minorHAnsi" w:cstheme="minorHAnsi"/>
          <w:sz w:val="22"/>
          <w:szCs w:val="22"/>
        </w:rPr>
        <w:t xml:space="preserve"> dźwigi osobowe, windy, </w:t>
      </w:r>
      <w:r w:rsidR="00AB45B0" w:rsidRPr="00963178">
        <w:rPr>
          <w:rFonts w:asciiTheme="minorHAnsi" w:hAnsiTheme="minorHAnsi" w:cstheme="minorHAnsi"/>
          <w:sz w:val="22"/>
          <w:szCs w:val="22"/>
        </w:rPr>
        <w:t xml:space="preserve">skrzynki przyłączy mediów, </w:t>
      </w:r>
      <w:r w:rsidRPr="00963178">
        <w:rPr>
          <w:rFonts w:asciiTheme="minorHAnsi" w:hAnsiTheme="minorHAnsi" w:cstheme="minorHAnsi"/>
          <w:sz w:val="22"/>
          <w:szCs w:val="22"/>
        </w:rPr>
        <w:t>drzwi wejściowe, stolarkę okienną, kl</w:t>
      </w:r>
      <w:r w:rsidR="00AB45B0" w:rsidRPr="00963178">
        <w:rPr>
          <w:rFonts w:asciiTheme="minorHAnsi" w:hAnsiTheme="minorHAnsi" w:cstheme="minorHAnsi"/>
          <w:sz w:val="22"/>
          <w:szCs w:val="22"/>
        </w:rPr>
        <w:t>atki schodowe i pozostałego mienia zgłoszonego</w:t>
      </w:r>
      <w:r w:rsidRPr="00963178">
        <w:rPr>
          <w:rFonts w:asciiTheme="minorHAnsi" w:hAnsiTheme="minorHAnsi" w:cstheme="minorHAnsi"/>
          <w:sz w:val="22"/>
          <w:szCs w:val="22"/>
        </w:rPr>
        <w:t xml:space="preserve"> jako przedmiot ubezpieczenia.  </w:t>
      </w:r>
    </w:p>
    <w:p w14:paraId="5B64025B" w14:textId="45E7037C" w:rsidR="0003190E" w:rsidRPr="00963178" w:rsidRDefault="0003190E" w:rsidP="00A115D1">
      <w:pPr>
        <w:numPr>
          <w:ilvl w:val="1"/>
          <w:numId w:val="14"/>
        </w:numPr>
        <w:suppressAutoHyphens w:val="0"/>
        <w:jc w:val="both"/>
        <w:rPr>
          <w:rFonts w:asciiTheme="minorHAnsi" w:hAnsiTheme="minorHAnsi" w:cstheme="minorHAnsi"/>
          <w:b/>
          <w:sz w:val="22"/>
          <w:szCs w:val="22"/>
        </w:rPr>
      </w:pPr>
      <w:r w:rsidRPr="00963178">
        <w:rPr>
          <w:rFonts w:asciiTheme="minorHAnsi" w:hAnsiTheme="minorHAnsi" w:cstheme="minorHAnsi"/>
          <w:b/>
          <w:sz w:val="22"/>
          <w:szCs w:val="22"/>
        </w:rPr>
        <w:t xml:space="preserve">Klauzula ubezpieczenia ryzyka pośredniego uderzenia pioruna - </w:t>
      </w:r>
      <w:r w:rsidR="009700E1"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9700E1" w:rsidRPr="00963178">
        <w:rPr>
          <w:rFonts w:asciiTheme="minorHAnsi" w:hAnsiTheme="minorHAnsi" w:cstheme="minorHAnsi"/>
          <w:sz w:val="22"/>
          <w:szCs w:val="22"/>
        </w:rPr>
        <w:t xml:space="preserve"> </w:t>
      </w:r>
      <w:r w:rsidRPr="00963178">
        <w:rPr>
          <w:rFonts w:asciiTheme="minorHAnsi" w:hAnsiTheme="minorHAnsi" w:cstheme="minorHAnsi"/>
          <w:sz w:val="22"/>
          <w:szCs w:val="22"/>
        </w:rPr>
        <w:t xml:space="preserve">Ubezpieczyciel pokrywa do ustalonego limitu szkody w przedmiocie ubezpieczenia powstałe w wyniku pośredniego uderzenia pioruna. Za pośrednie uderzenie pioruna uważa się pośrednie działanie wyładowania atmosferycznego na przedmiot ubezpieczenia, powodujące uszkodzenie bądź zniszczenie przedmiotu ubezpieczenia wskutek indukcji prądu elektrycznego wywołanej wyładowaniem atmosferycznym </w:t>
      </w:r>
    </w:p>
    <w:p w14:paraId="26BB5219" w14:textId="77777777" w:rsidR="0003190E" w:rsidRPr="00963178" w:rsidRDefault="0003190E" w:rsidP="004D23B7">
      <w:pPr>
        <w:numPr>
          <w:ilvl w:val="0"/>
          <w:numId w:val="11"/>
        </w:numPr>
        <w:tabs>
          <w:tab w:val="clear" w:pos="360"/>
        </w:tabs>
        <w:suppressAutoHyphens w:val="0"/>
        <w:ind w:left="851" w:hanging="425"/>
        <w:jc w:val="both"/>
        <w:rPr>
          <w:rFonts w:asciiTheme="minorHAnsi" w:hAnsiTheme="minorHAnsi" w:cstheme="minorHAnsi"/>
          <w:sz w:val="22"/>
          <w:szCs w:val="22"/>
        </w:rPr>
      </w:pPr>
      <w:r w:rsidRPr="00963178">
        <w:rPr>
          <w:rFonts w:asciiTheme="minorHAnsi" w:hAnsiTheme="minorHAnsi" w:cstheme="minorHAnsi"/>
          <w:sz w:val="22"/>
          <w:szCs w:val="22"/>
        </w:rPr>
        <w:lastRenderedPageBreak/>
        <w:t>Ochrona ubezpieczeniowa obejmuje także szkody powstałe w wyniku nagłego wzrostu napięcia w sieci elektrycznej spowodowanego wyładowaniami atmosferycznymi.</w:t>
      </w:r>
    </w:p>
    <w:p w14:paraId="7B495847" w14:textId="2E82984F" w:rsidR="0003190E" w:rsidRPr="00963178" w:rsidRDefault="0003190E" w:rsidP="004D23B7">
      <w:pPr>
        <w:numPr>
          <w:ilvl w:val="0"/>
          <w:numId w:val="11"/>
        </w:numPr>
        <w:tabs>
          <w:tab w:val="clear" w:pos="360"/>
        </w:tabs>
        <w:suppressAutoHyphens w:val="0"/>
        <w:ind w:left="851" w:hanging="425"/>
        <w:jc w:val="both"/>
        <w:rPr>
          <w:rFonts w:asciiTheme="minorHAnsi" w:hAnsiTheme="minorHAnsi" w:cstheme="minorHAnsi"/>
          <w:sz w:val="22"/>
          <w:szCs w:val="22"/>
        </w:rPr>
      </w:pPr>
      <w:r w:rsidRPr="00963178">
        <w:rPr>
          <w:rFonts w:asciiTheme="minorHAnsi" w:hAnsiTheme="minorHAnsi" w:cstheme="minorHAnsi"/>
          <w:sz w:val="22"/>
          <w:szCs w:val="22"/>
        </w:rPr>
        <w:t xml:space="preserve">Odpowiedzialność </w:t>
      </w:r>
      <w:r w:rsidR="00EC5EAD">
        <w:rPr>
          <w:rFonts w:asciiTheme="minorHAnsi" w:hAnsiTheme="minorHAnsi" w:cstheme="minorHAnsi"/>
          <w:sz w:val="22"/>
          <w:szCs w:val="22"/>
        </w:rPr>
        <w:t>ubezpieczyciela</w:t>
      </w:r>
      <w:r w:rsidRPr="00963178">
        <w:rPr>
          <w:rFonts w:asciiTheme="minorHAnsi" w:hAnsiTheme="minorHAnsi" w:cstheme="minorHAnsi"/>
          <w:sz w:val="22"/>
          <w:szCs w:val="22"/>
        </w:rPr>
        <w:t xml:space="preserve"> istnieje o ile w miejscu ubezpieczenia zainstalowane były wymagane zabezpieczenia odgromowe i/lub przepięciowe, przy czym warunkiem ochrony jest posiadanie jednego z nich. </w:t>
      </w:r>
    </w:p>
    <w:p w14:paraId="47CC9BC5" w14:textId="77777777" w:rsidR="0003190E" w:rsidRPr="00963178" w:rsidRDefault="0003190E" w:rsidP="004D23B7">
      <w:pPr>
        <w:numPr>
          <w:ilvl w:val="0"/>
          <w:numId w:val="11"/>
        </w:numPr>
        <w:tabs>
          <w:tab w:val="clear" w:pos="360"/>
        </w:tabs>
        <w:suppressAutoHyphens w:val="0"/>
        <w:ind w:left="851" w:hanging="425"/>
        <w:jc w:val="both"/>
        <w:rPr>
          <w:rFonts w:asciiTheme="minorHAnsi" w:hAnsiTheme="minorHAnsi" w:cstheme="minorHAnsi"/>
          <w:sz w:val="22"/>
          <w:szCs w:val="22"/>
        </w:rPr>
      </w:pPr>
      <w:r w:rsidRPr="00963178">
        <w:rPr>
          <w:rFonts w:asciiTheme="minorHAnsi" w:hAnsiTheme="minorHAnsi" w:cstheme="minorHAnsi"/>
          <w:sz w:val="22"/>
          <w:szCs w:val="22"/>
        </w:rPr>
        <w:t>Z ochrony ubezpieczeniowej pozostają wyłączone szkody powstałe we wszelkiego rodzaju wkładkach topikowych, bezpiecznikach, stycznikach, odgromnikach, ochronnikach przeciwprzepięciowych, czujnikach, żarówkach, lampach;</w:t>
      </w:r>
    </w:p>
    <w:p w14:paraId="34EE2908" w14:textId="77777777" w:rsidR="00FF5832" w:rsidRPr="00FF5832" w:rsidRDefault="00FF5832" w:rsidP="00FF5832">
      <w:pPr>
        <w:pStyle w:val="Akapitzlist"/>
        <w:numPr>
          <w:ilvl w:val="0"/>
          <w:numId w:val="11"/>
        </w:numPr>
        <w:jc w:val="both"/>
        <w:rPr>
          <w:rFonts w:asciiTheme="minorHAnsi" w:hAnsiTheme="minorHAnsi" w:cstheme="minorHAnsi"/>
          <w:sz w:val="22"/>
          <w:szCs w:val="22"/>
        </w:rPr>
      </w:pPr>
      <w:r w:rsidRPr="00FF5832">
        <w:rPr>
          <w:rFonts w:asciiTheme="minorHAnsi" w:hAnsiTheme="minorHAnsi" w:cstheme="minorHAnsi"/>
          <w:sz w:val="22"/>
          <w:szCs w:val="22"/>
        </w:rPr>
        <w:t xml:space="preserve">Limit odpowiedzialności na jedno i wszystkie zdarzenia w okresie ubezpieczenia: 1.000.000 zł </w:t>
      </w:r>
    </w:p>
    <w:p w14:paraId="14538EFA" w14:textId="4317C13A" w:rsidR="0003190E" w:rsidRPr="009700E1" w:rsidRDefault="00EC5EAD" w:rsidP="009700E1">
      <w:pPr>
        <w:pStyle w:val="LucaCash"/>
        <w:numPr>
          <w:ilvl w:val="1"/>
          <w:numId w:val="14"/>
        </w:numPr>
        <w:suppressAutoHyphens w:val="0"/>
        <w:spacing w:line="240" w:lineRule="auto"/>
        <w:jc w:val="both"/>
        <w:rPr>
          <w:rFonts w:asciiTheme="minorHAnsi" w:eastAsia="Arial Unicode MS" w:hAnsiTheme="minorHAnsi" w:cstheme="minorHAnsi"/>
          <w:b/>
          <w:iCs/>
          <w:sz w:val="22"/>
          <w:szCs w:val="22"/>
        </w:rPr>
      </w:pPr>
      <w:r>
        <w:rPr>
          <w:rFonts w:asciiTheme="minorHAnsi" w:eastAsia="Arial Unicode MS" w:hAnsiTheme="minorHAnsi" w:cstheme="minorHAnsi"/>
          <w:b/>
          <w:iCs/>
          <w:sz w:val="22"/>
          <w:szCs w:val="22"/>
        </w:rPr>
        <w:t>K</w:t>
      </w:r>
      <w:r w:rsidR="0003190E" w:rsidRPr="00963178">
        <w:rPr>
          <w:rFonts w:asciiTheme="minorHAnsi" w:eastAsia="Arial Unicode MS" w:hAnsiTheme="minorHAnsi" w:cstheme="minorHAnsi"/>
          <w:b/>
          <w:iCs/>
          <w:sz w:val="22"/>
          <w:szCs w:val="22"/>
        </w:rPr>
        <w:t xml:space="preserve">lauzula </w:t>
      </w:r>
      <w:r w:rsidR="0003190E" w:rsidRPr="00963178">
        <w:rPr>
          <w:rFonts w:asciiTheme="minorHAnsi" w:eastAsia="Arial Unicode MS" w:hAnsiTheme="minorHAnsi" w:cstheme="minorHAnsi"/>
          <w:b/>
          <w:sz w:val="22"/>
          <w:szCs w:val="22"/>
        </w:rPr>
        <w:t>szkód</w:t>
      </w:r>
      <w:r w:rsidR="0003190E" w:rsidRPr="00963178">
        <w:rPr>
          <w:rFonts w:asciiTheme="minorHAnsi" w:eastAsia="Arial Unicode MS" w:hAnsiTheme="minorHAnsi" w:cstheme="minorHAnsi"/>
          <w:b/>
          <w:iCs/>
          <w:sz w:val="22"/>
          <w:szCs w:val="22"/>
        </w:rPr>
        <w:t xml:space="preserve"> mechanicznych </w:t>
      </w:r>
      <w:r w:rsidR="0003190E" w:rsidRPr="00963178">
        <w:rPr>
          <w:rFonts w:asciiTheme="minorHAnsi" w:eastAsia="Arial Unicode MS" w:hAnsiTheme="minorHAnsi" w:cstheme="minorHAnsi"/>
          <w:iCs/>
          <w:sz w:val="22"/>
          <w:szCs w:val="22"/>
        </w:rPr>
        <w:t xml:space="preserve">- </w:t>
      </w:r>
      <w:r w:rsidR="009700E1"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9700E1">
        <w:rPr>
          <w:rFonts w:asciiTheme="minorHAnsi" w:hAnsiTheme="minorHAnsi" w:cstheme="minorHAnsi"/>
          <w:sz w:val="22"/>
          <w:szCs w:val="22"/>
        </w:rPr>
        <w:t xml:space="preserve"> o</w:t>
      </w:r>
      <w:r w:rsidR="0003190E" w:rsidRPr="009700E1">
        <w:rPr>
          <w:rFonts w:asciiTheme="minorHAnsi" w:eastAsia="Arial Unicode MS" w:hAnsiTheme="minorHAnsi" w:cstheme="minorHAnsi"/>
          <w:sz w:val="22"/>
          <w:szCs w:val="22"/>
        </w:rPr>
        <w:t>chrona ubezpieczeniowa obejmuje dodatkowo maszyny, urządzenia, aparaty od szkód mechanicznych spowodowanych:</w:t>
      </w:r>
    </w:p>
    <w:p w14:paraId="64A0BCC6" w14:textId="77777777" w:rsidR="0003190E" w:rsidRPr="00963178" w:rsidRDefault="0003190E" w:rsidP="00A115D1">
      <w:pPr>
        <w:pStyle w:val="Tekstpodstawowy"/>
        <w:numPr>
          <w:ilvl w:val="2"/>
          <w:numId w:val="12"/>
        </w:numPr>
        <w:tabs>
          <w:tab w:val="clear" w:pos="720"/>
        </w:tabs>
        <w:suppressAutoHyphens w:val="0"/>
        <w:spacing w:after="0"/>
        <w:ind w:left="1134" w:hanging="425"/>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działaniem człowieka,</w:t>
      </w:r>
    </w:p>
    <w:p w14:paraId="0576DB5D" w14:textId="77777777" w:rsidR="0003190E" w:rsidRPr="00963178" w:rsidRDefault="0003190E" w:rsidP="00A115D1">
      <w:pPr>
        <w:pStyle w:val="Tekstpodstawowy"/>
        <w:numPr>
          <w:ilvl w:val="2"/>
          <w:numId w:val="12"/>
        </w:numPr>
        <w:tabs>
          <w:tab w:val="clear" w:pos="720"/>
        </w:tabs>
        <w:suppressAutoHyphens w:val="0"/>
        <w:spacing w:after="0"/>
        <w:ind w:left="1134" w:hanging="425"/>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wadami produkcyjnymi,</w:t>
      </w:r>
    </w:p>
    <w:p w14:paraId="3BCA33AF" w14:textId="77777777" w:rsidR="0003190E" w:rsidRPr="00963178" w:rsidRDefault="0003190E" w:rsidP="00A115D1">
      <w:pPr>
        <w:pStyle w:val="Tekstpodstawowy"/>
        <w:numPr>
          <w:ilvl w:val="2"/>
          <w:numId w:val="12"/>
        </w:numPr>
        <w:tabs>
          <w:tab w:val="clear" w:pos="720"/>
        </w:tabs>
        <w:suppressAutoHyphens w:val="0"/>
        <w:spacing w:after="0"/>
        <w:ind w:left="1134" w:hanging="425"/>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przyczynami eksploatacyjnymi.</w:t>
      </w:r>
    </w:p>
    <w:p w14:paraId="572DA38E" w14:textId="77777777" w:rsidR="0003190E" w:rsidRPr="00963178" w:rsidRDefault="0003190E" w:rsidP="00691423">
      <w:pPr>
        <w:pStyle w:val="Tekstpodstawowy"/>
        <w:widowControl w:val="0"/>
        <w:spacing w:after="0"/>
        <w:ind w:left="360" w:firstLine="66"/>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Za szkody spowodowane:</w:t>
      </w:r>
    </w:p>
    <w:p w14:paraId="0CE85668" w14:textId="77777777" w:rsidR="0003190E" w:rsidRPr="00963178" w:rsidRDefault="0003190E" w:rsidP="00691423">
      <w:pPr>
        <w:pStyle w:val="Tekstpodstawowy"/>
        <w:widowControl w:val="0"/>
        <w:numPr>
          <w:ilvl w:val="0"/>
          <w:numId w:val="13"/>
        </w:numPr>
        <w:tabs>
          <w:tab w:val="clear" w:pos="1422"/>
        </w:tabs>
        <w:suppressAutoHyphens w:val="0"/>
        <w:spacing w:after="0"/>
        <w:ind w:left="993" w:hanging="284"/>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działaniem człowieka - uważa się szkody powstałe wskutek nieumyślnego błędu uprawnionych do obsługi osób oraz umyślnego uszkodzenia (zniszczenia) przez osoby trzecie,</w:t>
      </w:r>
    </w:p>
    <w:p w14:paraId="484782C3" w14:textId="77777777" w:rsidR="0003190E" w:rsidRPr="00963178" w:rsidRDefault="0003190E" w:rsidP="00691423">
      <w:pPr>
        <w:pStyle w:val="Tekstpodstawowy"/>
        <w:widowControl w:val="0"/>
        <w:numPr>
          <w:ilvl w:val="0"/>
          <w:numId w:val="13"/>
        </w:numPr>
        <w:tabs>
          <w:tab w:val="clear" w:pos="1422"/>
        </w:tabs>
        <w:suppressAutoHyphens w:val="0"/>
        <w:spacing w:after="0"/>
        <w:ind w:left="993" w:hanging="284"/>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wadami produkcyjnymi - uważa się szkody powstałe w wyniku błędów w projektowaniu lub konstrukcji, wadliwego materiału oraz wad i usterek fabrycznych niewykrytych podczas wykonania maszyny lub zamontowania jej na stanowisku pracy,</w:t>
      </w:r>
    </w:p>
    <w:p w14:paraId="7A704868" w14:textId="77777777" w:rsidR="0003190E" w:rsidRPr="00963178" w:rsidRDefault="0003190E" w:rsidP="00691423">
      <w:pPr>
        <w:pStyle w:val="Tekstpodstawowy"/>
        <w:widowControl w:val="0"/>
        <w:numPr>
          <w:ilvl w:val="0"/>
          <w:numId w:val="13"/>
        </w:numPr>
        <w:tabs>
          <w:tab w:val="clear" w:pos="1422"/>
        </w:tabs>
        <w:suppressAutoHyphens w:val="0"/>
        <w:spacing w:after="0"/>
        <w:ind w:left="993" w:hanging="284"/>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przyczynami eksploatacyjnymi - uważa się niezawinione przez obsługę szkody eksploatacyjne polegające na uszkodzeniu lub zniszczeniu elementów maszyny przez zjawiska fizyczne, np. siły odśrodkowe, wzrost ciśnienia, eksplozję lub implozję, przegrzanie oraz wadliwe działanie urządzeń: sterujących, zabezpieczających, sygnalizacyjno-pomiarowych, itp.</w:t>
      </w:r>
    </w:p>
    <w:p w14:paraId="4096A841" w14:textId="77777777" w:rsidR="0003190E" w:rsidRPr="00963178" w:rsidRDefault="0003190E" w:rsidP="00691423">
      <w:pPr>
        <w:pStyle w:val="Tekstpodstawowy"/>
        <w:spacing w:after="0"/>
        <w:ind w:left="360" w:firstLine="66"/>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Ubezpieczeniem nie są objęte szkody:</w:t>
      </w:r>
    </w:p>
    <w:p w14:paraId="6EC1A3CC" w14:textId="77777777" w:rsidR="0003190E" w:rsidRPr="00963178" w:rsidRDefault="0003190E" w:rsidP="00691423">
      <w:pPr>
        <w:pStyle w:val="Tekstpodstawowy"/>
        <w:spacing w:after="0"/>
        <w:ind w:left="993" w:hanging="284"/>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a)</w:t>
      </w:r>
      <w:r w:rsidRPr="00963178">
        <w:rPr>
          <w:rFonts w:asciiTheme="minorHAnsi" w:eastAsia="Arial Unicode MS" w:hAnsiTheme="minorHAnsi" w:cstheme="minorHAnsi"/>
          <w:sz w:val="22"/>
          <w:szCs w:val="22"/>
        </w:rPr>
        <w:tab/>
        <w:t>w maszynach, urządzeniach i aparatach technicznych zamontowanych pod ziemią, związanych bezpośrednio z produkcją wydobywczą (kopalnictwem węgla kamiennego, brunatnego, soli, ropy naftowej, gazu ziemnego, rud żelaza i metali nieżelaznych),</w:t>
      </w:r>
    </w:p>
    <w:p w14:paraId="15B5AF51" w14:textId="77777777" w:rsidR="0003190E" w:rsidRPr="00963178" w:rsidRDefault="0003190E" w:rsidP="00691423">
      <w:pPr>
        <w:pStyle w:val="Tekstpodstawowy"/>
        <w:spacing w:after="0"/>
        <w:ind w:left="993" w:hanging="284"/>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b)</w:t>
      </w:r>
      <w:r w:rsidRPr="00963178">
        <w:rPr>
          <w:rFonts w:asciiTheme="minorHAnsi" w:eastAsia="Arial Unicode MS" w:hAnsiTheme="minorHAnsi" w:cstheme="minorHAnsi"/>
          <w:sz w:val="22"/>
          <w:szCs w:val="22"/>
        </w:rPr>
        <w:tab/>
        <w:t>w częściach i materiałach, które ulegają szybkiemu zużyciu lub z uwagi na swoje specyficzne funkcje podlegają okresowej wymianie w ramach konserwacji,</w:t>
      </w:r>
    </w:p>
    <w:p w14:paraId="7613609C" w14:textId="77777777" w:rsidR="0003190E" w:rsidRPr="00963178" w:rsidRDefault="0003190E" w:rsidP="00691423">
      <w:pPr>
        <w:pStyle w:val="Tekstpodstawowy"/>
        <w:spacing w:after="0"/>
        <w:ind w:left="993" w:hanging="284"/>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c)</w:t>
      </w:r>
      <w:r w:rsidRPr="00963178">
        <w:rPr>
          <w:rFonts w:asciiTheme="minorHAnsi" w:eastAsia="Arial Unicode MS" w:hAnsiTheme="minorHAnsi" w:cstheme="minorHAnsi"/>
          <w:sz w:val="22"/>
          <w:szCs w:val="22"/>
        </w:rPr>
        <w:tab/>
        <w:t>w czasie naprawy dokonywanej przez zewnętrzne służby techniczne,</w:t>
      </w:r>
    </w:p>
    <w:p w14:paraId="606E24A0" w14:textId="77777777" w:rsidR="0003190E" w:rsidRPr="00963178" w:rsidRDefault="0003190E" w:rsidP="00691423">
      <w:pPr>
        <w:pStyle w:val="Tekstpodstawowy"/>
        <w:spacing w:after="0"/>
        <w:ind w:left="993" w:hanging="284"/>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d)</w:t>
      </w:r>
      <w:r w:rsidRPr="00963178">
        <w:rPr>
          <w:rFonts w:asciiTheme="minorHAnsi" w:eastAsia="Arial Unicode MS" w:hAnsiTheme="minorHAnsi" w:cstheme="minorHAnsi"/>
          <w:sz w:val="22"/>
          <w:szCs w:val="22"/>
        </w:rPr>
        <w:tab/>
        <w:t>będące następstwem naturalnego zużycia wskutek eksploatacji maszyny,</w:t>
      </w:r>
    </w:p>
    <w:p w14:paraId="7C7FF3F3" w14:textId="77777777" w:rsidR="0003190E" w:rsidRPr="00963178" w:rsidRDefault="0003190E" w:rsidP="00691423">
      <w:pPr>
        <w:pStyle w:val="Tekstpodstawowy"/>
        <w:spacing w:after="0"/>
        <w:ind w:left="993" w:hanging="284"/>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e)</w:t>
      </w:r>
      <w:r w:rsidRPr="00963178">
        <w:rPr>
          <w:rFonts w:asciiTheme="minorHAnsi" w:eastAsia="Arial Unicode MS" w:hAnsiTheme="minorHAnsi" w:cstheme="minorHAnsi"/>
          <w:sz w:val="22"/>
          <w:szCs w:val="22"/>
        </w:rPr>
        <w:tab/>
        <w:t>w okresie gwarancyjnym, pokrywane przez producenta lub przez zewnętrzny warsztat naprawczy,</w:t>
      </w:r>
    </w:p>
    <w:p w14:paraId="53BEABB6" w14:textId="77777777" w:rsidR="0003190E" w:rsidRPr="00963178" w:rsidRDefault="0003190E" w:rsidP="00691423">
      <w:pPr>
        <w:pStyle w:val="Tekstpodstawowy"/>
        <w:spacing w:after="0"/>
        <w:ind w:left="993" w:hanging="284"/>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f)</w:t>
      </w:r>
      <w:r w:rsidRPr="00963178">
        <w:rPr>
          <w:rFonts w:asciiTheme="minorHAnsi" w:eastAsia="Arial Unicode MS" w:hAnsiTheme="minorHAnsi" w:cstheme="minorHAnsi"/>
          <w:sz w:val="22"/>
          <w:szCs w:val="22"/>
        </w:rPr>
        <w:tab/>
        <w:t>spowodowane wadami bądź usterkami ujawnionymi przed zawarciem ubezpieczenia,</w:t>
      </w:r>
    </w:p>
    <w:p w14:paraId="54CE3776" w14:textId="77777777" w:rsidR="0003190E" w:rsidRPr="00963178" w:rsidRDefault="0003190E" w:rsidP="00691423">
      <w:pPr>
        <w:pStyle w:val="Tekstpodstawowy"/>
        <w:spacing w:after="0"/>
        <w:ind w:left="993" w:hanging="284"/>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g)</w:t>
      </w:r>
      <w:r w:rsidRPr="00963178">
        <w:rPr>
          <w:rFonts w:asciiTheme="minorHAnsi" w:eastAsia="Arial Unicode MS" w:hAnsiTheme="minorHAnsi" w:cstheme="minorHAnsi"/>
          <w:sz w:val="22"/>
          <w:szCs w:val="22"/>
        </w:rPr>
        <w:tab/>
        <w:t>o charakterze estetycznym, w tym zarysowania, zadrapania powierzchni, wgniecenia, obtłuczenia,</w:t>
      </w:r>
    </w:p>
    <w:p w14:paraId="06329B9D" w14:textId="77777777" w:rsidR="0003190E" w:rsidRPr="00963178" w:rsidRDefault="0003190E" w:rsidP="00691423">
      <w:pPr>
        <w:pStyle w:val="Tekstpodstawowy"/>
        <w:spacing w:after="0"/>
        <w:ind w:left="993" w:hanging="284"/>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h)</w:t>
      </w:r>
      <w:r w:rsidRPr="00963178">
        <w:rPr>
          <w:rFonts w:asciiTheme="minorHAnsi" w:eastAsia="Arial Unicode MS" w:hAnsiTheme="minorHAnsi" w:cstheme="minorHAnsi"/>
          <w:sz w:val="22"/>
          <w:szCs w:val="22"/>
        </w:rPr>
        <w:tab/>
        <w:t>wynikające z wszelkich pośrednich i utraconych korzyści</w:t>
      </w:r>
    </w:p>
    <w:p w14:paraId="5E887F2B" w14:textId="77777777" w:rsidR="0003190E" w:rsidRPr="00963178" w:rsidRDefault="0003190E" w:rsidP="00691423">
      <w:pPr>
        <w:pStyle w:val="Tekstpodstawowy"/>
        <w:spacing w:after="0"/>
        <w:ind w:left="993" w:hanging="284"/>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i)</w:t>
      </w:r>
      <w:r w:rsidRPr="00963178">
        <w:rPr>
          <w:rFonts w:asciiTheme="minorHAnsi" w:eastAsia="Arial Unicode MS" w:hAnsiTheme="minorHAnsi" w:cstheme="minorHAnsi"/>
          <w:sz w:val="22"/>
          <w:szCs w:val="22"/>
        </w:rPr>
        <w:tab/>
        <w:t xml:space="preserve">w postaci utraty zysku </w:t>
      </w:r>
    </w:p>
    <w:p w14:paraId="35838A1C" w14:textId="77777777" w:rsidR="0003190E" w:rsidRPr="00B56CDF" w:rsidRDefault="00691423" w:rsidP="00691423">
      <w:pPr>
        <w:ind w:left="360" w:firstLine="66"/>
        <w:jc w:val="both"/>
        <w:rPr>
          <w:rFonts w:asciiTheme="minorHAnsi" w:eastAsia="Arial Unicode MS" w:hAnsiTheme="minorHAnsi" w:cstheme="minorHAnsi"/>
          <w:sz w:val="22"/>
          <w:szCs w:val="22"/>
        </w:rPr>
      </w:pPr>
      <w:r w:rsidRPr="00B56CDF">
        <w:rPr>
          <w:rFonts w:asciiTheme="minorHAnsi" w:eastAsia="Arial Unicode MS" w:hAnsiTheme="minorHAnsi" w:cstheme="minorHAnsi"/>
          <w:sz w:val="22"/>
          <w:szCs w:val="22"/>
        </w:rPr>
        <w:tab/>
      </w:r>
      <w:r w:rsidR="0003190E" w:rsidRPr="00B56CDF">
        <w:rPr>
          <w:rFonts w:asciiTheme="minorHAnsi" w:eastAsia="Arial Unicode MS" w:hAnsiTheme="minorHAnsi" w:cstheme="minorHAnsi"/>
          <w:sz w:val="22"/>
          <w:szCs w:val="22"/>
        </w:rPr>
        <w:t>Limit odpowiedzialności</w:t>
      </w:r>
      <w:r w:rsidR="0013247E" w:rsidRPr="00B56CDF">
        <w:rPr>
          <w:rFonts w:asciiTheme="minorHAnsi" w:eastAsia="Arial Unicode MS" w:hAnsiTheme="minorHAnsi" w:cstheme="minorHAnsi"/>
          <w:sz w:val="22"/>
          <w:szCs w:val="22"/>
        </w:rPr>
        <w:t>: 10</w:t>
      </w:r>
      <w:r w:rsidR="003E4441" w:rsidRPr="00B56CDF">
        <w:rPr>
          <w:rFonts w:asciiTheme="minorHAnsi" w:eastAsia="Arial Unicode MS" w:hAnsiTheme="minorHAnsi" w:cstheme="minorHAnsi"/>
          <w:sz w:val="22"/>
          <w:szCs w:val="22"/>
        </w:rPr>
        <w:t>0.</w:t>
      </w:r>
      <w:r w:rsidR="004F0F13" w:rsidRPr="00B56CDF">
        <w:rPr>
          <w:rFonts w:asciiTheme="minorHAnsi" w:eastAsia="Arial Unicode MS" w:hAnsiTheme="minorHAnsi" w:cstheme="minorHAnsi"/>
          <w:sz w:val="22"/>
          <w:szCs w:val="22"/>
        </w:rPr>
        <w:t>000</w:t>
      </w:r>
      <w:r w:rsidR="0003190E" w:rsidRPr="00B56CDF">
        <w:rPr>
          <w:rFonts w:asciiTheme="minorHAnsi" w:eastAsia="Arial Unicode MS" w:hAnsiTheme="minorHAnsi" w:cstheme="minorHAnsi"/>
          <w:sz w:val="22"/>
          <w:szCs w:val="22"/>
        </w:rPr>
        <w:t xml:space="preserve"> zł na jedno i wszystkie zdarzenia w okresie ubezpieczenia.</w:t>
      </w:r>
    </w:p>
    <w:p w14:paraId="125626D2" w14:textId="77777777" w:rsidR="0003190E" w:rsidRPr="00963178" w:rsidRDefault="00691423" w:rsidP="00691423">
      <w:pPr>
        <w:pStyle w:val="LucaCash"/>
        <w:spacing w:line="240" w:lineRule="auto"/>
        <w:ind w:firstLine="66"/>
        <w:jc w:val="both"/>
        <w:rPr>
          <w:rFonts w:asciiTheme="minorHAnsi" w:eastAsia="Arial Unicode MS" w:hAnsiTheme="minorHAnsi" w:cstheme="minorHAnsi"/>
          <w:sz w:val="22"/>
          <w:szCs w:val="22"/>
        </w:rPr>
      </w:pPr>
      <w:r w:rsidRPr="00963178">
        <w:rPr>
          <w:rFonts w:asciiTheme="minorHAnsi" w:eastAsia="Arial Unicode MS" w:hAnsiTheme="minorHAnsi" w:cstheme="minorHAnsi"/>
          <w:sz w:val="22"/>
          <w:szCs w:val="22"/>
        </w:rPr>
        <w:tab/>
      </w:r>
      <w:r w:rsidR="0003190E" w:rsidRPr="00963178">
        <w:rPr>
          <w:rFonts w:asciiTheme="minorHAnsi" w:eastAsia="Arial Unicode MS" w:hAnsiTheme="minorHAnsi" w:cstheme="minorHAnsi"/>
          <w:sz w:val="22"/>
          <w:szCs w:val="22"/>
        </w:rPr>
        <w:t>Limit nie dotyczy szkód, które zgodnie z OWU nie są limitowane.</w:t>
      </w:r>
    </w:p>
    <w:p w14:paraId="0E1C072E" w14:textId="57D46178" w:rsidR="00220326" w:rsidRPr="00963178" w:rsidRDefault="0003190E" w:rsidP="00A115D1">
      <w:pPr>
        <w:numPr>
          <w:ilvl w:val="1"/>
          <w:numId w:val="14"/>
        </w:numPr>
        <w:suppressAutoHyphens w:val="0"/>
        <w:jc w:val="both"/>
        <w:rPr>
          <w:rFonts w:asciiTheme="minorHAnsi" w:hAnsiTheme="minorHAnsi" w:cstheme="minorHAnsi"/>
          <w:iCs/>
          <w:sz w:val="22"/>
          <w:szCs w:val="22"/>
        </w:rPr>
      </w:pPr>
      <w:r w:rsidRPr="00963178">
        <w:rPr>
          <w:rFonts w:asciiTheme="minorHAnsi" w:hAnsiTheme="minorHAnsi" w:cstheme="minorHAnsi"/>
          <w:b/>
          <w:sz w:val="22"/>
          <w:szCs w:val="22"/>
        </w:rPr>
        <w:t>Klauzula</w:t>
      </w:r>
      <w:r w:rsidR="00BD52CC" w:rsidRPr="00963178">
        <w:rPr>
          <w:rFonts w:asciiTheme="minorHAnsi" w:hAnsiTheme="minorHAnsi" w:cstheme="minorHAnsi"/>
          <w:b/>
          <w:sz w:val="22"/>
          <w:szCs w:val="22"/>
        </w:rPr>
        <w:t xml:space="preserve"> </w:t>
      </w:r>
      <w:r w:rsidRPr="00963178">
        <w:rPr>
          <w:rFonts w:asciiTheme="minorHAnsi" w:hAnsiTheme="minorHAnsi" w:cstheme="minorHAnsi"/>
          <w:b/>
          <w:sz w:val="22"/>
          <w:szCs w:val="22"/>
        </w:rPr>
        <w:t xml:space="preserve">kosztów dodatkowych </w:t>
      </w:r>
      <w:r w:rsidR="00220326" w:rsidRPr="00963178">
        <w:rPr>
          <w:rFonts w:asciiTheme="minorHAnsi" w:hAnsiTheme="minorHAnsi" w:cstheme="minorHAnsi"/>
          <w:b/>
          <w:sz w:val="22"/>
          <w:szCs w:val="22"/>
        </w:rPr>
        <w:t xml:space="preserve">- </w:t>
      </w:r>
      <w:r w:rsidR="009700E1"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9700E1" w:rsidRPr="00963178">
        <w:rPr>
          <w:rFonts w:asciiTheme="minorHAnsi" w:hAnsiTheme="minorHAnsi" w:cstheme="minorHAnsi"/>
          <w:iCs/>
          <w:sz w:val="22"/>
          <w:szCs w:val="22"/>
        </w:rPr>
        <w:t xml:space="preserve"> </w:t>
      </w:r>
      <w:r w:rsidR="009700E1">
        <w:rPr>
          <w:rFonts w:asciiTheme="minorHAnsi" w:hAnsiTheme="minorHAnsi" w:cstheme="minorHAnsi"/>
          <w:iCs/>
          <w:sz w:val="22"/>
          <w:szCs w:val="22"/>
        </w:rPr>
        <w:t>o</w:t>
      </w:r>
      <w:r w:rsidR="00220326" w:rsidRPr="00963178">
        <w:rPr>
          <w:rFonts w:asciiTheme="minorHAnsi" w:hAnsiTheme="minorHAnsi" w:cstheme="minorHAnsi"/>
          <w:iCs/>
          <w:sz w:val="22"/>
          <w:szCs w:val="22"/>
        </w:rPr>
        <w:t>chrona ubezpieczeniowa obejmuje dodatkowo wymienione poniżej koszty:</w:t>
      </w:r>
    </w:p>
    <w:p w14:paraId="644C2EB9" w14:textId="3E2A03FB" w:rsidR="00220326" w:rsidRPr="00963178" w:rsidRDefault="00220326" w:rsidP="009E7840">
      <w:pPr>
        <w:pStyle w:val="Akapitzlist"/>
        <w:numPr>
          <w:ilvl w:val="2"/>
          <w:numId w:val="14"/>
        </w:numPr>
        <w:jc w:val="both"/>
        <w:rPr>
          <w:rFonts w:asciiTheme="minorHAnsi" w:hAnsiTheme="minorHAnsi" w:cstheme="minorHAnsi"/>
          <w:iCs/>
          <w:sz w:val="22"/>
          <w:szCs w:val="22"/>
        </w:rPr>
      </w:pPr>
      <w:r w:rsidRPr="00963178">
        <w:rPr>
          <w:rFonts w:asciiTheme="minorHAnsi" w:hAnsiTheme="minorHAnsi" w:cstheme="minorHAnsi"/>
          <w:iCs/>
          <w:sz w:val="22"/>
          <w:szCs w:val="22"/>
        </w:rPr>
        <w:t xml:space="preserve">akcji gaśniczej, wyburzania, odgruzowania oraz inne koszty związane z akcją ratowniczą ubezpieczonego mienia, w tym także wynagrodzenie straży pożarnej, na podstawie otrzymanych i opłaconych przez Ubezpieczającego rachunków, koszty ewakuacji oraz koszty zużycia materiałów gaśniczych, przeciwpożarowych, stanowiących własność Ubezpieczonego, </w:t>
      </w:r>
      <w:r w:rsidRPr="00963178">
        <w:rPr>
          <w:rFonts w:asciiTheme="minorHAnsi" w:hAnsiTheme="minorHAnsi" w:cstheme="minorHAnsi"/>
          <w:iCs/>
          <w:sz w:val="22"/>
          <w:szCs w:val="22"/>
        </w:rPr>
        <w:lastRenderedPageBreak/>
        <w:t>wynagrodzenie służ specjalnych, podmiotów zajmujących się restytucją mienia oraz koszty zabezpieczenia miejsca zdarzenia szkodowego poniesione przez Ubezpieczonego,</w:t>
      </w:r>
    </w:p>
    <w:p w14:paraId="52C250B9" w14:textId="2CD38DBD" w:rsidR="00220326" w:rsidRPr="00963178" w:rsidRDefault="00220326" w:rsidP="009E7840">
      <w:pPr>
        <w:pStyle w:val="Akapitzlist"/>
        <w:numPr>
          <w:ilvl w:val="2"/>
          <w:numId w:val="14"/>
        </w:numPr>
        <w:jc w:val="both"/>
        <w:rPr>
          <w:rFonts w:asciiTheme="minorHAnsi" w:hAnsiTheme="minorHAnsi" w:cstheme="minorHAnsi"/>
          <w:iCs/>
          <w:sz w:val="22"/>
          <w:szCs w:val="22"/>
        </w:rPr>
      </w:pPr>
      <w:r w:rsidRPr="00963178">
        <w:rPr>
          <w:rFonts w:asciiTheme="minorHAnsi" w:hAnsiTheme="minorHAnsi" w:cstheme="minorHAnsi"/>
          <w:iCs/>
          <w:sz w:val="22"/>
          <w:szCs w:val="22"/>
        </w:rPr>
        <w:t>ochroną ubezpieczeniową objęte będą również szkody spowodowane interwencją upoważnionych służb w sytuacji, gdy zdarzenie objęte ubezpieczeniem nie wystąpiło,</w:t>
      </w:r>
      <w:r w:rsidR="009E7840" w:rsidRPr="00963178">
        <w:rPr>
          <w:rFonts w:asciiTheme="minorHAnsi" w:hAnsiTheme="minorHAnsi" w:cstheme="minorHAnsi"/>
          <w:iCs/>
          <w:sz w:val="22"/>
          <w:szCs w:val="22"/>
        </w:rPr>
        <w:t xml:space="preserve"> </w:t>
      </w:r>
      <w:r w:rsidRPr="00963178">
        <w:rPr>
          <w:rFonts w:asciiTheme="minorHAnsi" w:hAnsiTheme="minorHAnsi" w:cstheme="minorHAnsi"/>
          <w:iCs/>
          <w:sz w:val="22"/>
          <w:szCs w:val="22"/>
        </w:rPr>
        <w:t>a</w:t>
      </w:r>
      <w:r w:rsidR="009E7840" w:rsidRPr="00963178">
        <w:rPr>
          <w:rFonts w:asciiTheme="minorHAnsi" w:hAnsiTheme="minorHAnsi" w:cstheme="minorHAnsi"/>
          <w:iCs/>
          <w:sz w:val="22"/>
          <w:szCs w:val="22"/>
        </w:rPr>
        <w:t> </w:t>
      </w:r>
      <w:r w:rsidRPr="00963178">
        <w:rPr>
          <w:rFonts w:asciiTheme="minorHAnsi" w:hAnsiTheme="minorHAnsi" w:cstheme="minorHAnsi"/>
          <w:iCs/>
          <w:sz w:val="22"/>
          <w:szCs w:val="22"/>
        </w:rPr>
        <w:t>interwencja była uzasadniona,</w:t>
      </w:r>
    </w:p>
    <w:p w14:paraId="039FAAC5" w14:textId="2E68A6E7" w:rsidR="00220326" w:rsidRPr="00963178" w:rsidRDefault="00220326" w:rsidP="009E7840">
      <w:pPr>
        <w:pStyle w:val="Akapitzlist"/>
        <w:numPr>
          <w:ilvl w:val="2"/>
          <w:numId w:val="14"/>
        </w:numPr>
        <w:jc w:val="both"/>
        <w:rPr>
          <w:rFonts w:asciiTheme="minorHAnsi" w:hAnsiTheme="minorHAnsi" w:cstheme="minorHAnsi"/>
          <w:iCs/>
          <w:sz w:val="22"/>
          <w:szCs w:val="22"/>
        </w:rPr>
      </w:pPr>
      <w:r w:rsidRPr="00963178">
        <w:rPr>
          <w:rFonts w:asciiTheme="minorHAnsi" w:hAnsiTheme="minorHAnsi" w:cstheme="minorHAnsi"/>
          <w:iCs/>
          <w:sz w:val="22"/>
          <w:szCs w:val="22"/>
        </w:rPr>
        <w:t>koszty wynikające ze zniszczenia i utraty mienia, powstałe na skutek akcji ratowniczej,</w:t>
      </w:r>
    </w:p>
    <w:p w14:paraId="1F66E7B7" w14:textId="7F8544C0" w:rsidR="00220326" w:rsidRPr="00B92573" w:rsidRDefault="00220326" w:rsidP="009E7840">
      <w:pPr>
        <w:pStyle w:val="Akapitzlist"/>
        <w:numPr>
          <w:ilvl w:val="2"/>
          <w:numId w:val="14"/>
        </w:numPr>
        <w:jc w:val="both"/>
        <w:rPr>
          <w:rFonts w:asciiTheme="minorHAnsi" w:hAnsiTheme="minorHAnsi" w:cstheme="minorHAnsi"/>
          <w:iCs/>
          <w:sz w:val="22"/>
          <w:szCs w:val="22"/>
        </w:rPr>
      </w:pPr>
      <w:r w:rsidRPr="00B92573">
        <w:rPr>
          <w:rFonts w:asciiTheme="minorHAnsi" w:hAnsiTheme="minorHAnsi" w:cstheme="minorHAnsi"/>
          <w:iCs/>
          <w:sz w:val="22"/>
          <w:szCs w:val="22"/>
        </w:rPr>
        <w:t>koszty poszukiwania miejs</w:t>
      </w:r>
      <w:r w:rsidR="005E068E" w:rsidRPr="00B92573">
        <w:rPr>
          <w:rFonts w:asciiTheme="minorHAnsi" w:hAnsiTheme="minorHAnsi" w:cstheme="minorHAnsi"/>
          <w:iCs/>
          <w:sz w:val="22"/>
          <w:szCs w:val="22"/>
        </w:rPr>
        <w:t xml:space="preserve">ca wycieku wody i innych mediów – podlimit w wysokości </w:t>
      </w:r>
      <w:r w:rsidR="00B92573" w:rsidRPr="00B92573">
        <w:rPr>
          <w:rFonts w:asciiTheme="minorHAnsi" w:hAnsiTheme="minorHAnsi" w:cstheme="minorHAnsi"/>
          <w:iCs/>
          <w:sz w:val="22"/>
          <w:szCs w:val="22"/>
        </w:rPr>
        <w:t>10</w:t>
      </w:r>
      <w:r w:rsidR="005E068E" w:rsidRPr="00B92573">
        <w:rPr>
          <w:rFonts w:asciiTheme="minorHAnsi" w:hAnsiTheme="minorHAnsi" w:cstheme="minorHAnsi"/>
          <w:iCs/>
          <w:sz w:val="22"/>
          <w:szCs w:val="22"/>
        </w:rPr>
        <w:t>0.</w:t>
      </w:r>
      <w:r w:rsidR="003E4441" w:rsidRPr="00B92573">
        <w:rPr>
          <w:rFonts w:asciiTheme="minorHAnsi" w:hAnsiTheme="minorHAnsi" w:cstheme="minorHAnsi"/>
          <w:iCs/>
          <w:sz w:val="22"/>
          <w:szCs w:val="22"/>
        </w:rPr>
        <w:t>000</w:t>
      </w:r>
      <w:r w:rsidR="005E068E" w:rsidRPr="00B92573">
        <w:rPr>
          <w:rFonts w:asciiTheme="minorHAnsi" w:hAnsiTheme="minorHAnsi" w:cstheme="minorHAnsi"/>
          <w:iCs/>
          <w:sz w:val="22"/>
          <w:szCs w:val="22"/>
        </w:rPr>
        <w:t xml:space="preserve"> zł na jedno i wszystkie zdarzenia w okresie ubezpieczenia</w:t>
      </w:r>
      <w:r w:rsidR="00EC5EAD">
        <w:rPr>
          <w:rFonts w:asciiTheme="minorHAnsi" w:hAnsiTheme="minorHAnsi" w:cstheme="minorHAnsi"/>
          <w:iCs/>
          <w:sz w:val="22"/>
          <w:szCs w:val="22"/>
        </w:rPr>
        <w:t>,</w:t>
      </w:r>
      <w:r w:rsidR="005E068E" w:rsidRPr="00B92573">
        <w:rPr>
          <w:rFonts w:asciiTheme="minorHAnsi" w:hAnsiTheme="minorHAnsi" w:cstheme="minorHAnsi"/>
          <w:iCs/>
          <w:sz w:val="22"/>
          <w:szCs w:val="22"/>
        </w:rPr>
        <w:t xml:space="preserve"> </w:t>
      </w:r>
    </w:p>
    <w:p w14:paraId="49D40809" w14:textId="2A6DD234" w:rsidR="00220326" w:rsidRPr="00963178" w:rsidRDefault="00220326" w:rsidP="009E7840">
      <w:pPr>
        <w:pStyle w:val="Akapitzlist"/>
        <w:numPr>
          <w:ilvl w:val="2"/>
          <w:numId w:val="14"/>
        </w:numPr>
        <w:jc w:val="both"/>
        <w:rPr>
          <w:rFonts w:asciiTheme="minorHAnsi" w:hAnsiTheme="minorHAnsi" w:cstheme="minorHAnsi"/>
          <w:iCs/>
          <w:sz w:val="22"/>
          <w:szCs w:val="22"/>
        </w:rPr>
      </w:pPr>
      <w:r w:rsidRPr="00963178">
        <w:rPr>
          <w:rFonts w:asciiTheme="minorHAnsi" w:hAnsiTheme="minorHAnsi" w:cstheme="minorHAnsi"/>
          <w:iCs/>
          <w:sz w:val="22"/>
          <w:szCs w:val="22"/>
        </w:rPr>
        <w:t>koszty uprzątnięcia pozostałości po szkodzie w ubezpieczonym mieniu łącznie z kosztami usunięcia zanieczyszczeń z powietrza, wody i gruntu (w tym koszty wymiany</w:t>
      </w:r>
      <w:r w:rsidR="00FE4DBD" w:rsidRPr="00963178">
        <w:rPr>
          <w:rFonts w:asciiTheme="minorHAnsi" w:hAnsiTheme="minorHAnsi" w:cstheme="minorHAnsi"/>
          <w:iCs/>
          <w:sz w:val="22"/>
          <w:szCs w:val="22"/>
        </w:rPr>
        <w:t xml:space="preserve"> </w:t>
      </w:r>
      <w:r w:rsidRPr="00963178">
        <w:rPr>
          <w:rFonts w:asciiTheme="minorHAnsi" w:hAnsiTheme="minorHAnsi" w:cstheme="minorHAnsi"/>
          <w:iCs/>
          <w:sz w:val="22"/>
          <w:szCs w:val="22"/>
        </w:rPr>
        <w:t>i rekultywacji), kosztami rozbiórki i demontażu (w tym koszty usunięcia fundamentów, poza tymi, które muszą być usunięte w celu odbudowy lub naprawy dotkniętych szkodą ubezpieczonych obiektów),</w:t>
      </w:r>
    </w:p>
    <w:p w14:paraId="66450FB8" w14:textId="4A699729" w:rsidR="00220326" w:rsidRPr="00963178" w:rsidRDefault="00220326" w:rsidP="009E7840">
      <w:pPr>
        <w:pStyle w:val="Akapitzlist"/>
        <w:numPr>
          <w:ilvl w:val="2"/>
          <w:numId w:val="14"/>
        </w:numPr>
        <w:jc w:val="both"/>
        <w:rPr>
          <w:rFonts w:asciiTheme="minorHAnsi" w:hAnsiTheme="minorHAnsi" w:cstheme="minorHAnsi"/>
          <w:iCs/>
          <w:sz w:val="22"/>
          <w:szCs w:val="22"/>
        </w:rPr>
      </w:pPr>
      <w:r w:rsidRPr="00963178">
        <w:rPr>
          <w:rFonts w:asciiTheme="minorHAnsi" w:hAnsiTheme="minorHAnsi" w:cstheme="minorHAnsi"/>
          <w:iCs/>
          <w:sz w:val="22"/>
          <w:szCs w:val="22"/>
        </w:rPr>
        <w:t>koszty środków użytych w celu ratowania przedmiotu ubezpieczenia, zapobieżenia szkodzie lub zmniejszenia jej rozmiarów, chociażby środki te okazały się bezskuteczne, bez względu na to, czy szkoda w ubezpieczonym mieniu zaistniała,</w:t>
      </w:r>
    </w:p>
    <w:p w14:paraId="0278E681" w14:textId="004CE8F4" w:rsidR="00220326" w:rsidRPr="00963178" w:rsidRDefault="00220326" w:rsidP="009E7840">
      <w:pPr>
        <w:pStyle w:val="Akapitzlist"/>
        <w:numPr>
          <w:ilvl w:val="2"/>
          <w:numId w:val="14"/>
        </w:numPr>
        <w:jc w:val="both"/>
        <w:rPr>
          <w:rFonts w:asciiTheme="minorHAnsi" w:hAnsiTheme="minorHAnsi" w:cstheme="minorHAnsi"/>
          <w:iCs/>
          <w:sz w:val="22"/>
          <w:szCs w:val="22"/>
        </w:rPr>
      </w:pPr>
      <w:r w:rsidRPr="00963178">
        <w:rPr>
          <w:rFonts w:asciiTheme="minorHAnsi" w:hAnsiTheme="minorHAnsi" w:cstheme="minorHAnsi"/>
          <w:iCs/>
          <w:sz w:val="22"/>
          <w:szCs w:val="22"/>
        </w:rPr>
        <w:t>koszty związane ze złomowaniem, usunięciem rumowiska, usunięciem, rozmontowaniem, rozłożeniem, rozebraniem, składowaniem lub utylizacją ubezpieczonego mienia, oszalowaniem lub umocnieniem ubezpieczonego mienia, demontażem i montażem,</w:t>
      </w:r>
    </w:p>
    <w:p w14:paraId="732FA279" w14:textId="5531987F" w:rsidR="00220326" w:rsidRPr="00963178" w:rsidRDefault="00220326" w:rsidP="009E7840">
      <w:pPr>
        <w:pStyle w:val="Akapitzlist"/>
        <w:numPr>
          <w:ilvl w:val="2"/>
          <w:numId w:val="14"/>
        </w:numPr>
        <w:jc w:val="both"/>
        <w:rPr>
          <w:rFonts w:asciiTheme="minorHAnsi" w:hAnsiTheme="minorHAnsi" w:cstheme="minorHAnsi"/>
          <w:iCs/>
          <w:sz w:val="22"/>
          <w:szCs w:val="22"/>
        </w:rPr>
      </w:pPr>
      <w:r w:rsidRPr="00963178">
        <w:rPr>
          <w:rFonts w:asciiTheme="minorHAnsi" w:hAnsiTheme="minorHAnsi" w:cstheme="minorHAnsi"/>
          <w:iCs/>
          <w:sz w:val="22"/>
          <w:szCs w:val="22"/>
        </w:rPr>
        <w:t>koszty transportu, cła i innych tego typu opłat,</w:t>
      </w:r>
    </w:p>
    <w:p w14:paraId="05790455" w14:textId="7DE83915" w:rsidR="00C11DF9" w:rsidRDefault="00C11DF9" w:rsidP="009E7840">
      <w:pPr>
        <w:pStyle w:val="Akapitzlist"/>
        <w:numPr>
          <w:ilvl w:val="2"/>
          <w:numId w:val="14"/>
        </w:numPr>
        <w:jc w:val="both"/>
        <w:rPr>
          <w:rFonts w:asciiTheme="minorHAnsi" w:hAnsiTheme="minorHAnsi" w:cstheme="minorHAnsi"/>
          <w:iCs/>
          <w:sz w:val="22"/>
          <w:szCs w:val="22"/>
        </w:rPr>
      </w:pPr>
      <w:r w:rsidRPr="00963178">
        <w:rPr>
          <w:rFonts w:asciiTheme="minorHAnsi" w:hAnsiTheme="minorHAnsi" w:cstheme="minorHAnsi"/>
          <w:iCs/>
          <w:sz w:val="22"/>
          <w:szCs w:val="22"/>
        </w:rPr>
        <w:t>koszty tymczasowego wykorzystania sprzętu zastępczego lub systemów zewnętrznych,</w:t>
      </w:r>
    </w:p>
    <w:p w14:paraId="0EA7EB8D" w14:textId="3C7DE597" w:rsidR="00C11DF9" w:rsidRPr="00B92573" w:rsidRDefault="00C11DF9" w:rsidP="00B92573">
      <w:pPr>
        <w:pStyle w:val="Akapitzlist"/>
        <w:numPr>
          <w:ilvl w:val="2"/>
          <w:numId w:val="14"/>
        </w:numPr>
        <w:jc w:val="both"/>
        <w:rPr>
          <w:rFonts w:asciiTheme="minorHAnsi" w:hAnsiTheme="minorHAnsi" w:cstheme="minorHAnsi"/>
          <w:iCs/>
          <w:sz w:val="22"/>
          <w:szCs w:val="22"/>
        </w:rPr>
      </w:pPr>
      <w:r w:rsidRPr="00B92573">
        <w:rPr>
          <w:rFonts w:asciiTheme="minorHAnsi" w:hAnsiTheme="minorHAnsi" w:cstheme="minorHAnsi"/>
          <w:iCs/>
          <w:sz w:val="22"/>
          <w:szCs w:val="22"/>
        </w:rPr>
        <w:t>tymczasowego wynajęcia i użytkowania urządzeń i/lub pomieszczeń zastępczych,</w:t>
      </w:r>
    </w:p>
    <w:p w14:paraId="5B043C50" w14:textId="4075AB43" w:rsidR="00220326" w:rsidRPr="00963178" w:rsidRDefault="00220326" w:rsidP="009E7840">
      <w:pPr>
        <w:pStyle w:val="Akapitzlist"/>
        <w:numPr>
          <w:ilvl w:val="2"/>
          <w:numId w:val="14"/>
        </w:numPr>
        <w:jc w:val="both"/>
        <w:rPr>
          <w:rFonts w:asciiTheme="minorHAnsi" w:hAnsiTheme="minorHAnsi" w:cstheme="minorHAnsi"/>
          <w:iCs/>
          <w:sz w:val="22"/>
          <w:szCs w:val="22"/>
        </w:rPr>
      </w:pPr>
      <w:r w:rsidRPr="00963178">
        <w:rPr>
          <w:rFonts w:asciiTheme="minorHAnsi" w:hAnsiTheme="minorHAnsi" w:cstheme="minorHAnsi"/>
          <w:iCs/>
          <w:sz w:val="22"/>
          <w:szCs w:val="22"/>
        </w:rPr>
        <w:t>zwiększone koszty odtworzenia maszyn, wykonanych na specjalne zamówienie, powstałe w wyniku trudności z ich ponownym zakupem, odbudową, naprawą lub montażem a także koszty poniesione w związku z uzyskaniem wymaganych prawem zezwoleń, zaświadczeń itp., które są niezbędne zgodnie z obowiązującymi przepisami prawa do przywrócenia danego składnika mienia do pracy (np. legalizacja wag i innych urządzeń) oraz wszelkie tego typu inne wydatki,</w:t>
      </w:r>
    </w:p>
    <w:p w14:paraId="017ADCD9" w14:textId="680C5329" w:rsidR="00220326" w:rsidRPr="00963178" w:rsidRDefault="00220326" w:rsidP="00BD1AE8">
      <w:pPr>
        <w:pStyle w:val="Akapitzlist"/>
        <w:numPr>
          <w:ilvl w:val="2"/>
          <w:numId w:val="14"/>
        </w:numPr>
        <w:ind w:left="709"/>
        <w:jc w:val="both"/>
        <w:rPr>
          <w:rFonts w:asciiTheme="minorHAnsi" w:hAnsiTheme="minorHAnsi" w:cstheme="minorHAnsi"/>
          <w:iCs/>
          <w:sz w:val="22"/>
          <w:szCs w:val="22"/>
        </w:rPr>
      </w:pPr>
      <w:r w:rsidRPr="00963178">
        <w:rPr>
          <w:rFonts w:asciiTheme="minorHAnsi" w:hAnsiTheme="minorHAnsi" w:cstheme="minorHAnsi"/>
          <w:iCs/>
          <w:sz w:val="22"/>
          <w:szCs w:val="22"/>
        </w:rPr>
        <w:t>koszty wynagrodzenia należnego ekspertom zewnętrznym</w:t>
      </w:r>
      <w:r w:rsidR="00BD1AE8" w:rsidRPr="00963178">
        <w:rPr>
          <w:rFonts w:asciiTheme="minorHAnsi" w:hAnsiTheme="minorHAnsi" w:cstheme="minorHAnsi"/>
          <w:iCs/>
          <w:sz w:val="22"/>
          <w:szCs w:val="22"/>
        </w:rPr>
        <w:t xml:space="preserve"> </w:t>
      </w:r>
      <w:r w:rsidR="00BD1AE8" w:rsidRPr="00963178">
        <w:rPr>
          <w:rFonts w:asciiTheme="minorHAnsi" w:hAnsiTheme="minorHAnsi" w:cstheme="minorHAnsi"/>
          <w:sz w:val="22"/>
          <w:szCs w:val="22"/>
        </w:rPr>
        <w:t>(w szczególności specjalistom, architektom, inspektorom, konsultantom, inżynierom, konserwatorom zabytków, projektantom)</w:t>
      </w:r>
      <w:r w:rsidRPr="00963178">
        <w:rPr>
          <w:rFonts w:asciiTheme="minorHAnsi" w:hAnsiTheme="minorHAnsi" w:cstheme="minorHAnsi"/>
          <w:iCs/>
          <w:sz w:val="22"/>
          <w:szCs w:val="22"/>
        </w:rPr>
        <w:t>, które Ubezpieczający zobowiązany jest zapłacić, a których zatrudnienie jest konieczne w celu odtworzenia mienia dotkniętego szkodą, za którą Ubezpieczyciel zobowiązał się wypłacić odszkodowanie na mocy powyższych warunków; z</w:t>
      </w:r>
      <w:r w:rsidR="00BD1AE8" w:rsidRPr="00963178">
        <w:rPr>
          <w:rFonts w:asciiTheme="minorHAnsi" w:hAnsiTheme="minorHAnsi" w:cstheme="minorHAnsi"/>
          <w:iCs/>
          <w:sz w:val="22"/>
          <w:szCs w:val="22"/>
        </w:rPr>
        <w:t> </w:t>
      </w:r>
      <w:r w:rsidRPr="00963178">
        <w:rPr>
          <w:rFonts w:asciiTheme="minorHAnsi" w:hAnsiTheme="minorHAnsi" w:cstheme="minorHAnsi"/>
          <w:iCs/>
          <w:sz w:val="22"/>
          <w:szCs w:val="22"/>
        </w:rPr>
        <w:t>zakresu ubezpieczenia na warunkach niniejszej klauzuli wyłączone są koszty poniesione na wyliczenie i przygotowanie roszczenia przez Ubezpieczającego; z tytułu ubezpieczenia powyższych kosztów Ubezpieczyciel ponosi odpowiedzialność do wysokości średnich stawek rynkowych,</w:t>
      </w:r>
    </w:p>
    <w:p w14:paraId="61771D6A" w14:textId="14AF6FDC" w:rsidR="00220326" w:rsidRDefault="00220326" w:rsidP="009E7840">
      <w:pPr>
        <w:pStyle w:val="Akapitzlist"/>
        <w:numPr>
          <w:ilvl w:val="2"/>
          <w:numId w:val="14"/>
        </w:numPr>
        <w:jc w:val="both"/>
        <w:rPr>
          <w:rFonts w:asciiTheme="minorHAnsi" w:hAnsiTheme="minorHAnsi" w:cstheme="minorHAnsi"/>
          <w:iCs/>
          <w:sz w:val="22"/>
          <w:szCs w:val="22"/>
        </w:rPr>
      </w:pPr>
      <w:r w:rsidRPr="00963178">
        <w:rPr>
          <w:rFonts w:asciiTheme="minorHAnsi" w:hAnsiTheme="minorHAnsi" w:cstheme="minorHAnsi"/>
          <w:iCs/>
          <w:sz w:val="22"/>
          <w:szCs w:val="22"/>
        </w:rPr>
        <w:t xml:space="preserve">koszty napraw </w:t>
      </w:r>
      <w:r w:rsidR="00F448A3" w:rsidRPr="00963178">
        <w:rPr>
          <w:rFonts w:asciiTheme="minorHAnsi" w:hAnsiTheme="minorHAnsi" w:cstheme="minorHAnsi"/>
          <w:iCs/>
          <w:sz w:val="22"/>
          <w:szCs w:val="22"/>
        </w:rPr>
        <w:t>ekspresowych – wszelkie</w:t>
      </w:r>
      <w:r w:rsidRPr="00963178">
        <w:rPr>
          <w:rFonts w:asciiTheme="minorHAnsi" w:hAnsiTheme="minorHAnsi" w:cstheme="minorHAnsi"/>
          <w:iCs/>
          <w:sz w:val="22"/>
          <w:szCs w:val="22"/>
        </w:rPr>
        <w:t xml:space="preserve"> uzasadnione i udokumentowane koszty pracy w godzinach nadliczbowych, nocnych i w dniach wolnych od pracy oraz koszty frachtu ekspresowego (z włączeniem frachtu lotniczego), koszty przejazdu techników i ekspertów.</w:t>
      </w:r>
    </w:p>
    <w:p w14:paraId="31B04845" w14:textId="28C86527" w:rsidR="00220326" w:rsidRPr="00F448A3" w:rsidRDefault="00220326" w:rsidP="00B92573">
      <w:pPr>
        <w:suppressAutoHyphens w:val="0"/>
        <w:ind w:left="709"/>
        <w:jc w:val="both"/>
        <w:rPr>
          <w:rFonts w:asciiTheme="minorHAnsi" w:hAnsiTheme="minorHAnsi" w:cstheme="minorHAnsi"/>
          <w:b/>
          <w:bCs/>
          <w:snapToGrid w:val="0"/>
          <w:sz w:val="22"/>
          <w:szCs w:val="22"/>
          <w:highlight w:val="yellow"/>
        </w:rPr>
      </w:pPr>
      <w:r w:rsidRPr="00F448A3">
        <w:rPr>
          <w:rFonts w:asciiTheme="minorHAnsi" w:hAnsiTheme="minorHAnsi" w:cstheme="minorHAnsi"/>
          <w:b/>
          <w:bCs/>
          <w:iCs/>
          <w:sz w:val="22"/>
          <w:szCs w:val="22"/>
        </w:rPr>
        <w:t>Limit odpowiedzialności Ubezpieczyciela</w:t>
      </w:r>
      <w:r w:rsidR="00B92573" w:rsidRPr="00F448A3">
        <w:rPr>
          <w:rFonts w:asciiTheme="minorHAnsi" w:hAnsiTheme="minorHAnsi" w:cstheme="minorHAnsi"/>
          <w:b/>
          <w:bCs/>
          <w:iCs/>
          <w:sz w:val="22"/>
          <w:szCs w:val="22"/>
        </w:rPr>
        <w:t xml:space="preserve"> dla klauzuli 4.</w:t>
      </w:r>
      <w:r w:rsidR="00F448A3" w:rsidRPr="00F448A3">
        <w:rPr>
          <w:rFonts w:asciiTheme="minorHAnsi" w:hAnsiTheme="minorHAnsi" w:cstheme="minorHAnsi"/>
          <w:b/>
          <w:bCs/>
          <w:iCs/>
          <w:sz w:val="22"/>
          <w:szCs w:val="22"/>
        </w:rPr>
        <w:t>9</w:t>
      </w:r>
      <w:r w:rsidR="00B92573" w:rsidRPr="00F448A3">
        <w:rPr>
          <w:rFonts w:asciiTheme="minorHAnsi" w:hAnsiTheme="minorHAnsi" w:cstheme="minorHAnsi"/>
          <w:b/>
          <w:bCs/>
          <w:iCs/>
          <w:sz w:val="22"/>
          <w:szCs w:val="22"/>
        </w:rPr>
        <w:t>.</w:t>
      </w:r>
      <w:r w:rsidRPr="00F448A3">
        <w:rPr>
          <w:rFonts w:asciiTheme="minorHAnsi" w:hAnsiTheme="minorHAnsi" w:cstheme="minorHAnsi"/>
          <w:b/>
          <w:bCs/>
          <w:iCs/>
          <w:sz w:val="22"/>
          <w:szCs w:val="22"/>
        </w:rPr>
        <w:t xml:space="preserve"> (dodatkowa suma ubezpieczenia w stosunku do sumy wynikającej z umowy ubezp</w:t>
      </w:r>
      <w:r w:rsidR="004F0F13" w:rsidRPr="00F448A3">
        <w:rPr>
          <w:rFonts w:asciiTheme="minorHAnsi" w:hAnsiTheme="minorHAnsi" w:cstheme="minorHAnsi"/>
          <w:b/>
          <w:bCs/>
          <w:iCs/>
          <w:sz w:val="22"/>
          <w:szCs w:val="22"/>
        </w:rPr>
        <w:t xml:space="preserve">ieczenia) w wysokości </w:t>
      </w:r>
      <w:r w:rsidR="00B42307" w:rsidRPr="00F448A3">
        <w:rPr>
          <w:rFonts w:asciiTheme="minorHAnsi" w:hAnsiTheme="minorHAnsi" w:cstheme="minorHAnsi"/>
          <w:b/>
          <w:bCs/>
          <w:iCs/>
          <w:sz w:val="22"/>
          <w:szCs w:val="22"/>
        </w:rPr>
        <w:t>1</w:t>
      </w:r>
      <w:r w:rsidR="00B92573" w:rsidRPr="00F448A3">
        <w:rPr>
          <w:rFonts w:asciiTheme="minorHAnsi" w:hAnsiTheme="minorHAnsi" w:cstheme="minorHAnsi"/>
          <w:b/>
          <w:bCs/>
          <w:iCs/>
          <w:sz w:val="22"/>
          <w:szCs w:val="22"/>
        </w:rPr>
        <w:t>.0</w:t>
      </w:r>
      <w:r w:rsidR="004F0F13" w:rsidRPr="00F448A3">
        <w:rPr>
          <w:rFonts w:asciiTheme="minorHAnsi" w:hAnsiTheme="minorHAnsi" w:cstheme="minorHAnsi"/>
          <w:b/>
          <w:bCs/>
          <w:iCs/>
          <w:sz w:val="22"/>
          <w:szCs w:val="22"/>
        </w:rPr>
        <w:t>00</w:t>
      </w:r>
      <w:r w:rsidR="00B56CDF" w:rsidRPr="00F448A3">
        <w:rPr>
          <w:rFonts w:asciiTheme="minorHAnsi" w:hAnsiTheme="minorHAnsi" w:cstheme="minorHAnsi"/>
          <w:b/>
          <w:bCs/>
          <w:iCs/>
          <w:sz w:val="22"/>
          <w:szCs w:val="22"/>
        </w:rPr>
        <w:t>.</w:t>
      </w:r>
      <w:r w:rsidR="004F0F13" w:rsidRPr="00F448A3">
        <w:rPr>
          <w:rFonts w:asciiTheme="minorHAnsi" w:hAnsiTheme="minorHAnsi" w:cstheme="minorHAnsi"/>
          <w:b/>
          <w:bCs/>
          <w:iCs/>
          <w:sz w:val="22"/>
          <w:szCs w:val="22"/>
        </w:rPr>
        <w:t>000</w:t>
      </w:r>
      <w:r w:rsidRPr="00F448A3">
        <w:rPr>
          <w:rFonts w:asciiTheme="minorHAnsi" w:hAnsiTheme="minorHAnsi" w:cstheme="minorHAnsi"/>
          <w:b/>
          <w:bCs/>
          <w:iCs/>
          <w:sz w:val="22"/>
          <w:szCs w:val="22"/>
        </w:rPr>
        <w:t xml:space="preserve"> </w:t>
      </w:r>
      <w:r w:rsidR="00637B17" w:rsidRPr="00F448A3">
        <w:rPr>
          <w:rFonts w:asciiTheme="minorHAnsi" w:hAnsiTheme="minorHAnsi" w:cstheme="minorHAnsi"/>
          <w:b/>
          <w:bCs/>
          <w:iCs/>
          <w:sz w:val="22"/>
          <w:szCs w:val="22"/>
        </w:rPr>
        <w:t>PLN</w:t>
      </w:r>
      <w:r w:rsidRPr="00F448A3">
        <w:rPr>
          <w:rFonts w:asciiTheme="minorHAnsi" w:hAnsiTheme="minorHAnsi" w:cstheme="minorHAnsi"/>
          <w:b/>
          <w:bCs/>
          <w:iCs/>
          <w:sz w:val="22"/>
          <w:szCs w:val="22"/>
        </w:rPr>
        <w:t xml:space="preserve"> na jedno i wszystkie zdarzenia w okresie ubezpieczenia (w tym dla ubezpieczenia mienia od kradzieży z </w:t>
      </w:r>
      <w:r w:rsidR="004F0F13" w:rsidRPr="00F448A3">
        <w:rPr>
          <w:rFonts w:asciiTheme="minorHAnsi" w:hAnsiTheme="minorHAnsi" w:cstheme="minorHAnsi"/>
          <w:b/>
          <w:bCs/>
          <w:iCs/>
          <w:sz w:val="22"/>
          <w:szCs w:val="22"/>
        </w:rPr>
        <w:t xml:space="preserve">włamaniem i rabunku </w:t>
      </w:r>
      <w:r w:rsidR="00B92573" w:rsidRPr="00F448A3">
        <w:rPr>
          <w:rFonts w:asciiTheme="minorHAnsi" w:hAnsiTheme="minorHAnsi" w:cstheme="minorHAnsi"/>
          <w:b/>
          <w:bCs/>
          <w:iCs/>
          <w:sz w:val="22"/>
          <w:szCs w:val="22"/>
        </w:rPr>
        <w:t>2</w:t>
      </w:r>
      <w:r w:rsidR="004F0F13" w:rsidRPr="00F448A3">
        <w:rPr>
          <w:rFonts w:asciiTheme="minorHAnsi" w:hAnsiTheme="minorHAnsi" w:cstheme="minorHAnsi"/>
          <w:b/>
          <w:bCs/>
          <w:iCs/>
          <w:sz w:val="22"/>
          <w:szCs w:val="22"/>
        </w:rPr>
        <w:t>00</w:t>
      </w:r>
      <w:r w:rsidR="00B56CDF" w:rsidRPr="00F448A3">
        <w:rPr>
          <w:rFonts w:asciiTheme="minorHAnsi" w:hAnsiTheme="minorHAnsi" w:cstheme="minorHAnsi"/>
          <w:b/>
          <w:bCs/>
          <w:iCs/>
          <w:sz w:val="22"/>
          <w:szCs w:val="22"/>
        </w:rPr>
        <w:t>.</w:t>
      </w:r>
      <w:r w:rsidR="004F0F13" w:rsidRPr="00F448A3">
        <w:rPr>
          <w:rFonts w:asciiTheme="minorHAnsi" w:hAnsiTheme="minorHAnsi" w:cstheme="minorHAnsi"/>
          <w:b/>
          <w:bCs/>
          <w:iCs/>
          <w:sz w:val="22"/>
          <w:szCs w:val="22"/>
        </w:rPr>
        <w:t>000 zł</w:t>
      </w:r>
      <w:r w:rsidR="00EF36D4" w:rsidRPr="00F448A3">
        <w:rPr>
          <w:rFonts w:asciiTheme="minorHAnsi" w:hAnsiTheme="minorHAnsi" w:cstheme="minorHAnsi"/>
          <w:b/>
          <w:bCs/>
          <w:iCs/>
          <w:sz w:val="22"/>
          <w:szCs w:val="22"/>
        </w:rPr>
        <w:t>)</w:t>
      </w:r>
      <w:r w:rsidRPr="00F448A3">
        <w:rPr>
          <w:rFonts w:asciiTheme="minorHAnsi" w:hAnsiTheme="minorHAnsi" w:cstheme="minorHAnsi"/>
          <w:b/>
          <w:bCs/>
          <w:iCs/>
          <w:sz w:val="22"/>
          <w:szCs w:val="22"/>
        </w:rPr>
        <w:t>.</w:t>
      </w:r>
      <w:r w:rsidR="00EF36D4" w:rsidRPr="00F448A3">
        <w:rPr>
          <w:rFonts w:asciiTheme="minorHAnsi" w:hAnsiTheme="minorHAnsi" w:cstheme="minorHAnsi"/>
          <w:b/>
          <w:bCs/>
          <w:iCs/>
          <w:sz w:val="22"/>
          <w:szCs w:val="22"/>
        </w:rPr>
        <w:t xml:space="preserve"> </w:t>
      </w:r>
    </w:p>
    <w:p w14:paraId="52D15F6C" w14:textId="165E67EF" w:rsidR="0003190E" w:rsidRPr="00963178" w:rsidRDefault="0003190E" w:rsidP="001D2B23">
      <w:pPr>
        <w:numPr>
          <w:ilvl w:val="1"/>
          <w:numId w:val="14"/>
        </w:numPr>
        <w:tabs>
          <w:tab w:val="left" w:pos="284"/>
        </w:tabs>
        <w:suppressAutoHyphens w:val="0"/>
        <w:ind w:left="284" w:hanging="284"/>
        <w:jc w:val="both"/>
        <w:rPr>
          <w:rFonts w:asciiTheme="minorHAnsi" w:hAnsiTheme="minorHAnsi" w:cstheme="minorHAnsi"/>
          <w:b/>
          <w:sz w:val="22"/>
          <w:szCs w:val="22"/>
        </w:rPr>
      </w:pPr>
      <w:r w:rsidRPr="00963178">
        <w:rPr>
          <w:rFonts w:asciiTheme="minorHAnsi" w:hAnsiTheme="minorHAnsi" w:cstheme="minorHAnsi"/>
          <w:b/>
          <w:sz w:val="22"/>
          <w:szCs w:val="22"/>
        </w:rPr>
        <w:t xml:space="preserve">Klauzula ubezpieczenia kosztów odtworzenia dokumentacji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963178">
        <w:rPr>
          <w:rFonts w:asciiTheme="minorHAnsi" w:hAnsiTheme="minorHAnsi" w:cstheme="minorHAnsi"/>
          <w:sz w:val="22"/>
          <w:szCs w:val="22"/>
        </w:rPr>
        <w:t xml:space="preserve"> </w:t>
      </w:r>
      <w:r w:rsidRPr="00963178">
        <w:rPr>
          <w:rFonts w:asciiTheme="minorHAnsi" w:hAnsiTheme="minorHAnsi" w:cstheme="minorHAnsi"/>
          <w:sz w:val="22"/>
          <w:szCs w:val="22"/>
        </w:rPr>
        <w:t xml:space="preserve">Ubezpieczyciel pokrywa ponad sumę ubezpieczenia uzasadnione i udokumentowane koszty odtworzenia dokumentacji produkcyjnej lub zakładowej (aktów, planów, dokumentów, danych w formie papierowej) uszkodzonej, zniszczonej lub utraconej; ochrona obejmuje wyłącznie koszty robocizny poniesione na takie odtworzenie dokumentacji z włączeniem przeprowadzenia niezbędnych badań i analiz oraz koszty odtworzenia nośników, na których dokumentacja była zawarta. </w:t>
      </w:r>
    </w:p>
    <w:p w14:paraId="4546A2B4" w14:textId="12C04EC9" w:rsidR="0003190E" w:rsidRPr="00B56CDF" w:rsidRDefault="001D2B23" w:rsidP="001D2B23">
      <w:pPr>
        <w:pStyle w:val="Tekstpodstawowy"/>
        <w:tabs>
          <w:tab w:val="left" w:pos="284"/>
        </w:tabs>
        <w:spacing w:after="0"/>
        <w:ind w:left="284" w:hanging="284"/>
        <w:jc w:val="both"/>
        <w:rPr>
          <w:rFonts w:asciiTheme="minorHAnsi" w:hAnsiTheme="minorHAnsi" w:cstheme="minorHAnsi"/>
          <w:sz w:val="22"/>
          <w:szCs w:val="22"/>
        </w:rPr>
      </w:pPr>
      <w:r w:rsidRPr="00B56CDF">
        <w:rPr>
          <w:rFonts w:asciiTheme="minorHAnsi" w:hAnsiTheme="minorHAnsi" w:cstheme="minorHAnsi"/>
          <w:sz w:val="22"/>
          <w:szCs w:val="22"/>
        </w:rPr>
        <w:tab/>
      </w:r>
      <w:r w:rsidR="0003190E" w:rsidRPr="00B56CDF">
        <w:rPr>
          <w:rFonts w:asciiTheme="minorHAnsi" w:hAnsiTheme="minorHAnsi" w:cstheme="minorHAnsi"/>
          <w:sz w:val="22"/>
          <w:szCs w:val="22"/>
        </w:rPr>
        <w:t xml:space="preserve">Powyższe koszty objęte są ochroną ubezpieczeniową do limitu odpowiedzialności w wysokości </w:t>
      </w:r>
      <w:r w:rsidR="001828B0">
        <w:rPr>
          <w:rFonts w:asciiTheme="minorHAnsi" w:hAnsiTheme="minorHAnsi" w:cstheme="minorHAnsi"/>
          <w:sz w:val="22"/>
          <w:szCs w:val="22"/>
        </w:rPr>
        <w:t>3</w:t>
      </w:r>
      <w:r w:rsidR="004F0F13" w:rsidRPr="00B56CDF">
        <w:rPr>
          <w:rFonts w:asciiTheme="minorHAnsi" w:hAnsiTheme="minorHAnsi" w:cstheme="minorHAnsi"/>
          <w:sz w:val="22"/>
          <w:szCs w:val="22"/>
        </w:rPr>
        <w:t>00</w:t>
      </w:r>
      <w:r w:rsidR="003E4441" w:rsidRPr="00B56CDF">
        <w:rPr>
          <w:rFonts w:asciiTheme="minorHAnsi" w:hAnsiTheme="minorHAnsi" w:cstheme="minorHAnsi"/>
          <w:sz w:val="22"/>
          <w:szCs w:val="22"/>
        </w:rPr>
        <w:t>.</w:t>
      </w:r>
      <w:r w:rsidR="0003190E" w:rsidRPr="00B56CDF">
        <w:rPr>
          <w:rFonts w:asciiTheme="minorHAnsi" w:hAnsiTheme="minorHAnsi" w:cstheme="minorHAnsi"/>
          <w:sz w:val="22"/>
          <w:szCs w:val="22"/>
        </w:rPr>
        <w:t xml:space="preserve">000 </w:t>
      </w:r>
      <w:r w:rsidR="004F0F13" w:rsidRPr="00B56CDF">
        <w:rPr>
          <w:rFonts w:asciiTheme="minorHAnsi" w:hAnsiTheme="minorHAnsi" w:cstheme="minorHAnsi"/>
          <w:sz w:val="22"/>
          <w:szCs w:val="22"/>
        </w:rPr>
        <w:t>zł</w:t>
      </w:r>
      <w:r w:rsidR="0003190E" w:rsidRPr="00B56CDF">
        <w:rPr>
          <w:rFonts w:asciiTheme="minorHAnsi" w:hAnsiTheme="minorHAnsi" w:cstheme="minorHAnsi"/>
          <w:sz w:val="22"/>
          <w:szCs w:val="22"/>
        </w:rPr>
        <w:t xml:space="preserve"> w okresie ubezpieczenia. </w:t>
      </w:r>
    </w:p>
    <w:p w14:paraId="41DC9F85" w14:textId="77777777" w:rsidR="0003190E" w:rsidRPr="00963178" w:rsidRDefault="001D2B23" w:rsidP="001D2B23">
      <w:pPr>
        <w:pStyle w:val="Tekstpodstawowy"/>
        <w:tabs>
          <w:tab w:val="left" w:pos="284"/>
        </w:tabs>
        <w:spacing w:after="0"/>
        <w:ind w:left="284" w:hanging="284"/>
        <w:jc w:val="both"/>
        <w:rPr>
          <w:rFonts w:asciiTheme="minorHAnsi" w:hAnsiTheme="minorHAnsi" w:cstheme="minorHAnsi"/>
          <w:sz w:val="22"/>
          <w:szCs w:val="22"/>
        </w:rPr>
      </w:pPr>
      <w:r w:rsidRPr="00963178">
        <w:rPr>
          <w:rFonts w:asciiTheme="minorHAnsi" w:hAnsiTheme="minorHAnsi" w:cstheme="minorHAnsi"/>
          <w:sz w:val="22"/>
          <w:szCs w:val="22"/>
        </w:rPr>
        <w:lastRenderedPageBreak/>
        <w:tab/>
      </w:r>
      <w:r w:rsidR="0003190E" w:rsidRPr="00963178">
        <w:rPr>
          <w:rFonts w:asciiTheme="minorHAnsi" w:hAnsiTheme="minorHAnsi" w:cstheme="minorHAnsi"/>
          <w:sz w:val="22"/>
          <w:szCs w:val="22"/>
        </w:rPr>
        <w:t xml:space="preserve">Ochrona ubezpieczeniowa udzielana na podstawie niniejszej klauzuli stanowi nadwyżkę w stosunku do ochrony gwarantowanej w granicach sumy ubezpieczenia w podstawowym zakresie ubezpieczenia mienia. </w:t>
      </w:r>
    </w:p>
    <w:p w14:paraId="47E079C6" w14:textId="071E9ABF" w:rsidR="00121E2E" w:rsidRPr="00B92573" w:rsidRDefault="00AF5933" w:rsidP="001D2B23">
      <w:pPr>
        <w:pStyle w:val="styl1"/>
        <w:numPr>
          <w:ilvl w:val="1"/>
          <w:numId w:val="14"/>
        </w:numPr>
        <w:spacing w:before="0" w:beforeAutospacing="0" w:after="0" w:afterAutospacing="0"/>
        <w:ind w:left="284" w:hanging="284"/>
        <w:jc w:val="both"/>
        <w:rPr>
          <w:rFonts w:asciiTheme="minorHAnsi" w:hAnsiTheme="minorHAnsi" w:cstheme="minorHAnsi"/>
          <w:b/>
          <w:bCs/>
          <w:sz w:val="22"/>
          <w:szCs w:val="22"/>
          <w:lang w:eastAsia="ar-SA"/>
        </w:rPr>
      </w:pPr>
      <w:r w:rsidRPr="00B92573">
        <w:rPr>
          <w:rFonts w:asciiTheme="minorHAnsi" w:hAnsiTheme="minorHAnsi" w:cstheme="minorHAnsi"/>
          <w:b/>
          <w:bCs/>
          <w:sz w:val="22"/>
          <w:szCs w:val="22"/>
          <w:lang w:eastAsia="ar-SA"/>
        </w:rPr>
        <w:t>Kla</w:t>
      </w:r>
      <w:r w:rsidR="003E4441" w:rsidRPr="00B92573">
        <w:rPr>
          <w:rFonts w:asciiTheme="minorHAnsi" w:hAnsiTheme="minorHAnsi" w:cstheme="minorHAnsi"/>
          <w:b/>
          <w:bCs/>
          <w:sz w:val="22"/>
          <w:szCs w:val="22"/>
          <w:lang w:eastAsia="ar-SA"/>
        </w:rPr>
        <w:t>uzula ubezpieczenia robót budow</w:t>
      </w:r>
      <w:r w:rsidRPr="00B92573">
        <w:rPr>
          <w:rFonts w:asciiTheme="minorHAnsi" w:hAnsiTheme="minorHAnsi" w:cstheme="minorHAnsi"/>
          <w:b/>
          <w:bCs/>
          <w:sz w:val="22"/>
          <w:szCs w:val="22"/>
          <w:lang w:eastAsia="ar-SA"/>
        </w:rPr>
        <w:t>l</w:t>
      </w:r>
      <w:r w:rsidR="003E4441" w:rsidRPr="00B92573">
        <w:rPr>
          <w:rFonts w:asciiTheme="minorHAnsi" w:hAnsiTheme="minorHAnsi" w:cstheme="minorHAnsi"/>
          <w:b/>
          <w:bCs/>
          <w:sz w:val="22"/>
          <w:szCs w:val="22"/>
          <w:lang w:eastAsia="ar-SA"/>
        </w:rPr>
        <w:t>a</w:t>
      </w:r>
      <w:r w:rsidRPr="00B92573">
        <w:rPr>
          <w:rFonts w:asciiTheme="minorHAnsi" w:hAnsiTheme="minorHAnsi" w:cstheme="minorHAnsi"/>
          <w:b/>
          <w:bCs/>
          <w:sz w:val="22"/>
          <w:szCs w:val="22"/>
          <w:lang w:eastAsia="ar-SA"/>
        </w:rPr>
        <w:t>nych, montażowych i instalacy</w:t>
      </w:r>
      <w:r w:rsidR="001D2B23" w:rsidRPr="00B92573">
        <w:rPr>
          <w:rFonts w:asciiTheme="minorHAnsi" w:hAnsiTheme="minorHAnsi" w:cstheme="minorHAnsi"/>
          <w:b/>
          <w:bCs/>
          <w:sz w:val="22"/>
          <w:szCs w:val="22"/>
          <w:lang w:eastAsia="ar-SA"/>
        </w:rPr>
        <w:t xml:space="preserve">jnych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92573">
        <w:rPr>
          <w:rFonts w:asciiTheme="minorHAnsi" w:hAnsiTheme="minorHAnsi" w:cstheme="minorHAnsi"/>
          <w:bCs/>
          <w:sz w:val="22"/>
          <w:szCs w:val="22"/>
          <w:lang w:eastAsia="ar-SA"/>
        </w:rPr>
        <w:t xml:space="preserve"> </w:t>
      </w:r>
      <w:r w:rsidR="001D2B23" w:rsidRPr="00B92573">
        <w:rPr>
          <w:rFonts w:asciiTheme="minorHAnsi" w:hAnsiTheme="minorHAnsi" w:cstheme="minorHAnsi"/>
          <w:bCs/>
          <w:sz w:val="22"/>
          <w:szCs w:val="22"/>
          <w:lang w:eastAsia="ar-SA"/>
        </w:rPr>
        <w:t>z</w:t>
      </w:r>
      <w:r w:rsidR="00121E2E" w:rsidRPr="00B92573">
        <w:rPr>
          <w:rFonts w:asciiTheme="minorHAnsi" w:hAnsiTheme="minorHAnsi" w:cstheme="minorHAnsi"/>
          <w:bCs/>
          <w:sz w:val="22"/>
          <w:szCs w:val="22"/>
          <w:lang w:eastAsia="ar-SA"/>
        </w:rPr>
        <w:t>akres ubezpieczenia obejmuje szkody</w:t>
      </w:r>
      <w:r w:rsidR="007A632F" w:rsidRPr="00B92573">
        <w:rPr>
          <w:rFonts w:asciiTheme="minorHAnsi" w:hAnsiTheme="minorHAnsi" w:cstheme="minorHAnsi"/>
          <w:bCs/>
          <w:sz w:val="22"/>
          <w:szCs w:val="22"/>
          <w:lang w:eastAsia="ar-SA"/>
        </w:rPr>
        <w:t xml:space="preserve"> w przedmiocie ubezpieczenia</w:t>
      </w:r>
      <w:r w:rsidR="00121E2E" w:rsidRPr="00B92573">
        <w:rPr>
          <w:rFonts w:asciiTheme="minorHAnsi" w:hAnsiTheme="minorHAnsi" w:cstheme="minorHAnsi"/>
          <w:bCs/>
          <w:sz w:val="22"/>
          <w:szCs w:val="22"/>
          <w:lang w:eastAsia="ar-SA"/>
        </w:rPr>
        <w:t xml:space="preserve"> powstałe w związku z prowadzeniem w miejscu ubezpieczenia:</w:t>
      </w:r>
    </w:p>
    <w:p w14:paraId="09AC6D36" w14:textId="77777777" w:rsidR="00121E2E" w:rsidRPr="00B92573" w:rsidRDefault="00121E2E" w:rsidP="00220326">
      <w:pPr>
        <w:pStyle w:val="styl1"/>
        <w:spacing w:before="0" w:beforeAutospacing="0" w:after="0" w:afterAutospacing="0"/>
        <w:ind w:firstLine="708"/>
        <w:jc w:val="both"/>
        <w:rPr>
          <w:rFonts w:asciiTheme="minorHAnsi" w:hAnsiTheme="minorHAnsi" w:cstheme="minorHAnsi"/>
          <w:bCs/>
          <w:sz w:val="22"/>
          <w:szCs w:val="22"/>
          <w:lang w:eastAsia="ar-SA"/>
        </w:rPr>
      </w:pPr>
      <w:r w:rsidRPr="00B92573">
        <w:rPr>
          <w:rFonts w:asciiTheme="minorHAnsi" w:hAnsiTheme="minorHAnsi" w:cstheme="minorHAnsi"/>
          <w:bCs/>
          <w:sz w:val="22"/>
          <w:szCs w:val="22"/>
          <w:lang w:eastAsia="ar-SA"/>
        </w:rPr>
        <w:t>-</w:t>
      </w:r>
      <w:r w:rsidR="00220326" w:rsidRPr="00B92573">
        <w:rPr>
          <w:rFonts w:asciiTheme="minorHAnsi" w:hAnsiTheme="minorHAnsi" w:cstheme="minorHAnsi"/>
          <w:bCs/>
          <w:sz w:val="22"/>
          <w:szCs w:val="22"/>
          <w:lang w:eastAsia="ar-SA"/>
        </w:rPr>
        <w:t xml:space="preserve"> </w:t>
      </w:r>
      <w:r w:rsidRPr="00B92573">
        <w:rPr>
          <w:rFonts w:asciiTheme="minorHAnsi" w:hAnsiTheme="minorHAnsi" w:cstheme="minorHAnsi"/>
          <w:bCs/>
          <w:sz w:val="22"/>
          <w:szCs w:val="22"/>
          <w:lang w:eastAsia="ar-SA"/>
        </w:rPr>
        <w:t>robót ziemnych,</w:t>
      </w:r>
    </w:p>
    <w:p w14:paraId="36E660A6" w14:textId="77777777" w:rsidR="0039760A" w:rsidRPr="00B92573" w:rsidRDefault="00121E2E" w:rsidP="00220326">
      <w:pPr>
        <w:pStyle w:val="styl1"/>
        <w:spacing w:before="0" w:beforeAutospacing="0" w:after="0" w:afterAutospacing="0"/>
        <w:ind w:left="708"/>
        <w:jc w:val="both"/>
        <w:rPr>
          <w:rFonts w:asciiTheme="minorHAnsi" w:hAnsiTheme="minorHAnsi" w:cstheme="minorHAnsi"/>
          <w:bCs/>
          <w:sz w:val="22"/>
          <w:szCs w:val="22"/>
          <w:lang w:eastAsia="ar-SA"/>
        </w:rPr>
      </w:pPr>
      <w:r w:rsidRPr="00B92573">
        <w:rPr>
          <w:rFonts w:asciiTheme="minorHAnsi" w:hAnsiTheme="minorHAnsi" w:cstheme="minorHAnsi"/>
          <w:bCs/>
          <w:sz w:val="22"/>
          <w:szCs w:val="22"/>
          <w:lang w:eastAsia="ar-SA"/>
        </w:rPr>
        <w:t>-</w:t>
      </w:r>
      <w:r w:rsidR="00220326" w:rsidRPr="00B92573">
        <w:rPr>
          <w:rFonts w:asciiTheme="minorHAnsi" w:hAnsiTheme="minorHAnsi" w:cstheme="minorHAnsi"/>
          <w:bCs/>
          <w:sz w:val="22"/>
          <w:szCs w:val="22"/>
          <w:lang w:eastAsia="ar-SA"/>
        </w:rPr>
        <w:t xml:space="preserve"> </w:t>
      </w:r>
      <w:r w:rsidRPr="00B92573">
        <w:rPr>
          <w:rFonts w:asciiTheme="minorHAnsi" w:hAnsiTheme="minorHAnsi" w:cstheme="minorHAnsi"/>
          <w:bCs/>
          <w:sz w:val="22"/>
          <w:szCs w:val="22"/>
          <w:lang w:eastAsia="ar-SA"/>
        </w:rPr>
        <w:t xml:space="preserve">prac remontowo - konserwacyjnych, montażowych, naprawczych, modernizacyjnych oraz robót budowlanych, </w:t>
      </w:r>
    </w:p>
    <w:p w14:paraId="3F168457" w14:textId="37C201AD" w:rsidR="0039760A" w:rsidRPr="00B92573" w:rsidRDefault="0039760A" w:rsidP="00220326">
      <w:pPr>
        <w:pStyle w:val="styl1"/>
        <w:spacing w:before="0" w:beforeAutospacing="0" w:after="0" w:afterAutospacing="0"/>
        <w:ind w:left="708"/>
        <w:jc w:val="both"/>
        <w:rPr>
          <w:rFonts w:asciiTheme="minorHAnsi" w:hAnsiTheme="minorHAnsi" w:cstheme="minorHAnsi"/>
          <w:bCs/>
          <w:sz w:val="22"/>
          <w:szCs w:val="22"/>
          <w:lang w:eastAsia="ar-SA"/>
        </w:rPr>
      </w:pPr>
      <w:r w:rsidRPr="00B92573">
        <w:rPr>
          <w:rFonts w:asciiTheme="minorHAnsi" w:hAnsiTheme="minorHAnsi" w:cstheme="minorHAnsi"/>
          <w:bCs/>
          <w:sz w:val="22"/>
          <w:szCs w:val="22"/>
          <w:lang w:eastAsia="ar-SA"/>
        </w:rPr>
        <w:t>- z wyłączeniem prac</w:t>
      </w:r>
      <w:r w:rsidR="00BD52CC" w:rsidRPr="00B92573">
        <w:rPr>
          <w:rFonts w:asciiTheme="minorHAnsi" w:hAnsiTheme="minorHAnsi" w:cstheme="minorHAnsi"/>
          <w:bCs/>
          <w:sz w:val="22"/>
          <w:szCs w:val="22"/>
          <w:lang w:eastAsia="ar-SA"/>
        </w:rPr>
        <w:t>,</w:t>
      </w:r>
      <w:r w:rsidRPr="00B92573">
        <w:rPr>
          <w:rFonts w:asciiTheme="minorHAnsi" w:hAnsiTheme="minorHAnsi" w:cstheme="minorHAnsi"/>
          <w:bCs/>
          <w:sz w:val="22"/>
          <w:szCs w:val="22"/>
          <w:lang w:eastAsia="ar-SA"/>
        </w:rPr>
        <w:t xml:space="preserve"> które wymagają pozwolenia na budowę</w:t>
      </w:r>
    </w:p>
    <w:p w14:paraId="5DDFD4BF" w14:textId="77777777" w:rsidR="00121E2E" w:rsidRPr="00B92573" w:rsidRDefault="001D2B23" w:rsidP="001D2B23">
      <w:pPr>
        <w:pStyle w:val="styl1"/>
        <w:spacing w:before="0" w:beforeAutospacing="0" w:after="0" w:afterAutospacing="0"/>
        <w:ind w:left="284" w:hanging="284"/>
        <w:jc w:val="both"/>
        <w:rPr>
          <w:rFonts w:asciiTheme="minorHAnsi" w:hAnsiTheme="minorHAnsi" w:cstheme="minorHAnsi"/>
          <w:bCs/>
          <w:sz w:val="22"/>
          <w:szCs w:val="22"/>
          <w:lang w:eastAsia="ar-SA"/>
        </w:rPr>
      </w:pPr>
      <w:r w:rsidRPr="00B92573">
        <w:rPr>
          <w:rFonts w:asciiTheme="minorHAnsi" w:hAnsiTheme="minorHAnsi" w:cstheme="minorHAnsi"/>
          <w:bCs/>
          <w:sz w:val="22"/>
          <w:szCs w:val="22"/>
          <w:lang w:eastAsia="ar-SA"/>
        </w:rPr>
        <w:tab/>
      </w:r>
      <w:r w:rsidR="0039760A" w:rsidRPr="00B92573">
        <w:rPr>
          <w:rFonts w:asciiTheme="minorHAnsi" w:hAnsiTheme="minorHAnsi" w:cstheme="minorHAnsi"/>
          <w:bCs/>
          <w:sz w:val="22"/>
          <w:szCs w:val="22"/>
          <w:lang w:eastAsia="ar-SA"/>
        </w:rPr>
        <w:t xml:space="preserve">Prace te </w:t>
      </w:r>
      <w:r w:rsidR="00121E2E" w:rsidRPr="00B92573">
        <w:rPr>
          <w:rFonts w:asciiTheme="minorHAnsi" w:hAnsiTheme="minorHAnsi" w:cstheme="minorHAnsi"/>
          <w:bCs/>
          <w:sz w:val="22"/>
          <w:szCs w:val="22"/>
          <w:lang w:eastAsia="ar-SA"/>
        </w:rPr>
        <w:t>prowadzone są przez lub na zlecenie Ubezpieczającego/ Ubezpieczonego</w:t>
      </w:r>
      <w:r w:rsidR="0039760A" w:rsidRPr="00B92573">
        <w:rPr>
          <w:rFonts w:asciiTheme="minorHAnsi" w:hAnsiTheme="minorHAnsi" w:cstheme="minorHAnsi"/>
          <w:bCs/>
          <w:sz w:val="22"/>
          <w:szCs w:val="22"/>
          <w:lang w:eastAsia="ar-SA"/>
        </w:rPr>
        <w:t xml:space="preserve">. </w:t>
      </w:r>
      <w:r w:rsidR="00121E2E" w:rsidRPr="00B92573">
        <w:rPr>
          <w:rFonts w:asciiTheme="minorHAnsi" w:hAnsiTheme="minorHAnsi" w:cstheme="minorHAnsi"/>
          <w:bCs/>
          <w:sz w:val="22"/>
          <w:szCs w:val="22"/>
          <w:lang w:eastAsia="ar-SA"/>
        </w:rPr>
        <w:t>Ochrona dla mienia stanowiącego przedmiot ubezpieczenia do pełnej sumy ubezpieczenia ora</w:t>
      </w:r>
      <w:r w:rsidR="007C336D" w:rsidRPr="00B92573">
        <w:rPr>
          <w:rFonts w:asciiTheme="minorHAnsi" w:hAnsiTheme="minorHAnsi" w:cstheme="minorHAnsi"/>
          <w:bCs/>
          <w:sz w:val="22"/>
          <w:szCs w:val="22"/>
          <w:lang w:eastAsia="ar-SA"/>
        </w:rPr>
        <w:t xml:space="preserve">z mienia będącego </w:t>
      </w:r>
      <w:r w:rsidR="007C336D" w:rsidRPr="001E0425">
        <w:rPr>
          <w:rFonts w:asciiTheme="minorHAnsi" w:hAnsiTheme="minorHAnsi" w:cstheme="minorHAnsi"/>
          <w:bCs/>
          <w:sz w:val="22"/>
          <w:szCs w:val="22"/>
          <w:lang w:eastAsia="ar-SA"/>
        </w:rPr>
        <w:t>przedmiotem w/</w:t>
      </w:r>
      <w:r w:rsidR="00121E2E" w:rsidRPr="001E0425">
        <w:rPr>
          <w:rFonts w:asciiTheme="minorHAnsi" w:hAnsiTheme="minorHAnsi" w:cstheme="minorHAnsi"/>
          <w:bCs/>
          <w:sz w:val="22"/>
          <w:szCs w:val="22"/>
          <w:lang w:eastAsia="ar-SA"/>
        </w:rPr>
        <w:t xml:space="preserve">w prac do </w:t>
      </w:r>
      <w:r w:rsidR="003E4441" w:rsidRPr="001E0425">
        <w:rPr>
          <w:rFonts w:asciiTheme="minorHAnsi" w:hAnsiTheme="minorHAnsi" w:cstheme="minorHAnsi"/>
          <w:bCs/>
          <w:sz w:val="22"/>
          <w:szCs w:val="22"/>
          <w:lang w:eastAsia="ar-SA"/>
        </w:rPr>
        <w:t>1.</w:t>
      </w:r>
      <w:r w:rsidR="004F0F13" w:rsidRPr="001E0425">
        <w:rPr>
          <w:rFonts w:asciiTheme="minorHAnsi" w:hAnsiTheme="minorHAnsi" w:cstheme="minorHAnsi"/>
          <w:bCs/>
          <w:sz w:val="22"/>
          <w:szCs w:val="22"/>
          <w:lang w:eastAsia="ar-SA"/>
        </w:rPr>
        <w:t>000</w:t>
      </w:r>
      <w:r w:rsidR="003E4441" w:rsidRPr="001E0425">
        <w:rPr>
          <w:rFonts w:asciiTheme="minorHAnsi" w:hAnsiTheme="minorHAnsi" w:cstheme="minorHAnsi"/>
          <w:bCs/>
          <w:sz w:val="22"/>
          <w:szCs w:val="22"/>
          <w:lang w:eastAsia="ar-SA"/>
        </w:rPr>
        <w:t>.</w:t>
      </w:r>
      <w:r w:rsidR="00B5662B" w:rsidRPr="001E0425">
        <w:rPr>
          <w:rFonts w:asciiTheme="minorHAnsi" w:hAnsiTheme="minorHAnsi" w:cstheme="minorHAnsi"/>
          <w:bCs/>
          <w:sz w:val="22"/>
          <w:szCs w:val="22"/>
          <w:lang w:eastAsia="ar-SA"/>
        </w:rPr>
        <w:t xml:space="preserve">000 </w:t>
      </w:r>
      <w:r w:rsidR="004F0F13" w:rsidRPr="001E0425">
        <w:rPr>
          <w:rFonts w:asciiTheme="minorHAnsi" w:hAnsiTheme="minorHAnsi" w:cstheme="minorHAnsi"/>
          <w:bCs/>
          <w:sz w:val="22"/>
          <w:szCs w:val="22"/>
          <w:lang w:eastAsia="ar-SA"/>
        </w:rPr>
        <w:t>zł</w:t>
      </w:r>
      <w:r w:rsidR="00121E2E" w:rsidRPr="001E0425">
        <w:rPr>
          <w:rFonts w:asciiTheme="minorHAnsi" w:hAnsiTheme="minorHAnsi" w:cstheme="minorHAnsi"/>
          <w:bCs/>
          <w:sz w:val="22"/>
          <w:szCs w:val="22"/>
          <w:lang w:eastAsia="ar-SA"/>
        </w:rPr>
        <w:t xml:space="preserve"> na jedno wszystkie zdarzenia w okresie ubezpieczenia.</w:t>
      </w:r>
    </w:p>
    <w:p w14:paraId="6EF186BD" w14:textId="1D957963" w:rsidR="0003190E" w:rsidRPr="00B92573" w:rsidRDefault="0003190E" w:rsidP="00A115D1">
      <w:pPr>
        <w:pStyle w:val="styl1"/>
        <w:numPr>
          <w:ilvl w:val="1"/>
          <w:numId w:val="14"/>
        </w:numPr>
        <w:spacing w:before="0" w:beforeAutospacing="0" w:after="0" w:afterAutospacing="0"/>
        <w:jc w:val="both"/>
        <w:rPr>
          <w:rFonts w:asciiTheme="minorHAnsi" w:hAnsiTheme="minorHAnsi" w:cstheme="minorHAnsi"/>
          <w:b/>
          <w:sz w:val="22"/>
          <w:szCs w:val="22"/>
          <w:u w:val="single"/>
        </w:rPr>
      </w:pPr>
      <w:r w:rsidRPr="00B92573">
        <w:rPr>
          <w:rFonts w:asciiTheme="minorHAnsi" w:hAnsiTheme="minorHAnsi" w:cstheme="minorHAnsi"/>
          <w:b/>
          <w:sz w:val="22"/>
          <w:szCs w:val="22"/>
        </w:rPr>
        <w:t xml:space="preserve">Klauzula przewłaszczenia mienia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92573">
        <w:rPr>
          <w:rFonts w:asciiTheme="minorHAnsi" w:hAnsiTheme="minorHAnsi" w:cstheme="minorHAnsi"/>
          <w:bCs/>
          <w:sz w:val="22"/>
          <w:szCs w:val="22"/>
        </w:rPr>
        <w:t xml:space="preserve"> </w:t>
      </w:r>
      <w:r w:rsidRPr="00B92573">
        <w:rPr>
          <w:rFonts w:asciiTheme="minorHAnsi" w:hAnsiTheme="minorHAnsi" w:cstheme="minorHAnsi"/>
          <w:bCs/>
          <w:sz w:val="22"/>
          <w:szCs w:val="22"/>
        </w:rPr>
        <w:t xml:space="preserve">w razie przeniesienia własności przedmiotu ubezpieczenia </w:t>
      </w:r>
      <w:r w:rsidRPr="00B92573">
        <w:rPr>
          <w:rFonts w:asciiTheme="minorHAnsi" w:hAnsiTheme="minorHAnsi" w:cstheme="minorHAnsi"/>
          <w:sz w:val="22"/>
          <w:szCs w:val="22"/>
        </w:rPr>
        <w:t>na bank lub instytucję finansową</w:t>
      </w:r>
      <w:r w:rsidRPr="00B92573">
        <w:rPr>
          <w:rFonts w:asciiTheme="minorHAnsi" w:hAnsiTheme="minorHAnsi" w:cstheme="minorHAnsi"/>
          <w:bCs/>
          <w:sz w:val="22"/>
          <w:szCs w:val="22"/>
        </w:rPr>
        <w:t xml:space="preserve">, w szczególności w przypadku przewłaszczenia na zabezpieczenie lub umowy faktoringu, prawa  z umowy ubezpieczenia przechodzą na nabywcę przedmiotu ubezpieczenia, bez konieczności uzyskania zgody Ubezpieczyciela, a ochrona ubezpieczeniowa nie wygasa, lecz jest kontynuowana na </w:t>
      </w:r>
      <w:r w:rsidRPr="00B92573">
        <w:rPr>
          <w:rFonts w:asciiTheme="minorHAnsi" w:hAnsiTheme="minorHAnsi" w:cstheme="minorHAnsi"/>
          <w:sz w:val="22"/>
          <w:szCs w:val="22"/>
        </w:rPr>
        <w:t>warunkach i w zakresie wynikającym z zawartej umowy ubezpieczenia</w:t>
      </w:r>
      <w:r w:rsidRPr="00B92573">
        <w:rPr>
          <w:rFonts w:asciiTheme="minorHAnsi" w:hAnsiTheme="minorHAnsi" w:cstheme="minorHAnsi"/>
          <w:bCs/>
          <w:sz w:val="22"/>
          <w:szCs w:val="22"/>
        </w:rPr>
        <w:t>, chyba że Ubezpieczający lub nabywca powiadomi Ubezpieczyciela o woli rozwiązania umowy ubezpieczenia, które następuje z chwilą otrzymania zawiadomienia przez Ubezpieczyciela. Obowiązki wynikające w zawartej umowy ubezpieczenia nie przechodzą na nabywcę przedmiotu ubezpieczenia, ale obciążają Ubezpieczającego.</w:t>
      </w:r>
    </w:p>
    <w:p w14:paraId="42CAFB51" w14:textId="1CE4D57C" w:rsidR="0003190E" w:rsidRPr="00B92573" w:rsidRDefault="0003190E" w:rsidP="00A115D1">
      <w:pPr>
        <w:numPr>
          <w:ilvl w:val="1"/>
          <w:numId w:val="14"/>
        </w:numPr>
        <w:suppressAutoHyphens w:val="0"/>
        <w:jc w:val="both"/>
        <w:rPr>
          <w:rFonts w:asciiTheme="minorHAnsi" w:hAnsiTheme="minorHAnsi" w:cstheme="minorHAnsi"/>
          <w:b/>
          <w:sz w:val="22"/>
          <w:szCs w:val="22"/>
        </w:rPr>
      </w:pPr>
      <w:r w:rsidRPr="00B92573">
        <w:rPr>
          <w:rFonts w:asciiTheme="minorHAnsi" w:hAnsiTheme="minorHAnsi" w:cstheme="minorHAnsi"/>
          <w:b/>
          <w:bCs/>
          <w:sz w:val="22"/>
          <w:szCs w:val="22"/>
        </w:rPr>
        <w:t xml:space="preserve">Klauzula przeniesienia mienia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92573">
        <w:rPr>
          <w:rFonts w:asciiTheme="minorHAnsi" w:hAnsiTheme="minorHAnsi" w:cstheme="minorHAnsi"/>
          <w:sz w:val="22"/>
          <w:szCs w:val="22"/>
        </w:rPr>
        <w:t xml:space="preserve"> </w:t>
      </w:r>
      <w:r w:rsidRPr="00B92573">
        <w:rPr>
          <w:rFonts w:asciiTheme="minorHAnsi" w:hAnsiTheme="minorHAnsi" w:cstheme="minorHAnsi"/>
          <w:sz w:val="22"/>
          <w:szCs w:val="22"/>
        </w:rPr>
        <w:t>Ubezpieczyciel ponosi odpowiedzialność za szkody powstałe w ubezpieczonym mieniu również w przypadku jego przeniesienia do innej ubezpieczonej lokalizacji</w:t>
      </w:r>
      <w:r w:rsidR="00492DDE" w:rsidRPr="00B92573">
        <w:rPr>
          <w:rFonts w:asciiTheme="minorHAnsi" w:hAnsiTheme="minorHAnsi" w:cstheme="minorHAnsi"/>
          <w:sz w:val="22"/>
          <w:szCs w:val="22"/>
        </w:rPr>
        <w:t>, w tym także pomiędzy jednostkami organizacyjnymi objętymi ochroną</w:t>
      </w:r>
      <w:r w:rsidRPr="00B92573">
        <w:rPr>
          <w:rFonts w:asciiTheme="minorHAnsi" w:hAnsiTheme="minorHAnsi" w:cstheme="minorHAnsi"/>
          <w:sz w:val="22"/>
          <w:szCs w:val="22"/>
        </w:rPr>
        <w:t xml:space="preserve">. Ochrona ubezpieczeniowa nie obejmuje szkód powstałych podczas transportu (w tym podczas załadunku i rozładunku), prac demontażowych/ budowlano-montażowych (w tym podczas prób i testów). W przypadku szkody, Ubezpieczający zobowiązany jest udokumentować fakt przeniesienia mienia z określeniem jego sumy ubezpieczenia oraz daty zmiany miejsca ubezpieczenia. Maksymalny limit odpowiedzialności dla mienia przeniesionego do innej lokalizacji wynosi </w:t>
      </w:r>
      <w:r w:rsidR="00B92573" w:rsidRPr="00B92573">
        <w:rPr>
          <w:rFonts w:asciiTheme="minorHAnsi" w:hAnsiTheme="minorHAnsi" w:cstheme="minorHAnsi"/>
          <w:sz w:val="22"/>
          <w:szCs w:val="22"/>
        </w:rPr>
        <w:t>5</w:t>
      </w:r>
      <w:r w:rsidRPr="00B92573">
        <w:rPr>
          <w:rFonts w:asciiTheme="minorHAnsi" w:hAnsiTheme="minorHAnsi" w:cstheme="minorHAnsi"/>
          <w:sz w:val="22"/>
          <w:szCs w:val="22"/>
        </w:rPr>
        <w:t xml:space="preserve">00.000 </w:t>
      </w:r>
      <w:r w:rsidR="003E4441" w:rsidRPr="00B92573">
        <w:rPr>
          <w:rFonts w:asciiTheme="minorHAnsi" w:hAnsiTheme="minorHAnsi" w:cstheme="minorHAnsi"/>
          <w:sz w:val="22"/>
          <w:szCs w:val="22"/>
        </w:rPr>
        <w:t>zł</w:t>
      </w:r>
      <w:r w:rsidRPr="00B92573">
        <w:rPr>
          <w:rFonts w:asciiTheme="minorHAnsi" w:hAnsiTheme="minorHAnsi" w:cstheme="minorHAnsi"/>
          <w:sz w:val="22"/>
          <w:szCs w:val="22"/>
        </w:rPr>
        <w:t xml:space="preserve"> sumy ubezpieczenia w danej lokalizacji. Odpowiedzialność jest warunkowana, wyposażeniem lokalizacji zgodnie z wymogami przepisów dotyczących ochrony przeciwpożarowych.</w:t>
      </w:r>
    </w:p>
    <w:p w14:paraId="0018399B" w14:textId="7A0803FB" w:rsidR="0003190E" w:rsidRPr="00B92573" w:rsidRDefault="0003190E" w:rsidP="00A115D1">
      <w:pPr>
        <w:pStyle w:val="Tekstpodstawowy"/>
        <w:numPr>
          <w:ilvl w:val="1"/>
          <w:numId w:val="14"/>
        </w:numPr>
        <w:suppressAutoHyphens w:val="0"/>
        <w:spacing w:after="0"/>
        <w:jc w:val="both"/>
        <w:rPr>
          <w:rFonts w:asciiTheme="minorHAnsi" w:hAnsiTheme="minorHAnsi" w:cstheme="minorHAnsi"/>
          <w:b/>
          <w:bCs/>
          <w:sz w:val="22"/>
          <w:szCs w:val="22"/>
        </w:rPr>
      </w:pPr>
      <w:r w:rsidRPr="00B92573">
        <w:rPr>
          <w:rFonts w:asciiTheme="minorHAnsi" w:hAnsiTheme="minorHAnsi" w:cstheme="minorHAnsi"/>
          <w:b/>
          <w:bCs/>
          <w:sz w:val="22"/>
          <w:szCs w:val="22"/>
        </w:rPr>
        <w:t xml:space="preserve">Klauzula rozliczenia składki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92573">
        <w:rPr>
          <w:rFonts w:asciiTheme="minorHAnsi" w:hAnsiTheme="minorHAnsi" w:cstheme="minorHAnsi"/>
          <w:sz w:val="22"/>
          <w:szCs w:val="22"/>
        </w:rPr>
        <w:t xml:space="preserve"> </w:t>
      </w:r>
      <w:r w:rsidRPr="00B92573">
        <w:rPr>
          <w:rFonts w:asciiTheme="minorHAnsi" w:hAnsiTheme="minorHAnsi" w:cstheme="minorHAnsi"/>
          <w:sz w:val="22"/>
          <w:szCs w:val="22"/>
        </w:rPr>
        <w:t xml:space="preserve">wszelkie rozliczenia płatności wynikające z niniejszej umowy, a w szczególności związane z dopłatą oraz zwrotem składek, dokonywane będą proporcjonalnie tj. za każdy dzień ochrony ubezpieczeniowej, o ile nie zostaną rozliczone na mocy klauzuli </w:t>
      </w:r>
      <w:r w:rsidR="008F119E">
        <w:rPr>
          <w:rFonts w:asciiTheme="minorHAnsi" w:hAnsiTheme="minorHAnsi" w:cstheme="minorHAnsi"/>
          <w:sz w:val="22"/>
          <w:szCs w:val="22"/>
        </w:rPr>
        <w:t>deklaracji sum ubezpieczenia</w:t>
      </w:r>
      <w:r w:rsidRPr="00B92573">
        <w:rPr>
          <w:rFonts w:asciiTheme="minorHAnsi" w:hAnsiTheme="minorHAnsi" w:cstheme="minorHAnsi"/>
          <w:sz w:val="22"/>
          <w:szCs w:val="22"/>
        </w:rPr>
        <w:t>.</w:t>
      </w:r>
    </w:p>
    <w:p w14:paraId="3C66A75B" w14:textId="02DE3FC2" w:rsidR="0003190E" w:rsidRPr="00B92573" w:rsidRDefault="0003190E" w:rsidP="00A115D1">
      <w:pPr>
        <w:pStyle w:val="Tekstpodstawowy3"/>
        <w:numPr>
          <w:ilvl w:val="1"/>
          <w:numId w:val="14"/>
        </w:numPr>
        <w:suppressAutoHyphens w:val="0"/>
        <w:spacing w:after="0"/>
        <w:jc w:val="both"/>
        <w:rPr>
          <w:rFonts w:asciiTheme="minorHAnsi" w:hAnsiTheme="minorHAnsi" w:cstheme="minorHAnsi"/>
          <w:b/>
          <w:bCs/>
          <w:sz w:val="22"/>
          <w:szCs w:val="22"/>
        </w:rPr>
      </w:pPr>
      <w:r w:rsidRPr="00B92573">
        <w:rPr>
          <w:rFonts w:asciiTheme="minorHAnsi" w:hAnsiTheme="minorHAnsi" w:cstheme="minorHAnsi"/>
          <w:b/>
          <w:bCs/>
          <w:sz w:val="22"/>
          <w:szCs w:val="22"/>
        </w:rPr>
        <w:t xml:space="preserve">Klauzula warunków i taryf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92573">
        <w:rPr>
          <w:rFonts w:asciiTheme="minorHAnsi" w:hAnsiTheme="minorHAnsi" w:cstheme="minorHAnsi"/>
          <w:sz w:val="22"/>
          <w:szCs w:val="22"/>
        </w:rPr>
        <w:t xml:space="preserve"> </w:t>
      </w:r>
      <w:r w:rsidRPr="00B92573">
        <w:rPr>
          <w:rFonts w:asciiTheme="minorHAnsi" w:hAnsiTheme="minorHAnsi" w:cstheme="minorHAnsi"/>
          <w:sz w:val="22"/>
          <w:szCs w:val="22"/>
        </w:rPr>
        <w:t xml:space="preserve">w przypadku doubezpieczenia, uzupełniania lub podwyższania sumy ubezpieczenia lub limitu odpowiedzialności w okresie ubezpieczenia, zastosowanie mieć będą warunki umowy oraz stawki ubezpieczeniowe obowiązujące w umowie ubezpieczenia w dniu dokonywania zmiany. </w:t>
      </w:r>
    </w:p>
    <w:p w14:paraId="492F22CE" w14:textId="47AD4EE4" w:rsidR="0003190E" w:rsidRPr="00B92573" w:rsidRDefault="0003190E" w:rsidP="00A115D1">
      <w:pPr>
        <w:pStyle w:val="Tekstpodstawowywcity"/>
        <w:numPr>
          <w:ilvl w:val="1"/>
          <w:numId w:val="14"/>
        </w:numPr>
        <w:suppressAutoHyphens w:val="0"/>
        <w:rPr>
          <w:rFonts w:asciiTheme="minorHAnsi" w:hAnsiTheme="minorHAnsi" w:cstheme="minorHAnsi"/>
          <w:b/>
          <w:bCs/>
          <w:sz w:val="22"/>
          <w:szCs w:val="22"/>
        </w:rPr>
      </w:pPr>
      <w:r w:rsidRPr="00B92573">
        <w:rPr>
          <w:rFonts w:asciiTheme="minorHAnsi" w:hAnsiTheme="minorHAnsi" w:cstheme="minorHAnsi"/>
          <w:b/>
          <w:bCs/>
          <w:sz w:val="22"/>
          <w:szCs w:val="22"/>
        </w:rPr>
        <w:t xml:space="preserve">Klauzula czasu ochrony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92573">
        <w:rPr>
          <w:rFonts w:asciiTheme="minorHAnsi" w:hAnsiTheme="minorHAnsi" w:cstheme="minorHAnsi"/>
          <w:sz w:val="22"/>
          <w:szCs w:val="22"/>
        </w:rPr>
        <w:t xml:space="preserve"> </w:t>
      </w:r>
      <w:r w:rsidRPr="00B92573">
        <w:rPr>
          <w:rFonts w:asciiTheme="minorHAnsi" w:hAnsiTheme="minorHAnsi" w:cstheme="minorHAnsi"/>
          <w:sz w:val="22"/>
          <w:szCs w:val="22"/>
        </w:rPr>
        <w:t>okres ochrony jest tożsamy z okresem ubezpieczenia mimo opłacenia składki lub jej raty w terminie późniejszym, z zastrzeżeniem postanowień klauzuli prolongacyjnej.</w:t>
      </w:r>
    </w:p>
    <w:p w14:paraId="30570AA9" w14:textId="02F06FCF" w:rsidR="0003190E" w:rsidRPr="00B92573" w:rsidRDefault="0003190E" w:rsidP="00A115D1">
      <w:pPr>
        <w:pStyle w:val="Tekstpodstawowy"/>
        <w:numPr>
          <w:ilvl w:val="1"/>
          <w:numId w:val="14"/>
        </w:numPr>
        <w:suppressAutoHyphens w:val="0"/>
        <w:spacing w:after="0"/>
        <w:jc w:val="both"/>
        <w:rPr>
          <w:rFonts w:asciiTheme="minorHAnsi" w:hAnsiTheme="minorHAnsi" w:cstheme="minorHAnsi"/>
          <w:b/>
          <w:bCs/>
          <w:sz w:val="22"/>
          <w:szCs w:val="22"/>
        </w:rPr>
      </w:pPr>
      <w:r w:rsidRPr="00B92573">
        <w:rPr>
          <w:rFonts w:asciiTheme="minorHAnsi" w:hAnsiTheme="minorHAnsi" w:cstheme="minorHAnsi"/>
          <w:b/>
          <w:bCs/>
          <w:sz w:val="22"/>
          <w:szCs w:val="22"/>
        </w:rPr>
        <w:lastRenderedPageBreak/>
        <w:t xml:space="preserve">Klauzula przelewu bankowego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92573">
        <w:rPr>
          <w:rFonts w:asciiTheme="minorHAnsi" w:hAnsiTheme="minorHAnsi" w:cstheme="minorHAnsi"/>
          <w:sz w:val="22"/>
          <w:szCs w:val="22"/>
        </w:rPr>
        <w:t xml:space="preserve"> </w:t>
      </w:r>
      <w:r w:rsidRPr="00B92573">
        <w:rPr>
          <w:rFonts w:asciiTheme="minorHAnsi" w:hAnsiTheme="minorHAnsi" w:cstheme="minorHAnsi"/>
          <w:sz w:val="22"/>
          <w:szCs w:val="22"/>
        </w:rPr>
        <w:t>za datę prawidłowego opłacenia składki ubezpieczeniowej uznaje się datę złożenia dyspozycji realizacji polecenia przelewu bankowego bez względu na formę (pisemna lub elektroniczna), o ile w terminie jej realizacji na rachunku Ubezpieczającego była dostępna wystarczająca do wykonania operacji ilość środków płatniczych.</w:t>
      </w:r>
    </w:p>
    <w:p w14:paraId="1640B65C" w14:textId="052EA855" w:rsidR="00BE20A6" w:rsidRPr="00B92573" w:rsidRDefault="0003190E" w:rsidP="00A115D1">
      <w:pPr>
        <w:numPr>
          <w:ilvl w:val="1"/>
          <w:numId w:val="14"/>
        </w:numPr>
        <w:suppressAutoHyphens w:val="0"/>
        <w:jc w:val="both"/>
        <w:rPr>
          <w:rFonts w:asciiTheme="minorHAnsi" w:hAnsiTheme="minorHAnsi" w:cstheme="minorHAnsi"/>
          <w:b/>
          <w:sz w:val="22"/>
          <w:szCs w:val="22"/>
        </w:rPr>
      </w:pPr>
      <w:r w:rsidRPr="00B92573">
        <w:rPr>
          <w:rFonts w:asciiTheme="minorHAnsi" w:hAnsiTheme="minorHAnsi" w:cstheme="minorHAnsi"/>
          <w:b/>
          <w:sz w:val="22"/>
          <w:szCs w:val="22"/>
        </w:rPr>
        <w:t xml:space="preserve">Klauzula płatności rat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92573">
        <w:rPr>
          <w:rFonts w:asciiTheme="minorHAnsi" w:hAnsiTheme="minorHAnsi" w:cstheme="minorHAnsi"/>
          <w:sz w:val="22"/>
          <w:szCs w:val="22"/>
        </w:rPr>
        <w:t xml:space="preserve"> </w:t>
      </w:r>
      <w:r w:rsidRPr="00B92573">
        <w:rPr>
          <w:rFonts w:asciiTheme="minorHAnsi" w:hAnsiTheme="minorHAnsi" w:cstheme="minorHAnsi"/>
          <w:sz w:val="22"/>
          <w:szCs w:val="22"/>
        </w:rPr>
        <w:t>w przypadku wypłaty odszkodowania, Ubezpieczyciel nie jest uprawniony do potrącenia z kwoty odszkodowania rat jeszcze nie wymagalnych na dzień wypłaty odszkodowania lub żądania zapłaty pozostałych rat;</w:t>
      </w:r>
    </w:p>
    <w:p w14:paraId="4BA0AD68" w14:textId="0EFC9773" w:rsidR="00DA1303" w:rsidRPr="00B92573" w:rsidRDefault="00DA1303" w:rsidP="00A115D1">
      <w:pPr>
        <w:numPr>
          <w:ilvl w:val="1"/>
          <w:numId w:val="14"/>
        </w:numPr>
        <w:suppressAutoHyphens w:val="0"/>
        <w:jc w:val="both"/>
        <w:rPr>
          <w:rFonts w:asciiTheme="minorHAnsi" w:hAnsiTheme="minorHAnsi" w:cstheme="minorHAnsi"/>
          <w:b/>
          <w:sz w:val="22"/>
          <w:szCs w:val="22"/>
        </w:rPr>
      </w:pPr>
      <w:r w:rsidRPr="00B92573">
        <w:rPr>
          <w:rFonts w:asciiTheme="minorHAnsi" w:hAnsiTheme="minorHAnsi" w:cstheme="minorHAnsi"/>
          <w:b/>
          <w:sz w:val="22"/>
          <w:szCs w:val="22"/>
        </w:rPr>
        <w:t xml:space="preserve">Klauzula odstąpienia od odtworzenia mienia po szkodzie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92573">
        <w:rPr>
          <w:rFonts w:asciiTheme="minorHAnsi" w:hAnsiTheme="minorHAnsi" w:cstheme="minorHAnsi"/>
          <w:snapToGrid w:val="0"/>
          <w:sz w:val="22"/>
          <w:szCs w:val="22"/>
        </w:rPr>
        <w:t xml:space="preserve"> </w:t>
      </w:r>
      <w:r w:rsidRPr="00B92573">
        <w:rPr>
          <w:rFonts w:asciiTheme="minorHAnsi" w:hAnsiTheme="minorHAnsi" w:cstheme="minorHAnsi"/>
          <w:snapToGrid w:val="0"/>
          <w:sz w:val="22"/>
          <w:szCs w:val="22"/>
        </w:rPr>
        <w:t>w</w:t>
      </w:r>
      <w:r w:rsidRPr="00B92573">
        <w:rPr>
          <w:rFonts w:asciiTheme="minorHAnsi" w:hAnsiTheme="minorHAnsi" w:cstheme="minorHAnsi"/>
          <w:sz w:val="22"/>
          <w:szCs w:val="22"/>
        </w:rPr>
        <w:t xml:space="preserve"> </w:t>
      </w:r>
      <w:r w:rsidR="009E7EE3" w:rsidRPr="00B92573">
        <w:rPr>
          <w:rFonts w:asciiTheme="minorHAnsi" w:hAnsiTheme="minorHAnsi" w:cstheme="minorHAnsi"/>
          <w:sz w:val="22"/>
          <w:szCs w:val="22"/>
        </w:rPr>
        <w:t>przypadku,</w:t>
      </w:r>
      <w:r w:rsidRPr="00B92573">
        <w:rPr>
          <w:rFonts w:asciiTheme="minorHAnsi" w:hAnsiTheme="minorHAnsi" w:cstheme="minorHAnsi"/>
          <w:sz w:val="22"/>
          <w:szCs w:val="22"/>
        </w:rPr>
        <w:t xml:space="preserve"> gdy Ubezpieczający zrezygnuje z odtworzenia mienia po szkodzie ubezpieczyciel wypłaci odszkodowanie na takich zasadach jakby odtworzenie mienia nastąpiło tzn. mienie zostało naprawione</w:t>
      </w:r>
    </w:p>
    <w:p w14:paraId="6E293B48" w14:textId="1ED470B0" w:rsidR="00DA1303" w:rsidRPr="00B92573" w:rsidRDefault="00DA1303" w:rsidP="00A115D1">
      <w:pPr>
        <w:numPr>
          <w:ilvl w:val="1"/>
          <w:numId w:val="14"/>
        </w:numPr>
        <w:suppressAutoHyphens w:val="0"/>
        <w:jc w:val="both"/>
        <w:rPr>
          <w:rFonts w:asciiTheme="minorHAnsi" w:hAnsiTheme="minorHAnsi" w:cstheme="minorHAnsi"/>
          <w:b/>
          <w:sz w:val="22"/>
          <w:szCs w:val="22"/>
        </w:rPr>
      </w:pPr>
      <w:r w:rsidRPr="00B92573">
        <w:rPr>
          <w:rFonts w:asciiTheme="minorHAnsi" w:hAnsiTheme="minorHAnsi" w:cstheme="minorHAnsi"/>
          <w:b/>
          <w:sz w:val="22"/>
          <w:szCs w:val="22"/>
        </w:rPr>
        <w:t xml:space="preserve">Klauzula transformatorów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92573">
        <w:rPr>
          <w:rFonts w:asciiTheme="minorHAnsi" w:hAnsiTheme="minorHAnsi" w:cstheme="minorHAnsi"/>
          <w:snapToGrid w:val="0"/>
          <w:sz w:val="22"/>
          <w:szCs w:val="22"/>
        </w:rPr>
        <w:t xml:space="preserve"> </w:t>
      </w:r>
      <w:r w:rsidRPr="00B92573">
        <w:rPr>
          <w:rFonts w:asciiTheme="minorHAnsi" w:hAnsiTheme="minorHAnsi" w:cstheme="minorHAnsi"/>
          <w:snapToGrid w:val="0"/>
          <w:sz w:val="22"/>
          <w:szCs w:val="22"/>
        </w:rPr>
        <w:t>o</w:t>
      </w:r>
      <w:r w:rsidRPr="00B92573">
        <w:rPr>
          <w:rFonts w:asciiTheme="minorHAnsi" w:hAnsiTheme="minorHAnsi" w:cstheme="minorHAnsi"/>
          <w:sz w:val="22"/>
          <w:szCs w:val="22"/>
        </w:rPr>
        <w:t>chrona ub</w:t>
      </w:r>
      <w:r w:rsidR="00F654A6" w:rsidRPr="00B92573">
        <w:rPr>
          <w:rFonts w:asciiTheme="minorHAnsi" w:hAnsiTheme="minorHAnsi" w:cstheme="minorHAnsi"/>
          <w:sz w:val="22"/>
          <w:szCs w:val="22"/>
        </w:rPr>
        <w:t>ezpieczeniowa obejmuje</w:t>
      </w:r>
      <w:r w:rsidRPr="00B92573">
        <w:rPr>
          <w:rFonts w:asciiTheme="minorHAnsi" w:hAnsiTheme="minorHAnsi" w:cstheme="minorHAnsi"/>
          <w:sz w:val="22"/>
          <w:szCs w:val="22"/>
        </w:rPr>
        <w:t xml:space="preserve"> transformatory bez względu na ich wiek.</w:t>
      </w:r>
      <w:r w:rsidR="00F654A6" w:rsidRPr="00B92573">
        <w:rPr>
          <w:rFonts w:asciiTheme="minorHAnsi" w:hAnsiTheme="minorHAnsi" w:cstheme="minorHAnsi"/>
          <w:sz w:val="22"/>
          <w:szCs w:val="22"/>
        </w:rPr>
        <w:t xml:space="preserve"> Wartość transformatorów ujęta jest w sumie ubezpieczenia budynków i budowli.</w:t>
      </w:r>
    </w:p>
    <w:p w14:paraId="3ED42474" w14:textId="5EBB89E2" w:rsidR="00DA1303" w:rsidRPr="00B92573" w:rsidRDefault="00DA1303" w:rsidP="00A115D1">
      <w:pPr>
        <w:numPr>
          <w:ilvl w:val="1"/>
          <w:numId w:val="14"/>
        </w:numPr>
        <w:suppressAutoHyphens w:val="0"/>
        <w:jc w:val="both"/>
        <w:rPr>
          <w:rFonts w:asciiTheme="minorHAnsi" w:hAnsiTheme="minorHAnsi" w:cstheme="minorHAnsi"/>
          <w:b/>
          <w:sz w:val="22"/>
          <w:szCs w:val="22"/>
        </w:rPr>
      </w:pPr>
      <w:r w:rsidRPr="00B92573">
        <w:rPr>
          <w:rFonts w:asciiTheme="minorHAnsi" w:hAnsiTheme="minorHAnsi" w:cstheme="minorHAnsi"/>
          <w:b/>
          <w:sz w:val="22"/>
          <w:szCs w:val="22"/>
        </w:rPr>
        <w:t xml:space="preserve">Klauzula rzeczoznawców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92573">
        <w:rPr>
          <w:rFonts w:asciiTheme="minorHAnsi" w:hAnsiTheme="minorHAnsi" w:cstheme="minorHAnsi"/>
          <w:color w:val="000000"/>
          <w:sz w:val="22"/>
          <w:szCs w:val="22"/>
        </w:rPr>
        <w:t xml:space="preserve"> </w:t>
      </w:r>
      <w:r w:rsidRPr="00B92573">
        <w:rPr>
          <w:rFonts w:asciiTheme="minorHAnsi" w:hAnsiTheme="minorHAnsi" w:cstheme="minorHAnsi"/>
          <w:color w:val="000000"/>
          <w:sz w:val="22"/>
          <w:szCs w:val="22"/>
        </w:rPr>
        <w:t xml:space="preserve">Ubezpieczyciel pokrywa część poniesionych przez ubezpieczającego koniecznych i uzasadnionych kosztów ekspertyz rzeczoznawców związanych z ustaleniem zakresu i rozmiaru </w:t>
      </w:r>
      <w:r w:rsidR="00BD1AE8" w:rsidRPr="00B92573">
        <w:rPr>
          <w:rFonts w:asciiTheme="minorHAnsi" w:hAnsiTheme="minorHAnsi" w:cstheme="minorHAnsi"/>
          <w:color w:val="000000"/>
          <w:sz w:val="22"/>
          <w:szCs w:val="22"/>
        </w:rPr>
        <w:t xml:space="preserve">szkody </w:t>
      </w:r>
      <w:r w:rsidRPr="00B92573">
        <w:rPr>
          <w:rFonts w:asciiTheme="minorHAnsi" w:hAnsiTheme="minorHAnsi" w:cstheme="minorHAnsi"/>
          <w:color w:val="000000"/>
          <w:sz w:val="22"/>
          <w:szCs w:val="22"/>
        </w:rPr>
        <w:t xml:space="preserve">– limit </w:t>
      </w:r>
      <w:r w:rsidR="00B92573" w:rsidRPr="00B92573">
        <w:rPr>
          <w:rFonts w:asciiTheme="minorHAnsi" w:hAnsiTheme="minorHAnsi" w:cstheme="minorHAnsi"/>
          <w:snapToGrid w:val="0"/>
          <w:color w:val="000000"/>
          <w:sz w:val="22"/>
          <w:szCs w:val="22"/>
        </w:rPr>
        <w:t>50</w:t>
      </w:r>
      <w:r w:rsidR="00F654A6" w:rsidRPr="00B92573">
        <w:rPr>
          <w:rFonts w:asciiTheme="minorHAnsi" w:hAnsiTheme="minorHAnsi" w:cstheme="minorHAnsi"/>
          <w:snapToGrid w:val="0"/>
          <w:color w:val="000000"/>
          <w:sz w:val="22"/>
          <w:szCs w:val="22"/>
        </w:rPr>
        <w:t>0 000</w:t>
      </w:r>
      <w:r w:rsidRPr="00B92573">
        <w:rPr>
          <w:rFonts w:asciiTheme="minorHAnsi" w:hAnsiTheme="minorHAnsi" w:cstheme="minorHAnsi"/>
          <w:snapToGrid w:val="0"/>
          <w:color w:val="000000"/>
          <w:sz w:val="22"/>
          <w:szCs w:val="22"/>
        </w:rPr>
        <w:t xml:space="preserve"> zł dla wszystkich zdarzeń w okresie ubezpieczenia, powyższy limit dotyczy szkód objętych umową ubezpieczenia mienia w przypadku szkody limit ten każdorazowo będzie pomniejszany o kwotę wypłaconego odszkodowania.</w:t>
      </w:r>
    </w:p>
    <w:p w14:paraId="6B87542C" w14:textId="3E478007" w:rsidR="003F4345" w:rsidRPr="00BD1498" w:rsidRDefault="003F4345" w:rsidP="00A115D1">
      <w:pPr>
        <w:numPr>
          <w:ilvl w:val="1"/>
          <w:numId w:val="14"/>
        </w:numPr>
        <w:suppressAutoHyphens w:val="0"/>
        <w:jc w:val="both"/>
        <w:rPr>
          <w:rFonts w:asciiTheme="minorHAnsi" w:hAnsiTheme="minorHAnsi" w:cstheme="minorHAnsi"/>
          <w:b/>
          <w:sz w:val="22"/>
          <w:szCs w:val="22"/>
        </w:rPr>
      </w:pPr>
      <w:r w:rsidRPr="00BD1498">
        <w:rPr>
          <w:rFonts w:asciiTheme="minorHAnsi" w:hAnsiTheme="minorHAnsi" w:cstheme="minorHAnsi"/>
          <w:b/>
          <w:sz w:val="22"/>
          <w:szCs w:val="22"/>
        </w:rPr>
        <w:t xml:space="preserve">Klauzula wyłączenia regresu wobec zatrudnionych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Pr>
          <w:rFonts w:asciiTheme="minorHAnsi" w:hAnsiTheme="minorHAnsi" w:cstheme="minorHAnsi"/>
          <w:sz w:val="22"/>
          <w:szCs w:val="22"/>
        </w:rPr>
        <w:t xml:space="preserve"> n</w:t>
      </w:r>
      <w:r w:rsidRPr="00BD1498">
        <w:rPr>
          <w:rFonts w:asciiTheme="minorHAnsi" w:hAnsiTheme="minorHAnsi" w:cstheme="minorHAnsi"/>
          <w:sz w:val="22"/>
          <w:szCs w:val="22"/>
        </w:rPr>
        <w:t>ie przechodzą na Ubezpieczyciela roszczenia przeciwko osobom fizycznym zatrudnionym przez Ubezpieczającego/ Ubezpieczonego na podstawie umowy o pracę, umowy zlecenia, umowy o dzieło lub innej umowy o świadczenie usług</w:t>
      </w:r>
      <w:r w:rsidR="003E4441" w:rsidRPr="00BD1498">
        <w:rPr>
          <w:rFonts w:asciiTheme="minorHAnsi" w:hAnsiTheme="minorHAnsi" w:cstheme="minorHAnsi"/>
          <w:sz w:val="22"/>
          <w:szCs w:val="22"/>
        </w:rPr>
        <w:t>, praktyk zawodowych, wolontariatu itp</w:t>
      </w:r>
      <w:r w:rsidRPr="00BD1498">
        <w:rPr>
          <w:rFonts w:asciiTheme="minorHAnsi" w:hAnsiTheme="minorHAnsi" w:cstheme="minorHAnsi"/>
          <w:sz w:val="22"/>
          <w:szCs w:val="22"/>
        </w:rPr>
        <w:t>. Nie przechodzą na Ubezpieczyciela również roszczenia przeciwko osobom fizycznym prowadzącym działalność gospodarczą wyłącznie na rzecz Ubezpieczającego/ Ubezpieczonego (samozatrudnienie). Wyłączenie prawa do regresu nie ma zastosowania w sytuacji, gdy sprawca wyrządził szkodę umyślnie.</w:t>
      </w:r>
    </w:p>
    <w:p w14:paraId="41B51A9D" w14:textId="2DD5D580" w:rsidR="005B6C96" w:rsidRPr="00BD1498" w:rsidRDefault="005B6C96" w:rsidP="00A115D1">
      <w:pPr>
        <w:numPr>
          <w:ilvl w:val="1"/>
          <w:numId w:val="14"/>
        </w:numPr>
        <w:suppressAutoHyphens w:val="0"/>
        <w:jc w:val="both"/>
        <w:rPr>
          <w:rFonts w:asciiTheme="minorHAnsi" w:hAnsiTheme="minorHAnsi" w:cstheme="minorHAnsi"/>
          <w:b/>
          <w:sz w:val="22"/>
          <w:szCs w:val="22"/>
        </w:rPr>
      </w:pPr>
      <w:r w:rsidRPr="00BD1498">
        <w:rPr>
          <w:rFonts w:asciiTheme="minorHAnsi" w:hAnsiTheme="minorHAnsi" w:cstheme="minorHAnsi"/>
          <w:b/>
          <w:sz w:val="22"/>
          <w:szCs w:val="22"/>
        </w:rPr>
        <w:t xml:space="preserve">Klauzula rozmrożeniowa </w:t>
      </w:r>
      <w:r w:rsidR="00D35CD1" w:rsidRPr="00BD1498">
        <w:rPr>
          <w:rFonts w:asciiTheme="minorHAnsi" w:hAnsiTheme="minorHAnsi" w:cstheme="minorHAnsi"/>
          <w:b/>
          <w:sz w:val="22"/>
          <w:szCs w:val="22"/>
        </w:rPr>
        <w:t>–</w:t>
      </w:r>
      <w:r w:rsidR="00A86F7B" w:rsidRPr="00BD1498">
        <w:rPr>
          <w:rFonts w:asciiTheme="minorHAnsi" w:hAnsiTheme="minorHAnsi" w:cstheme="minorHAnsi"/>
          <w:b/>
          <w:sz w:val="22"/>
          <w:szCs w:val="22"/>
        </w:rPr>
        <w:t xml:space="preserve">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D1498">
        <w:rPr>
          <w:rFonts w:asciiTheme="minorHAnsi" w:hAnsiTheme="minorHAnsi" w:cstheme="minorHAnsi"/>
          <w:sz w:val="22"/>
          <w:szCs w:val="22"/>
        </w:rPr>
        <w:t xml:space="preserve"> </w:t>
      </w:r>
      <w:r w:rsidR="00D35CD1" w:rsidRPr="00BD1498">
        <w:rPr>
          <w:rFonts w:asciiTheme="minorHAnsi" w:hAnsiTheme="minorHAnsi" w:cstheme="minorHAnsi"/>
          <w:sz w:val="22"/>
          <w:szCs w:val="22"/>
        </w:rPr>
        <w:t>ubezpieczyciel obejmuje ochroną ubezpieczeniową szkody w środkach obrotowych powstałe wskutek rozmrożenia; ubezpieczyciel odpowiada za szkody polegające na utracie właściwości mienia pozwalających na spożycie go zgodnie z przeznaczeniem w skutek jego rozmrożenia w wyniku podwyższenia się temperatury w urządzeniu chłodniczym w następstwie: uszkodzenia urządzenia w którym przechowywano mienie, bezpośredniej przerwy w dostawie prądu elektrycznego nieprzerwanie przez co najmniej dwie godzi</w:t>
      </w:r>
      <w:r w:rsidR="003E4441" w:rsidRPr="00BD1498">
        <w:rPr>
          <w:rFonts w:asciiTheme="minorHAnsi" w:hAnsiTheme="minorHAnsi" w:cstheme="minorHAnsi"/>
          <w:sz w:val="22"/>
          <w:szCs w:val="22"/>
        </w:rPr>
        <w:t xml:space="preserve">ny. Limit odpowiedzialności </w:t>
      </w:r>
      <w:r w:rsidR="00BD1498">
        <w:rPr>
          <w:rFonts w:asciiTheme="minorHAnsi" w:hAnsiTheme="minorHAnsi" w:cstheme="minorHAnsi"/>
          <w:sz w:val="22"/>
          <w:szCs w:val="22"/>
        </w:rPr>
        <w:t>10</w:t>
      </w:r>
      <w:r w:rsidR="001A63D5" w:rsidRPr="00BD1498">
        <w:rPr>
          <w:rFonts w:asciiTheme="minorHAnsi" w:hAnsiTheme="minorHAnsi" w:cstheme="minorHAnsi"/>
          <w:sz w:val="22"/>
          <w:szCs w:val="22"/>
        </w:rPr>
        <w:t>0</w:t>
      </w:r>
      <w:r w:rsidR="003E4441" w:rsidRPr="00BD1498">
        <w:rPr>
          <w:rFonts w:asciiTheme="minorHAnsi" w:hAnsiTheme="minorHAnsi" w:cstheme="minorHAnsi"/>
          <w:sz w:val="22"/>
          <w:szCs w:val="22"/>
        </w:rPr>
        <w:t>.</w:t>
      </w:r>
      <w:r w:rsidR="00D35CD1" w:rsidRPr="00BD1498">
        <w:rPr>
          <w:rFonts w:asciiTheme="minorHAnsi" w:hAnsiTheme="minorHAnsi" w:cstheme="minorHAnsi"/>
          <w:sz w:val="22"/>
          <w:szCs w:val="22"/>
        </w:rPr>
        <w:t xml:space="preserve">000 </w:t>
      </w:r>
      <w:r w:rsidR="003E1310" w:rsidRPr="00BD1498">
        <w:rPr>
          <w:rFonts w:asciiTheme="minorHAnsi" w:hAnsiTheme="minorHAnsi" w:cstheme="minorHAnsi"/>
          <w:sz w:val="22"/>
          <w:szCs w:val="22"/>
        </w:rPr>
        <w:t>zł</w:t>
      </w:r>
      <w:r w:rsidR="00D35CD1" w:rsidRPr="00BD1498">
        <w:rPr>
          <w:rFonts w:asciiTheme="minorHAnsi" w:hAnsiTheme="minorHAnsi" w:cstheme="minorHAnsi"/>
          <w:sz w:val="22"/>
          <w:szCs w:val="22"/>
        </w:rPr>
        <w:t xml:space="preserve"> na jedno i wszystkie zdarzenia w okresie ubezpieczenia</w:t>
      </w:r>
    </w:p>
    <w:p w14:paraId="5BCAD1F9" w14:textId="5C1AAAA5" w:rsidR="0003190E" w:rsidRPr="00BD1498" w:rsidRDefault="0003190E" w:rsidP="00A115D1">
      <w:pPr>
        <w:numPr>
          <w:ilvl w:val="1"/>
          <w:numId w:val="14"/>
        </w:numPr>
        <w:suppressAutoHyphens w:val="0"/>
        <w:jc w:val="both"/>
        <w:rPr>
          <w:rFonts w:asciiTheme="minorHAnsi" w:hAnsiTheme="minorHAnsi" w:cstheme="minorHAnsi"/>
          <w:b/>
          <w:sz w:val="22"/>
          <w:szCs w:val="22"/>
        </w:rPr>
      </w:pPr>
      <w:r w:rsidRPr="00BD1498">
        <w:rPr>
          <w:rFonts w:asciiTheme="minorHAnsi" w:hAnsiTheme="minorHAnsi" w:cstheme="minorHAnsi"/>
          <w:b/>
          <w:bCs/>
          <w:sz w:val="22"/>
          <w:szCs w:val="22"/>
        </w:rPr>
        <w:t>Klauzula zabezpieczeń przeciwpożarowych</w:t>
      </w:r>
      <w:r w:rsidR="00350B4E" w:rsidRPr="00BD1498">
        <w:rPr>
          <w:rFonts w:asciiTheme="minorHAnsi" w:hAnsiTheme="minorHAnsi" w:cstheme="minorHAnsi"/>
          <w:b/>
          <w:bCs/>
          <w:sz w:val="22"/>
          <w:szCs w:val="22"/>
        </w:rPr>
        <w:t xml:space="preserve"> </w:t>
      </w:r>
      <w:r w:rsidRPr="00BD1498">
        <w:rPr>
          <w:rFonts w:asciiTheme="minorHAnsi" w:hAnsiTheme="minorHAnsi" w:cstheme="minorHAnsi"/>
          <w:b/>
          <w:bCs/>
          <w:sz w:val="22"/>
          <w:szCs w:val="22"/>
        </w:rPr>
        <w:t xml:space="preserve">–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D1498">
        <w:rPr>
          <w:rFonts w:asciiTheme="minorHAnsi" w:hAnsiTheme="minorHAnsi" w:cstheme="minorHAnsi"/>
          <w:bCs/>
          <w:sz w:val="22"/>
          <w:szCs w:val="22"/>
        </w:rPr>
        <w:t xml:space="preserve"> </w:t>
      </w:r>
      <w:r w:rsidRPr="00BD1498">
        <w:rPr>
          <w:rFonts w:asciiTheme="minorHAnsi" w:hAnsiTheme="minorHAnsi" w:cstheme="minorHAnsi"/>
          <w:bCs/>
          <w:sz w:val="22"/>
          <w:szCs w:val="22"/>
        </w:rPr>
        <w:t xml:space="preserve">Ubezpieczyciel </w:t>
      </w:r>
      <w:r w:rsidRPr="00BD1498">
        <w:rPr>
          <w:rFonts w:asciiTheme="minorHAnsi" w:hAnsiTheme="minorHAnsi" w:cstheme="minorHAnsi"/>
          <w:sz w:val="22"/>
          <w:szCs w:val="22"/>
        </w:rPr>
        <w:t>uznaje, we wszystkich funkcjonujących oraz nowych lokalizacjach, istniejące u Ubezpieczonego zabezpieczenia przeciwpożarowe za wystarczające do udzielenia ochrony ubezpieczeniowej i wypłaty odszkodowania. Ubezpieczycielowi przysługuje prawo do przeprowadzenia lustracji ryzyka.</w:t>
      </w:r>
      <w:r w:rsidR="005722C2" w:rsidRPr="00BD1498">
        <w:rPr>
          <w:rFonts w:asciiTheme="minorHAnsi" w:hAnsiTheme="minorHAnsi" w:cstheme="minorHAnsi"/>
          <w:sz w:val="22"/>
          <w:szCs w:val="22"/>
        </w:rPr>
        <w:t xml:space="preserve"> </w:t>
      </w:r>
    </w:p>
    <w:p w14:paraId="0EE62E9A" w14:textId="4F67FE8A" w:rsidR="0003190E" w:rsidRPr="00BD1498" w:rsidRDefault="0003190E" w:rsidP="00A115D1">
      <w:pPr>
        <w:numPr>
          <w:ilvl w:val="1"/>
          <w:numId w:val="14"/>
        </w:numPr>
        <w:suppressAutoHyphens w:val="0"/>
        <w:jc w:val="both"/>
        <w:rPr>
          <w:rFonts w:asciiTheme="minorHAnsi" w:hAnsiTheme="minorHAnsi" w:cstheme="minorHAnsi"/>
          <w:b/>
          <w:sz w:val="22"/>
          <w:szCs w:val="22"/>
        </w:rPr>
      </w:pPr>
      <w:r w:rsidRPr="00BD1498">
        <w:rPr>
          <w:rFonts w:asciiTheme="minorHAnsi" w:hAnsiTheme="minorHAnsi" w:cstheme="minorHAnsi"/>
          <w:b/>
          <w:sz w:val="22"/>
          <w:szCs w:val="22"/>
        </w:rPr>
        <w:lastRenderedPageBreak/>
        <w:t>Klauzula pokrycia kosztów skażenia i zanieczyszczenia -</w:t>
      </w:r>
      <w:r w:rsidRPr="00BD1498">
        <w:rPr>
          <w:rFonts w:asciiTheme="minorHAnsi" w:hAnsiTheme="minorHAnsi" w:cstheme="minorHAnsi"/>
          <w:sz w:val="22"/>
          <w:szCs w:val="22"/>
        </w:rPr>
        <w:t xml:space="preserve">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D1498">
        <w:rPr>
          <w:rFonts w:asciiTheme="minorHAnsi" w:hAnsiTheme="minorHAnsi" w:cstheme="minorHAnsi"/>
          <w:sz w:val="22"/>
          <w:szCs w:val="22"/>
        </w:rPr>
        <w:t xml:space="preserve"> </w:t>
      </w:r>
      <w:r w:rsidRPr="00BD1498">
        <w:rPr>
          <w:rFonts w:asciiTheme="minorHAnsi" w:hAnsiTheme="minorHAnsi" w:cstheme="minorHAnsi"/>
          <w:sz w:val="22"/>
          <w:szCs w:val="22"/>
        </w:rPr>
        <w:t xml:space="preserve">ochroną ubezpieczeniową objęte są szkody polegające na zniszczeniu lub skażeniu ubezpieczonego mienia wskutek zdarzeń losowych objętych umową ubezpieczenia.  </w:t>
      </w:r>
    </w:p>
    <w:p w14:paraId="2F968810" w14:textId="66902C3E" w:rsidR="0003190E" w:rsidRPr="00B56CDF" w:rsidRDefault="0003190E" w:rsidP="00A115D1">
      <w:pPr>
        <w:numPr>
          <w:ilvl w:val="1"/>
          <w:numId w:val="14"/>
        </w:numPr>
        <w:suppressAutoHyphens w:val="0"/>
        <w:jc w:val="both"/>
        <w:rPr>
          <w:rFonts w:asciiTheme="minorHAnsi" w:hAnsiTheme="minorHAnsi" w:cstheme="minorHAnsi"/>
          <w:color w:val="000000" w:themeColor="text1"/>
          <w:sz w:val="22"/>
          <w:szCs w:val="22"/>
        </w:rPr>
      </w:pPr>
      <w:bookmarkStart w:id="2" w:name="_Hlk493162781"/>
      <w:r w:rsidRPr="00B56CDF">
        <w:rPr>
          <w:rFonts w:asciiTheme="minorHAnsi" w:hAnsiTheme="minorHAnsi" w:cstheme="minorHAnsi"/>
          <w:b/>
          <w:bCs/>
          <w:color w:val="000000" w:themeColor="text1"/>
          <w:sz w:val="22"/>
          <w:szCs w:val="22"/>
        </w:rPr>
        <w:t xml:space="preserve">Klauzula mienia wyłączonego z eksploatacji </w:t>
      </w:r>
      <w:r w:rsidRPr="00B56CDF">
        <w:rPr>
          <w:rFonts w:asciiTheme="minorHAnsi" w:hAnsiTheme="minorHAnsi" w:cstheme="minorHAnsi"/>
          <w:color w:val="000000" w:themeColor="text1"/>
          <w:sz w:val="22"/>
          <w:szCs w:val="22"/>
        </w:rPr>
        <w:t xml:space="preserve">-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Pr>
          <w:rFonts w:asciiTheme="minorHAnsi" w:hAnsiTheme="minorHAnsi" w:cstheme="minorHAnsi"/>
          <w:color w:val="000000" w:themeColor="text1"/>
          <w:sz w:val="22"/>
          <w:szCs w:val="22"/>
        </w:rPr>
        <w:t xml:space="preserve"> k</w:t>
      </w:r>
      <w:r w:rsidR="00A46656" w:rsidRPr="00B56CDF">
        <w:rPr>
          <w:rFonts w:asciiTheme="minorHAnsi" w:hAnsiTheme="minorHAnsi" w:cstheme="minorHAnsi"/>
          <w:color w:val="000000" w:themeColor="text1"/>
          <w:sz w:val="22"/>
          <w:szCs w:val="22"/>
        </w:rPr>
        <w:t xml:space="preserve">lauzula mienia wyłączonego z eksploatacji - w stosunku do budynków i budowli czasowo nieużytkowanych powyżej 30 dni mienie jest objęte ochroną ubezpieczeniową bez względu na zapisy OWU, jeżeli istniejące instalacje są odłączone. Zakres ubezpieczenia obejmuje także szkody w mieniu przejściowo wyłączonym z eksploatacji. Limit dla klauzuli – </w:t>
      </w:r>
      <w:r w:rsidR="0005773C">
        <w:rPr>
          <w:rFonts w:asciiTheme="minorHAnsi" w:hAnsiTheme="minorHAnsi" w:cstheme="minorHAnsi"/>
          <w:color w:val="000000" w:themeColor="text1"/>
          <w:sz w:val="22"/>
          <w:szCs w:val="22"/>
        </w:rPr>
        <w:t>5</w:t>
      </w:r>
      <w:r w:rsidR="00A46656" w:rsidRPr="00B56CDF">
        <w:rPr>
          <w:rFonts w:asciiTheme="minorHAnsi" w:hAnsiTheme="minorHAnsi" w:cstheme="minorHAnsi"/>
          <w:color w:val="000000" w:themeColor="text1"/>
          <w:sz w:val="22"/>
          <w:szCs w:val="22"/>
        </w:rPr>
        <w:t>00.000 zł.</w:t>
      </w:r>
      <w:r w:rsidR="001F4CF0" w:rsidRPr="00B56CDF">
        <w:rPr>
          <w:rFonts w:asciiTheme="minorHAnsi" w:hAnsiTheme="minorHAnsi" w:cstheme="minorHAnsi"/>
          <w:color w:val="000000" w:themeColor="text1"/>
          <w:sz w:val="22"/>
          <w:szCs w:val="22"/>
        </w:rPr>
        <w:t xml:space="preserve"> </w:t>
      </w:r>
    </w:p>
    <w:bookmarkEnd w:id="2"/>
    <w:p w14:paraId="3CEE978B" w14:textId="46BC381F" w:rsidR="0003190E" w:rsidRPr="00BD1498" w:rsidRDefault="0003190E" w:rsidP="00A115D1">
      <w:pPr>
        <w:pStyle w:val="ww-tekstpodstawowywcity20"/>
        <w:numPr>
          <w:ilvl w:val="1"/>
          <w:numId w:val="14"/>
        </w:numPr>
        <w:suppressAutoHyphens w:val="0"/>
        <w:rPr>
          <w:rFonts w:asciiTheme="minorHAnsi" w:hAnsiTheme="minorHAnsi" w:cstheme="minorHAnsi"/>
          <w:b/>
          <w:bCs/>
          <w:sz w:val="22"/>
          <w:szCs w:val="22"/>
        </w:rPr>
      </w:pPr>
      <w:r w:rsidRPr="00BD1498">
        <w:rPr>
          <w:rFonts w:asciiTheme="minorHAnsi" w:hAnsiTheme="minorHAnsi" w:cstheme="minorHAnsi"/>
          <w:b/>
          <w:bCs/>
          <w:sz w:val="22"/>
          <w:szCs w:val="22"/>
        </w:rPr>
        <w:t xml:space="preserve">Klauzula likwidacji szkody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D1498">
        <w:rPr>
          <w:rFonts w:asciiTheme="minorHAnsi" w:hAnsiTheme="minorHAnsi" w:cstheme="minorHAnsi"/>
          <w:bCs/>
          <w:sz w:val="22"/>
          <w:szCs w:val="22"/>
        </w:rPr>
        <w:t xml:space="preserve"> </w:t>
      </w:r>
      <w:r w:rsidRPr="00BD1498">
        <w:rPr>
          <w:rFonts w:asciiTheme="minorHAnsi" w:hAnsiTheme="minorHAnsi" w:cstheme="minorHAnsi"/>
          <w:bCs/>
          <w:sz w:val="22"/>
          <w:szCs w:val="22"/>
        </w:rPr>
        <w:t>Ubezpieczający może niezwłocznie przystąpić do likwidacji szkody w przypadku, gdy likwidacja tej szkody jest niezbędnym warunkiem zabezpieczenia mienia przed dalszą szkodą lub jest niezbędna do normalnego funkcjonowania jednostki.</w:t>
      </w:r>
    </w:p>
    <w:p w14:paraId="28387F26" w14:textId="5D677E40" w:rsidR="0003190E" w:rsidRPr="00BD1498" w:rsidRDefault="0003190E" w:rsidP="00A115D1">
      <w:pPr>
        <w:numPr>
          <w:ilvl w:val="1"/>
          <w:numId w:val="14"/>
        </w:num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BD1498">
        <w:rPr>
          <w:rFonts w:asciiTheme="minorHAnsi" w:hAnsiTheme="minorHAnsi" w:cstheme="minorHAnsi"/>
          <w:b/>
          <w:sz w:val="22"/>
          <w:szCs w:val="22"/>
        </w:rPr>
        <w:t xml:space="preserve">Klauzula podatku VAT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D1498">
        <w:rPr>
          <w:rFonts w:asciiTheme="minorHAnsi" w:hAnsiTheme="minorHAnsi" w:cstheme="minorHAnsi"/>
          <w:sz w:val="22"/>
          <w:szCs w:val="22"/>
        </w:rPr>
        <w:t xml:space="preserve"> </w:t>
      </w:r>
      <w:r w:rsidRPr="00BD1498">
        <w:rPr>
          <w:rFonts w:asciiTheme="minorHAnsi" w:hAnsiTheme="minorHAnsi" w:cstheme="minorHAnsi"/>
          <w:sz w:val="22"/>
          <w:szCs w:val="22"/>
        </w:rPr>
        <w:t xml:space="preserve">odszkodowanie będzie wypłacane łącznie z podatkiem od towarów i usług VAT, jeśli Ubezpieczający </w:t>
      </w:r>
      <w:r w:rsidR="008C5626">
        <w:rPr>
          <w:rFonts w:asciiTheme="minorHAnsi" w:hAnsiTheme="minorHAnsi" w:cstheme="minorHAnsi"/>
          <w:sz w:val="22"/>
          <w:szCs w:val="22"/>
        </w:rPr>
        <w:t xml:space="preserve">/ Ubezpieczony </w:t>
      </w:r>
      <w:r w:rsidRPr="00BD1498">
        <w:rPr>
          <w:rFonts w:asciiTheme="minorHAnsi" w:hAnsiTheme="minorHAnsi" w:cstheme="minorHAnsi"/>
          <w:sz w:val="22"/>
          <w:szCs w:val="22"/>
        </w:rPr>
        <w:t>nie może tego podatku odliczyć. Rozstrzygającym będzie pisemne oświadczenie złożone przez Ubezpieczającego”.</w:t>
      </w:r>
    </w:p>
    <w:p w14:paraId="1A728B81" w14:textId="07715E5B" w:rsidR="0003190E" w:rsidRPr="00020C23" w:rsidRDefault="0003190E" w:rsidP="00A115D1">
      <w:pPr>
        <w:numPr>
          <w:ilvl w:val="1"/>
          <w:numId w:val="14"/>
        </w:numPr>
        <w:tabs>
          <w:tab w:val="left" w:pos="720"/>
        </w:tabs>
        <w:suppressAutoHyphens w:val="0"/>
        <w:overflowPunct w:val="0"/>
        <w:autoSpaceDE w:val="0"/>
        <w:autoSpaceDN w:val="0"/>
        <w:adjustRightInd w:val="0"/>
        <w:jc w:val="both"/>
        <w:textAlignment w:val="baseline"/>
        <w:rPr>
          <w:rFonts w:asciiTheme="minorHAnsi" w:hAnsiTheme="minorHAnsi" w:cstheme="minorHAnsi"/>
          <w:color w:val="000000" w:themeColor="text1"/>
          <w:sz w:val="22"/>
          <w:szCs w:val="22"/>
        </w:rPr>
      </w:pPr>
      <w:r w:rsidRPr="00020C23">
        <w:rPr>
          <w:rFonts w:asciiTheme="minorHAnsi" w:hAnsiTheme="minorHAnsi" w:cstheme="minorHAnsi"/>
          <w:b/>
          <w:sz w:val="22"/>
          <w:szCs w:val="22"/>
        </w:rPr>
        <w:t xml:space="preserve">Klauzula wyrównania sumy ubezpieczenia – suma prewencyjna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020C23">
        <w:rPr>
          <w:rFonts w:asciiTheme="minorHAnsi" w:hAnsiTheme="minorHAnsi" w:cstheme="minorHAnsi"/>
          <w:sz w:val="22"/>
          <w:szCs w:val="22"/>
        </w:rPr>
        <w:t xml:space="preserve"> </w:t>
      </w:r>
      <w:r w:rsidRPr="00020C23">
        <w:rPr>
          <w:rFonts w:asciiTheme="minorHAnsi" w:hAnsiTheme="minorHAnsi" w:cstheme="minorHAnsi"/>
          <w:sz w:val="22"/>
          <w:szCs w:val="22"/>
        </w:rPr>
        <w:t>w ramach klauzuli prewencyj</w:t>
      </w:r>
      <w:r w:rsidR="003E1310" w:rsidRPr="00020C23">
        <w:rPr>
          <w:rFonts w:asciiTheme="minorHAnsi" w:hAnsiTheme="minorHAnsi" w:cstheme="minorHAnsi"/>
          <w:sz w:val="22"/>
          <w:szCs w:val="22"/>
        </w:rPr>
        <w:t xml:space="preserve">nej roczny limit </w:t>
      </w:r>
      <w:r w:rsidR="001828B0">
        <w:rPr>
          <w:rFonts w:asciiTheme="minorHAnsi" w:hAnsiTheme="minorHAnsi" w:cstheme="minorHAnsi"/>
          <w:color w:val="000000" w:themeColor="text1"/>
          <w:sz w:val="22"/>
          <w:szCs w:val="22"/>
        </w:rPr>
        <w:t>2</w:t>
      </w:r>
      <w:r w:rsidR="003E1310" w:rsidRPr="00020C23">
        <w:rPr>
          <w:rFonts w:asciiTheme="minorHAnsi" w:hAnsiTheme="minorHAnsi" w:cstheme="minorHAnsi"/>
          <w:color w:val="000000" w:themeColor="text1"/>
          <w:sz w:val="22"/>
          <w:szCs w:val="22"/>
        </w:rPr>
        <w:t> 000 000</w:t>
      </w:r>
      <w:r w:rsidR="00EE4798" w:rsidRPr="00020C23">
        <w:rPr>
          <w:rFonts w:asciiTheme="minorHAnsi" w:hAnsiTheme="minorHAnsi" w:cstheme="minorHAnsi"/>
          <w:color w:val="000000" w:themeColor="text1"/>
          <w:sz w:val="22"/>
          <w:szCs w:val="22"/>
        </w:rPr>
        <w:t xml:space="preserve"> </w:t>
      </w:r>
      <w:r w:rsidR="007C336D" w:rsidRPr="00020C23">
        <w:rPr>
          <w:rFonts w:asciiTheme="minorHAnsi" w:hAnsiTheme="minorHAnsi" w:cstheme="minorHAnsi"/>
          <w:color w:val="000000" w:themeColor="text1"/>
          <w:sz w:val="22"/>
          <w:szCs w:val="22"/>
        </w:rPr>
        <w:t>zł</w:t>
      </w:r>
      <w:r w:rsidRPr="00020C23">
        <w:rPr>
          <w:rFonts w:asciiTheme="minorHAnsi" w:hAnsiTheme="minorHAnsi" w:cstheme="minorHAnsi"/>
          <w:color w:val="000000" w:themeColor="text1"/>
          <w:sz w:val="22"/>
          <w:szCs w:val="22"/>
        </w:rPr>
        <w:t>, podwyższy sumę ubezpieczenia danego składnika / składników majątk</w:t>
      </w:r>
      <w:r w:rsidR="00E32981" w:rsidRPr="00020C23">
        <w:rPr>
          <w:rFonts w:asciiTheme="minorHAnsi" w:hAnsiTheme="minorHAnsi" w:cstheme="minorHAnsi"/>
          <w:color w:val="000000" w:themeColor="text1"/>
          <w:sz w:val="22"/>
          <w:szCs w:val="22"/>
        </w:rPr>
        <w:t>u</w:t>
      </w:r>
      <w:r w:rsidR="001F4CF0" w:rsidRPr="00020C23">
        <w:rPr>
          <w:rFonts w:asciiTheme="minorHAnsi" w:hAnsiTheme="minorHAnsi" w:cstheme="minorHAnsi"/>
          <w:color w:val="000000" w:themeColor="text1"/>
          <w:sz w:val="22"/>
          <w:szCs w:val="22"/>
        </w:rPr>
        <w:t>, za wyjątkiem mienia będącego pod ochroną konserwatora zabytków</w:t>
      </w:r>
      <w:r w:rsidR="008B7AD1" w:rsidRPr="00020C23">
        <w:rPr>
          <w:rFonts w:asciiTheme="minorHAnsi" w:hAnsiTheme="minorHAnsi" w:cstheme="minorHAnsi"/>
          <w:color w:val="000000" w:themeColor="text1"/>
          <w:sz w:val="22"/>
          <w:szCs w:val="22"/>
        </w:rPr>
        <w:t>,</w:t>
      </w:r>
      <w:r w:rsidR="001F4CF0" w:rsidRPr="00020C23">
        <w:rPr>
          <w:rFonts w:asciiTheme="minorHAnsi" w:hAnsiTheme="minorHAnsi" w:cstheme="minorHAnsi"/>
          <w:color w:val="000000" w:themeColor="text1"/>
          <w:sz w:val="22"/>
          <w:szCs w:val="22"/>
        </w:rPr>
        <w:t xml:space="preserve"> dla którego ma zastosowanie limit w wysokości </w:t>
      </w:r>
      <w:r w:rsidR="0005773C">
        <w:rPr>
          <w:rFonts w:asciiTheme="minorHAnsi" w:hAnsiTheme="minorHAnsi" w:cstheme="minorHAnsi"/>
          <w:color w:val="000000" w:themeColor="text1"/>
          <w:sz w:val="22"/>
          <w:szCs w:val="22"/>
        </w:rPr>
        <w:t>5</w:t>
      </w:r>
      <w:r w:rsidR="001F4CF0" w:rsidRPr="00020C23">
        <w:rPr>
          <w:rFonts w:asciiTheme="minorHAnsi" w:hAnsiTheme="minorHAnsi" w:cstheme="minorHAnsi"/>
          <w:color w:val="000000" w:themeColor="text1"/>
          <w:sz w:val="22"/>
          <w:szCs w:val="22"/>
        </w:rPr>
        <w:t xml:space="preserve">00.000 zł. Zakres ochrony w ramach niniejszej klauzuli nie dotyczy mienia objętego ubezpieczeniem w ramach systemu </w:t>
      </w:r>
      <w:r w:rsidR="008B7AD1" w:rsidRPr="00020C23">
        <w:rPr>
          <w:rFonts w:asciiTheme="minorHAnsi" w:hAnsiTheme="minorHAnsi" w:cstheme="minorHAnsi"/>
          <w:color w:val="000000" w:themeColor="text1"/>
          <w:sz w:val="22"/>
          <w:szCs w:val="22"/>
        </w:rPr>
        <w:t xml:space="preserve">pierwszego ryzyka </w:t>
      </w:r>
      <w:r w:rsidR="001F4CF0" w:rsidRPr="00020C23">
        <w:rPr>
          <w:rFonts w:asciiTheme="minorHAnsi" w:hAnsiTheme="minorHAnsi" w:cstheme="minorHAnsi"/>
          <w:color w:val="000000" w:themeColor="text1"/>
          <w:sz w:val="22"/>
          <w:szCs w:val="22"/>
        </w:rPr>
        <w:t xml:space="preserve">oraz wszystkich limitów / podlimitów, limitów klauzul dodatkowych. </w:t>
      </w:r>
    </w:p>
    <w:p w14:paraId="1E339631" w14:textId="0A2CB021" w:rsidR="00E4376F" w:rsidRPr="00B56CDF" w:rsidRDefault="008E0A52" w:rsidP="00A115D1">
      <w:pPr>
        <w:pStyle w:val="Kolorowalistaakcent11"/>
        <w:numPr>
          <w:ilvl w:val="1"/>
          <w:numId w:val="14"/>
        </w:numPr>
        <w:jc w:val="both"/>
        <w:rPr>
          <w:rFonts w:asciiTheme="minorHAnsi" w:hAnsiTheme="minorHAnsi" w:cstheme="minorHAnsi"/>
          <w:b/>
        </w:rPr>
      </w:pPr>
      <w:r w:rsidRPr="00B56CDF">
        <w:rPr>
          <w:rFonts w:asciiTheme="minorHAnsi" w:hAnsiTheme="minorHAnsi" w:cstheme="minorHAnsi"/>
          <w:b/>
        </w:rPr>
        <w:t>Klauzula aktów terroryzmu, sabotażu, rozruchów, strajków itp.</w:t>
      </w:r>
      <w:r w:rsidR="00EE4798" w:rsidRPr="00B56CDF">
        <w:rPr>
          <w:rFonts w:asciiTheme="minorHAnsi" w:hAnsiTheme="minorHAnsi" w:cstheme="minorHAnsi"/>
          <w:b/>
        </w:rPr>
        <w:t xml:space="preserve"> - </w:t>
      </w:r>
      <w:r w:rsidR="004E1BB8" w:rsidRPr="00591FAD">
        <w:rPr>
          <w:rFonts w:asciiTheme="minorHAnsi" w:hAnsiTheme="minorHAnsi" w:cstheme="minorHAnsi"/>
        </w:rPr>
        <w:t>z zachowaniem pozostałych, niezmienionych niniejszą klauzulą postanowień umowy ubezpieczenia i ogólnych warunków ubezpieczenia, ustala się, że</w:t>
      </w:r>
      <w:r w:rsidR="004E1BB8" w:rsidRPr="00B56CDF">
        <w:rPr>
          <w:rFonts w:asciiTheme="minorHAnsi" w:hAnsiTheme="minorHAnsi" w:cstheme="minorHAnsi"/>
        </w:rPr>
        <w:t xml:space="preserve"> </w:t>
      </w:r>
      <w:r w:rsidRPr="00B56CDF">
        <w:rPr>
          <w:rFonts w:asciiTheme="minorHAnsi" w:hAnsiTheme="minorHAnsi" w:cstheme="minorHAnsi"/>
        </w:rPr>
        <w:t xml:space="preserve">odpowiedzialność ubezpieczyciela obejmuje szkody spowodowane działaniem osób trzecich, powstałe wskutek sabotażu, a także strajków, rozruchów, zamieszek, demonstracji, blokad, niepokojów społecznych w tym m.in. wszelkiego rodzaju szkody będące następstwem akcji (indywidualnych czy grupowych) organizowanych z pobudek ideologicznych, politycznych, ekonomicznych, socjalnych, ekologicznych i innych skierowanych przeciwko osobom lub obiektom w celu wprowadzenia chaosu, zastraszenia ludności i dezorganizacji życia publicznego bądź zdezorganizowania pracy transportu publicznego, zakładów usługowych, wytwórczych i innych prowadzących działalność gospodarczą i innych tego typu zdarzeń włącznie z aktami terroryzmu. </w:t>
      </w:r>
    </w:p>
    <w:p w14:paraId="2AD9DF5A" w14:textId="77777777" w:rsidR="00E4376F" w:rsidRPr="00B56CDF" w:rsidRDefault="00E4376F" w:rsidP="00E4376F">
      <w:pPr>
        <w:pStyle w:val="LucaCash"/>
        <w:spacing w:line="240" w:lineRule="auto"/>
        <w:ind w:left="284"/>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 xml:space="preserve">Z ochrony ubezpieczeniowej pozostają wyłączone szkody będące bezpośrednim oraz pośrednim następstwem: </w:t>
      </w:r>
      <w:r w:rsidRPr="00B56CDF">
        <w:rPr>
          <w:rFonts w:asciiTheme="minorHAnsi" w:eastAsia="Calibri" w:hAnsiTheme="minorHAnsi" w:cstheme="minorHAnsi"/>
          <w:sz w:val="22"/>
          <w:szCs w:val="22"/>
          <w:lang w:eastAsia="en-US"/>
        </w:rPr>
        <w:t xml:space="preserve">działań wojennych, wojny domowej, wprowadzenia stanu wojennego lub stanu </w:t>
      </w:r>
      <w:r w:rsidRPr="00B56CDF">
        <w:rPr>
          <w:rFonts w:asciiTheme="minorHAnsi" w:eastAsia="Calibri" w:hAnsiTheme="minorHAnsi" w:cstheme="minorHAnsi"/>
          <w:iCs/>
          <w:sz w:val="22"/>
          <w:szCs w:val="22"/>
          <w:lang w:eastAsia="en-US"/>
        </w:rPr>
        <w:t>wyjątkowego, powstania zbrojnego, rewolucji, konfiskaty lub innego rodzaju przejęcia przedmiotu ubezpieczenia przez rząd lub inne władze kraju, wszelkich działań przedsięwziętych w związku z kontrolowaniem, zapobieganiem lub zwalczaniem skutków zdarzeń wymienionych powyżej.</w:t>
      </w:r>
    </w:p>
    <w:p w14:paraId="035A3828" w14:textId="77777777" w:rsidR="00E4376F" w:rsidRPr="00B56CDF" w:rsidRDefault="00E4376F" w:rsidP="00E4376F">
      <w:pPr>
        <w:pStyle w:val="LucaCash"/>
        <w:spacing w:line="240" w:lineRule="auto"/>
        <w:ind w:left="284"/>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 xml:space="preserve">Z zakresu ochrony wyłączone są również szkody: </w:t>
      </w:r>
    </w:p>
    <w:p w14:paraId="3729180F" w14:textId="77777777" w:rsidR="00E4376F" w:rsidRPr="00B56CDF" w:rsidRDefault="00E4376F" w:rsidP="00320A69">
      <w:pPr>
        <w:pStyle w:val="LucaCash"/>
        <w:numPr>
          <w:ilvl w:val="0"/>
          <w:numId w:val="34"/>
        </w:numPr>
        <w:suppressAutoHyphens w:val="0"/>
        <w:spacing w:line="240" w:lineRule="auto"/>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powstałe w wyniku uwolnienia lub wystawienia na działanie substancji toksycznych, chemicznych lub biologicznych,</w:t>
      </w:r>
    </w:p>
    <w:p w14:paraId="3E8CB826" w14:textId="77777777" w:rsidR="00E4376F" w:rsidRPr="00B56CDF" w:rsidRDefault="00E4376F" w:rsidP="00320A69">
      <w:pPr>
        <w:pStyle w:val="LucaCash"/>
        <w:numPr>
          <w:ilvl w:val="0"/>
          <w:numId w:val="34"/>
        </w:numPr>
        <w:suppressAutoHyphens w:val="0"/>
        <w:spacing w:line="240" w:lineRule="auto"/>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w mieniu powstałe podczas jego transportu poza lokalizacjami Ubezpieczonego,</w:t>
      </w:r>
    </w:p>
    <w:p w14:paraId="378170E8" w14:textId="77777777" w:rsidR="00E4376F" w:rsidRPr="00B56CDF" w:rsidRDefault="00E4376F" w:rsidP="00320A69">
      <w:pPr>
        <w:pStyle w:val="LucaCash"/>
        <w:numPr>
          <w:ilvl w:val="0"/>
          <w:numId w:val="34"/>
        </w:numPr>
        <w:suppressAutoHyphens w:val="0"/>
        <w:spacing w:line="240" w:lineRule="auto"/>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powstałe wskutek gróźb oraz fałszywych alarmów,</w:t>
      </w:r>
    </w:p>
    <w:p w14:paraId="7BD54BB8" w14:textId="77777777" w:rsidR="00E4376F" w:rsidRPr="00B56CDF" w:rsidRDefault="00E4376F" w:rsidP="00320A69">
      <w:pPr>
        <w:pStyle w:val="LucaCash"/>
        <w:numPr>
          <w:ilvl w:val="0"/>
          <w:numId w:val="34"/>
        </w:numPr>
        <w:suppressAutoHyphens w:val="0"/>
        <w:spacing w:line="240" w:lineRule="auto"/>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powstałe w budynkach i budowlach lub znajdującym się w nich mieniu, jeżeli są one puste, niezamieszkałe, nieużytkowane lub nieczynne dłużej niż przez 30 dni, chyba że nieużytkowanie lub fakt, że są nieczynne wynika z normalnej działalności Ubezpieczonego,</w:t>
      </w:r>
    </w:p>
    <w:p w14:paraId="40C6D113" w14:textId="77777777" w:rsidR="00E4376F" w:rsidRPr="00B56CDF" w:rsidRDefault="00E4376F" w:rsidP="00320A69">
      <w:pPr>
        <w:pStyle w:val="LucaCash"/>
        <w:numPr>
          <w:ilvl w:val="0"/>
          <w:numId w:val="34"/>
        </w:numPr>
        <w:suppressAutoHyphens w:val="0"/>
        <w:spacing w:line="240" w:lineRule="auto"/>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lastRenderedPageBreak/>
        <w:t>we wszelkiego rodzaju liniach przesyłowych i zasilających oraz rurociągach znajdujących poza lokalizacjami nazwanymi, wskazanymi w umowie z adresem,</w:t>
      </w:r>
    </w:p>
    <w:p w14:paraId="264F89DD" w14:textId="77777777" w:rsidR="00E4376F" w:rsidRPr="00B56CDF" w:rsidRDefault="00E4376F" w:rsidP="00320A69">
      <w:pPr>
        <w:pStyle w:val="LucaCash"/>
        <w:numPr>
          <w:ilvl w:val="0"/>
          <w:numId w:val="34"/>
        </w:numPr>
        <w:suppressAutoHyphens w:val="0"/>
        <w:spacing w:line="240" w:lineRule="auto"/>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spowodowane przez środki zapobiegania, zwalczania lub kontrolowania rzeczywistych lub potencjalnych aktów terroru lub sabotażu, chyba, że zastosowanie takich środków zostało pisemnie uzgodnione z Ubezpieczycielem zanim środki te zostały podjęte,</w:t>
      </w:r>
    </w:p>
    <w:p w14:paraId="5468B375" w14:textId="77777777" w:rsidR="00E4376F" w:rsidRPr="00B56CDF" w:rsidRDefault="00E4376F" w:rsidP="00320A69">
      <w:pPr>
        <w:pStyle w:val="LucaCash"/>
        <w:numPr>
          <w:ilvl w:val="0"/>
          <w:numId w:val="34"/>
        </w:numPr>
        <w:suppressAutoHyphens w:val="0"/>
        <w:spacing w:line="240" w:lineRule="auto"/>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 xml:space="preserve">wynikające bezpośrednio lub pośrednio z wybuchu jądrowego, reakcji nuklearnej, promieniowania jądrowego, skażenia radioaktywnego, </w:t>
      </w:r>
    </w:p>
    <w:p w14:paraId="1FD433F4" w14:textId="6863C993" w:rsidR="00E4376F" w:rsidRPr="00B56CDF" w:rsidRDefault="00E4376F" w:rsidP="00320A69">
      <w:pPr>
        <w:pStyle w:val="LucaCash"/>
        <w:numPr>
          <w:ilvl w:val="0"/>
          <w:numId w:val="34"/>
        </w:numPr>
        <w:suppressAutoHyphens w:val="0"/>
        <w:spacing w:line="240" w:lineRule="auto"/>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 xml:space="preserve">spowodowane atakiem elektronicznym/cybernetycznym, w tym przez włamania komputerowe oraz w wyniku działania wirusów komputerowych. </w:t>
      </w:r>
    </w:p>
    <w:p w14:paraId="375E9E45" w14:textId="0C179406" w:rsidR="00487FBA" w:rsidRPr="00B56CDF" w:rsidRDefault="008E0A52" w:rsidP="00E4376F">
      <w:pPr>
        <w:pStyle w:val="Kolorowalistaakcent11"/>
        <w:ind w:left="360"/>
        <w:jc w:val="both"/>
        <w:rPr>
          <w:rFonts w:asciiTheme="minorHAnsi" w:hAnsiTheme="minorHAnsi" w:cstheme="minorHAnsi"/>
          <w:b/>
        </w:rPr>
      </w:pPr>
      <w:r w:rsidRPr="00B56CDF">
        <w:rPr>
          <w:rFonts w:asciiTheme="minorHAnsi" w:hAnsiTheme="minorHAnsi" w:cstheme="minorHAnsi"/>
        </w:rPr>
        <w:t xml:space="preserve">Limit odpowiedzialności: </w:t>
      </w:r>
      <w:r w:rsidR="00E4376F" w:rsidRPr="00B56CDF">
        <w:rPr>
          <w:rFonts w:asciiTheme="minorHAnsi" w:hAnsiTheme="minorHAnsi" w:cstheme="minorHAnsi"/>
          <w:b/>
          <w:bCs/>
        </w:rPr>
        <w:t>5</w:t>
      </w:r>
      <w:r w:rsidR="00D6151F" w:rsidRPr="00B56CDF">
        <w:rPr>
          <w:rFonts w:asciiTheme="minorHAnsi" w:hAnsiTheme="minorHAnsi" w:cstheme="minorHAnsi"/>
          <w:b/>
          <w:bCs/>
        </w:rPr>
        <w:t>.0</w:t>
      </w:r>
      <w:r w:rsidR="003E1310" w:rsidRPr="00B56CDF">
        <w:rPr>
          <w:rFonts w:asciiTheme="minorHAnsi" w:hAnsiTheme="minorHAnsi" w:cstheme="minorHAnsi"/>
          <w:b/>
          <w:bCs/>
        </w:rPr>
        <w:t>00</w:t>
      </w:r>
      <w:r w:rsidR="003E4441" w:rsidRPr="00B56CDF">
        <w:rPr>
          <w:rFonts w:asciiTheme="minorHAnsi" w:hAnsiTheme="minorHAnsi" w:cstheme="minorHAnsi"/>
          <w:b/>
          <w:bCs/>
        </w:rPr>
        <w:t>.</w:t>
      </w:r>
      <w:r w:rsidR="003E1310" w:rsidRPr="00B56CDF">
        <w:rPr>
          <w:rFonts w:asciiTheme="minorHAnsi" w:hAnsiTheme="minorHAnsi" w:cstheme="minorHAnsi"/>
          <w:b/>
          <w:bCs/>
        </w:rPr>
        <w:t>000</w:t>
      </w:r>
      <w:r w:rsidR="00EE4798" w:rsidRPr="00B56CDF">
        <w:rPr>
          <w:rFonts w:asciiTheme="minorHAnsi" w:hAnsiTheme="minorHAnsi" w:cstheme="minorHAnsi"/>
          <w:b/>
          <w:bCs/>
        </w:rPr>
        <w:t xml:space="preserve"> </w:t>
      </w:r>
      <w:r w:rsidR="007C336D" w:rsidRPr="00B56CDF">
        <w:rPr>
          <w:rFonts w:asciiTheme="minorHAnsi" w:hAnsiTheme="minorHAnsi" w:cstheme="minorHAnsi"/>
          <w:b/>
          <w:bCs/>
        </w:rPr>
        <w:t>zł</w:t>
      </w:r>
      <w:r w:rsidRPr="00B56CDF">
        <w:rPr>
          <w:rFonts w:asciiTheme="minorHAnsi" w:hAnsiTheme="minorHAnsi" w:cstheme="minorHAnsi"/>
          <w:b/>
          <w:bCs/>
        </w:rPr>
        <w:t xml:space="preserve"> </w:t>
      </w:r>
      <w:r w:rsidRPr="00B56CDF">
        <w:rPr>
          <w:rFonts w:asciiTheme="minorHAnsi" w:hAnsiTheme="minorHAnsi" w:cstheme="minorHAnsi"/>
        </w:rPr>
        <w:t>na jedno i na wszystkie zdarzenia</w:t>
      </w:r>
      <w:r w:rsidR="0031383F" w:rsidRPr="00B56CDF">
        <w:rPr>
          <w:rFonts w:asciiTheme="minorHAnsi" w:hAnsiTheme="minorHAnsi" w:cstheme="minorHAnsi"/>
          <w:b/>
        </w:rPr>
        <w:t>.</w:t>
      </w:r>
      <w:r w:rsidR="00487FBA" w:rsidRPr="00B56CDF">
        <w:rPr>
          <w:rFonts w:asciiTheme="minorHAnsi" w:hAnsiTheme="minorHAnsi" w:cstheme="minorHAnsi"/>
          <w:b/>
        </w:rPr>
        <w:t xml:space="preserve"> </w:t>
      </w:r>
      <w:r w:rsidR="00487FBA" w:rsidRPr="00B56CDF">
        <w:rPr>
          <w:rFonts w:asciiTheme="minorHAnsi" w:hAnsiTheme="minorHAnsi" w:cstheme="minorHAnsi"/>
        </w:rPr>
        <w:t>Jednocześnie wyłącza się z odpowiedzia</w:t>
      </w:r>
      <w:r w:rsidR="003F7AE1" w:rsidRPr="00B56CDF">
        <w:rPr>
          <w:rFonts w:asciiTheme="minorHAnsi" w:hAnsiTheme="minorHAnsi" w:cstheme="minorHAnsi"/>
        </w:rPr>
        <w:t xml:space="preserve">lności szkody powstałe </w:t>
      </w:r>
      <w:r w:rsidR="00FB110A" w:rsidRPr="00B56CDF">
        <w:rPr>
          <w:rFonts w:asciiTheme="minorHAnsi" w:hAnsiTheme="minorHAnsi" w:cstheme="minorHAnsi"/>
        </w:rPr>
        <w:t xml:space="preserve">wskutek </w:t>
      </w:r>
      <w:r w:rsidR="003F7AE1" w:rsidRPr="00B56CDF">
        <w:rPr>
          <w:rFonts w:asciiTheme="minorHAnsi" w:hAnsiTheme="minorHAnsi" w:cstheme="minorHAnsi"/>
        </w:rPr>
        <w:t>skażenia radioaktywnego, biologicznego lub chemicznego.</w:t>
      </w:r>
      <w:r w:rsidR="007B6383" w:rsidRPr="00B56CDF">
        <w:rPr>
          <w:rFonts w:asciiTheme="minorHAnsi" w:hAnsiTheme="minorHAnsi" w:cstheme="minorHAnsi"/>
        </w:rPr>
        <w:t xml:space="preserve"> </w:t>
      </w:r>
      <w:r w:rsidR="007B6383" w:rsidRPr="00B56CDF">
        <w:rPr>
          <w:rFonts w:asciiTheme="minorHAnsi" w:hAnsiTheme="minorHAnsi" w:cstheme="minorHAnsi"/>
          <w:iCs/>
          <w:lang w:eastAsia="en-US"/>
        </w:rPr>
        <w:t xml:space="preserve">Franszyza redukcyjna wynosi </w:t>
      </w:r>
      <w:r w:rsidR="007B6383" w:rsidRPr="00B56CDF">
        <w:rPr>
          <w:rFonts w:asciiTheme="minorHAnsi" w:hAnsiTheme="minorHAnsi" w:cstheme="minorHAnsi"/>
          <w:b/>
        </w:rPr>
        <w:t>5.000,00 zł</w:t>
      </w:r>
      <w:r w:rsidR="007B6383" w:rsidRPr="00B56CDF">
        <w:rPr>
          <w:rFonts w:asciiTheme="minorHAnsi" w:hAnsiTheme="minorHAnsi" w:cstheme="minorHAnsi"/>
          <w:iCs/>
          <w:lang w:eastAsia="en-US"/>
        </w:rPr>
        <w:t xml:space="preserve"> na zdarzenie.</w:t>
      </w:r>
    </w:p>
    <w:p w14:paraId="78CC3E4B" w14:textId="1D8529C9" w:rsidR="00E4376F" w:rsidRPr="004E1BB8" w:rsidRDefault="00E4376F" w:rsidP="004E1BB8">
      <w:pPr>
        <w:pStyle w:val="Tekstpodstawowy"/>
        <w:numPr>
          <w:ilvl w:val="1"/>
          <w:numId w:val="14"/>
        </w:numPr>
        <w:spacing w:after="0"/>
        <w:jc w:val="both"/>
        <w:rPr>
          <w:rFonts w:asciiTheme="minorHAnsi" w:hAnsiTheme="minorHAnsi" w:cstheme="minorHAnsi"/>
          <w:b/>
          <w:bCs/>
          <w:sz w:val="22"/>
          <w:szCs w:val="22"/>
        </w:rPr>
      </w:pPr>
      <w:r w:rsidRPr="00B56CDF">
        <w:rPr>
          <w:rFonts w:asciiTheme="minorHAnsi" w:hAnsiTheme="minorHAnsi" w:cstheme="minorHAnsi"/>
          <w:b/>
          <w:bCs/>
          <w:sz w:val="22"/>
          <w:szCs w:val="22"/>
        </w:rPr>
        <w:t>Klauzula kosztów dodatkowych wynikających z aktów terroryzmu, sabotażu, rozruchów, strajków itp.</w:t>
      </w:r>
      <w:r w:rsidR="004E1BB8">
        <w:rPr>
          <w:rFonts w:asciiTheme="minorHAnsi" w:hAnsiTheme="minorHAnsi" w:cstheme="minorHAnsi"/>
          <w:b/>
          <w:bCs/>
          <w:sz w:val="22"/>
          <w:szCs w:val="22"/>
        </w:rPr>
        <w:t xml:space="preserve"> - </w:t>
      </w:r>
      <w:r w:rsidR="004E1BB8" w:rsidRPr="004E1BB8">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4E1BB8">
        <w:rPr>
          <w:rFonts w:asciiTheme="minorHAnsi" w:eastAsia="Calibri" w:hAnsiTheme="minorHAnsi" w:cstheme="minorHAnsi"/>
          <w:iCs/>
          <w:sz w:val="22"/>
          <w:szCs w:val="22"/>
          <w:lang w:eastAsia="en-US"/>
        </w:rPr>
        <w:t xml:space="preserve"> </w:t>
      </w:r>
      <w:r w:rsidRPr="004E1BB8">
        <w:rPr>
          <w:rFonts w:asciiTheme="minorHAnsi" w:eastAsia="Calibri" w:hAnsiTheme="minorHAnsi" w:cstheme="minorHAnsi"/>
          <w:iCs/>
          <w:sz w:val="22"/>
          <w:szCs w:val="22"/>
          <w:lang w:eastAsia="en-US"/>
        </w:rPr>
        <w:t xml:space="preserve">Zakres ochrony ubezpieczeniowej obejmuje koszty poniesione przez Ubezpieczonego bezpośrednio na skutek </w:t>
      </w:r>
      <w:r w:rsidR="007B6383" w:rsidRPr="004E1BB8">
        <w:rPr>
          <w:rFonts w:asciiTheme="minorHAnsi" w:eastAsia="Calibri" w:hAnsiTheme="minorHAnsi" w:cstheme="minorHAnsi"/>
          <w:iCs/>
          <w:sz w:val="22"/>
          <w:szCs w:val="22"/>
          <w:lang w:eastAsia="en-US"/>
        </w:rPr>
        <w:t>zdarzeń opisanych w klauzuli 4.31</w:t>
      </w:r>
      <w:r w:rsidR="007B6383" w:rsidRPr="004E1BB8">
        <w:rPr>
          <w:rFonts w:asciiTheme="minorHAnsi" w:hAnsiTheme="minorHAnsi" w:cstheme="minorHAnsi"/>
          <w:b/>
          <w:sz w:val="22"/>
          <w:szCs w:val="22"/>
        </w:rPr>
        <w:t xml:space="preserve"> Klauzula aktów terroryzmu, sabotażu, rozruchów, strajków itp. </w:t>
      </w:r>
      <w:r w:rsidRPr="004E1BB8">
        <w:rPr>
          <w:rFonts w:asciiTheme="minorHAnsi" w:eastAsia="Calibri" w:hAnsiTheme="minorHAnsi" w:cstheme="minorHAnsi"/>
          <w:iCs/>
          <w:sz w:val="22"/>
          <w:szCs w:val="22"/>
          <w:lang w:eastAsia="en-US"/>
        </w:rPr>
        <w:t xml:space="preserve">w rozumieniu mających zastosowanie do umowy ubezpieczenia warunków ubezpieczenia (wzorców umownych). </w:t>
      </w:r>
    </w:p>
    <w:p w14:paraId="4E7ECBD7" w14:textId="6D274135" w:rsidR="00E4376F" w:rsidRPr="00B56CDF" w:rsidRDefault="00E4376F" w:rsidP="004E1BB8">
      <w:pPr>
        <w:pStyle w:val="LucaCash"/>
        <w:spacing w:line="240" w:lineRule="auto"/>
        <w:ind w:left="426"/>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 xml:space="preserve">Z ochrony ubezpieczeniowej pozostają wyłączone szkody będące </w:t>
      </w:r>
      <w:r w:rsidR="004E1BB8" w:rsidRPr="00B56CDF">
        <w:rPr>
          <w:rFonts w:asciiTheme="minorHAnsi" w:eastAsia="Calibri" w:hAnsiTheme="minorHAnsi" w:cstheme="minorHAnsi"/>
          <w:iCs/>
          <w:sz w:val="22"/>
          <w:szCs w:val="22"/>
          <w:lang w:eastAsia="en-US"/>
        </w:rPr>
        <w:t>bezpośrednim oraz</w:t>
      </w:r>
      <w:r w:rsidRPr="00B56CDF">
        <w:rPr>
          <w:rFonts w:asciiTheme="minorHAnsi" w:eastAsia="Calibri" w:hAnsiTheme="minorHAnsi" w:cstheme="minorHAnsi"/>
          <w:iCs/>
          <w:sz w:val="22"/>
          <w:szCs w:val="22"/>
          <w:lang w:eastAsia="en-US"/>
        </w:rPr>
        <w:t xml:space="preserve"> pośrednim następstwem: działań wojennych, wojny domowej, wprowadzenia stanu wojennego lub stanu wyjątkowego, powstania zbrojnego, rewolucji, konfiskaty lub innego rodzaju przejęcia przedmiotu ubezpieczenia przez rząd lub inne władze kraju, wszelkich działań przedsięwziętych w związku z kontrolowaniem, zapobieganiem lub zwalczaniem skutków zdarzeń wymienionych powyżej.</w:t>
      </w:r>
    </w:p>
    <w:p w14:paraId="715ED609" w14:textId="77777777" w:rsidR="00E4376F" w:rsidRPr="00B56CDF" w:rsidRDefault="00E4376F" w:rsidP="004E1BB8">
      <w:pPr>
        <w:pStyle w:val="LucaCash"/>
        <w:spacing w:line="240" w:lineRule="auto"/>
        <w:ind w:left="426"/>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 xml:space="preserve">Z zakresu ochrony wyłączone są również szkody: </w:t>
      </w:r>
    </w:p>
    <w:p w14:paraId="5E461CCA" w14:textId="77777777" w:rsidR="00E4376F" w:rsidRPr="00B56CDF" w:rsidRDefault="00E4376F" w:rsidP="00320A69">
      <w:pPr>
        <w:pStyle w:val="LucaCash"/>
        <w:numPr>
          <w:ilvl w:val="0"/>
          <w:numId w:val="35"/>
        </w:numPr>
        <w:suppressAutoHyphens w:val="0"/>
        <w:spacing w:line="240" w:lineRule="auto"/>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powstałe w wyniku uwolnienia lub wystawienia na działanie substancji toksycznych, chemicznych lub biologicznych,</w:t>
      </w:r>
    </w:p>
    <w:p w14:paraId="42CB6599" w14:textId="77777777" w:rsidR="00E4376F" w:rsidRPr="00B56CDF" w:rsidRDefault="00E4376F" w:rsidP="00320A69">
      <w:pPr>
        <w:pStyle w:val="LucaCash"/>
        <w:numPr>
          <w:ilvl w:val="0"/>
          <w:numId w:val="35"/>
        </w:numPr>
        <w:suppressAutoHyphens w:val="0"/>
        <w:spacing w:line="240" w:lineRule="auto"/>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 xml:space="preserve">wynikające bezpośrednio lub pośrednio z wybuchu jądrowego, reakcji nuklearnej, promieniowania jądrowego, skażenia radioaktywnego, </w:t>
      </w:r>
    </w:p>
    <w:p w14:paraId="10056DDC" w14:textId="77777777" w:rsidR="00E4376F" w:rsidRPr="00B56CDF" w:rsidRDefault="00E4376F" w:rsidP="00320A69">
      <w:pPr>
        <w:pStyle w:val="LucaCash"/>
        <w:numPr>
          <w:ilvl w:val="0"/>
          <w:numId w:val="35"/>
        </w:numPr>
        <w:suppressAutoHyphens w:val="0"/>
        <w:spacing w:line="240" w:lineRule="auto"/>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spowodowane atakiem elektronicznym, w tym przez włamania komputerowe oraz w wyniku działania wirusów komputerowych,</w:t>
      </w:r>
    </w:p>
    <w:p w14:paraId="3B544B24" w14:textId="42BDDCB9" w:rsidR="00E4376F" w:rsidRPr="00B56CDF" w:rsidRDefault="00E4376F" w:rsidP="00320A69">
      <w:pPr>
        <w:pStyle w:val="LucaCash"/>
        <w:numPr>
          <w:ilvl w:val="0"/>
          <w:numId w:val="35"/>
        </w:numPr>
        <w:suppressAutoHyphens w:val="0"/>
        <w:spacing w:line="240" w:lineRule="auto"/>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 xml:space="preserve">w </w:t>
      </w:r>
      <w:r w:rsidR="00B56CDF" w:rsidRPr="00B56CDF">
        <w:rPr>
          <w:rFonts w:asciiTheme="minorHAnsi" w:eastAsia="Calibri" w:hAnsiTheme="minorHAnsi" w:cstheme="minorHAnsi"/>
          <w:iCs/>
          <w:sz w:val="22"/>
          <w:szCs w:val="22"/>
          <w:lang w:eastAsia="en-US"/>
        </w:rPr>
        <w:t>budynkach,</w:t>
      </w:r>
      <w:r w:rsidRPr="00B56CDF">
        <w:rPr>
          <w:rFonts w:asciiTheme="minorHAnsi" w:eastAsia="Calibri" w:hAnsiTheme="minorHAnsi" w:cstheme="minorHAnsi"/>
          <w:iCs/>
          <w:sz w:val="22"/>
          <w:szCs w:val="22"/>
          <w:lang w:eastAsia="en-US"/>
        </w:rPr>
        <w:t xml:space="preserve"> jeżeli są one nieużytkowane/ nieeksploatowane.</w:t>
      </w:r>
    </w:p>
    <w:p w14:paraId="4281AFCB" w14:textId="04DEBE9F" w:rsidR="00E4376F" w:rsidRPr="00B56CDF" w:rsidRDefault="00E4376F" w:rsidP="00B56CDF">
      <w:pPr>
        <w:pStyle w:val="LucaCash"/>
        <w:spacing w:line="240" w:lineRule="auto"/>
        <w:jc w:val="both"/>
        <w:rPr>
          <w:rFonts w:asciiTheme="minorHAnsi" w:eastAsia="Calibri" w:hAnsiTheme="minorHAnsi" w:cstheme="minorHAnsi"/>
          <w:iCs/>
          <w:sz w:val="22"/>
          <w:szCs w:val="22"/>
          <w:lang w:eastAsia="en-US"/>
        </w:rPr>
      </w:pPr>
      <w:r w:rsidRPr="00B56CDF">
        <w:rPr>
          <w:rFonts w:asciiTheme="minorHAnsi" w:eastAsia="Calibri" w:hAnsiTheme="minorHAnsi" w:cstheme="minorHAnsi"/>
          <w:iCs/>
          <w:sz w:val="22"/>
          <w:szCs w:val="22"/>
          <w:lang w:eastAsia="en-US"/>
        </w:rPr>
        <w:t xml:space="preserve">Łączny limit odpowiedzialności na jedno i na wszystkie </w:t>
      </w:r>
      <w:r w:rsidR="00B56CDF" w:rsidRPr="00B56CDF">
        <w:rPr>
          <w:rFonts w:asciiTheme="minorHAnsi" w:eastAsia="Calibri" w:hAnsiTheme="minorHAnsi" w:cstheme="minorHAnsi"/>
          <w:iCs/>
          <w:sz w:val="22"/>
          <w:szCs w:val="22"/>
          <w:lang w:eastAsia="en-US"/>
        </w:rPr>
        <w:t>zdarzenia w</w:t>
      </w:r>
      <w:r w:rsidRPr="00B56CDF">
        <w:rPr>
          <w:rFonts w:asciiTheme="minorHAnsi" w:eastAsia="Calibri" w:hAnsiTheme="minorHAnsi" w:cstheme="minorHAnsi"/>
          <w:iCs/>
          <w:sz w:val="22"/>
          <w:szCs w:val="22"/>
          <w:lang w:eastAsia="en-US"/>
        </w:rPr>
        <w:t xml:space="preserve"> okresie rozliczeniowym wynosi </w:t>
      </w:r>
      <w:r w:rsidRPr="00B56CDF">
        <w:rPr>
          <w:rFonts w:asciiTheme="minorHAnsi" w:eastAsia="Calibri" w:hAnsiTheme="minorHAnsi" w:cstheme="minorHAnsi"/>
          <w:b/>
          <w:iCs/>
          <w:sz w:val="22"/>
          <w:szCs w:val="22"/>
          <w:lang w:eastAsia="en-US"/>
        </w:rPr>
        <w:t>50.000,00 zł</w:t>
      </w:r>
      <w:r w:rsidRPr="00B56CDF">
        <w:rPr>
          <w:rFonts w:asciiTheme="minorHAnsi" w:eastAsia="Calibri" w:hAnsiTheme="minorHAnsi" w:cstheme="minorHAnsi"/>
          <w:iCs/>
          <w:sz w:val="22"/>
          <w:szCs w:val="22"/>
          <w:lang w:eastAsia="en-US"/>
        </w:rPr>
        <w:t>.</w:t>
      </w:r>
      <w:r w:rsidR="007B6383" w:rsidRPr="00B56CDF">
        <w:rPr>
          <w:rFonts w:asciiTheme="minorHAnsi" w:eastAsia="Calibri" w:hAnsiTheme="minorHAnsi" w:cstheme="minorHAnsi"/>
          <w:iCs/>
          <w:sz w:val="22"/>
          <w:szCs w:val="22"/>
          <w:lang w:eastAsia="en-US"/>
        </w:rPr>
        <w:t xml:space="preserve"> </w:t>
      </w:r>
      <w:r w:rsidRPr="00B56CDF">
        <w:rPr>
          <w:rFonts w:asciiTheme="minorHAnsi" w:eastAsia="Calibri" w:hAnsiTheme="minorHAnsi" w:cstheme="minorHAnsi"/>
          <w:iCs/>
          <w:sz w:val="22"/>
          <w:szCs w:val="22"/>
          <w:lang w:eastAsia="en-US"/>
        </w:rPr>
        <w:t xml:space="preserve">Franszyza redukcyjna wynosi </w:t>
      </w:r>
      <w:r w:rsidRPr="00B56CDF">
        <w:rPr>
          <w:rFonts w:asciiTheme="minorHAnsi" w:hAnsiTheme="minorHAnsi" w:cstheme="minorHAnsi"/>
          <w:b/>
          <w:sz w:val="22"/>
          <w:szCs w:val="22"/>
        </w:rPr>
        <w:t>5.000,00 zł</w:t>
      </w:r>
      <w:r w:rsidRPr="00B56CDF">
        <w:rPr>
          <w:rFonts w:asciiTheme="minorHAnsi" w:eastAsia="Calibri" w:hAnsiTheme="minorHAnsi" w:cstheme="minorHAnsi"/>
          <w:iCs/>
          <w:sz w:val="22"/>
          <w:szCs w:val="22"/>
          <w:lang w:eastAsia="en-US"/>
        </w:rPr>
        <w:t xml:space="preserve"> na zdarzenie.</w:t>
      </w:r>
    </w:p>
    <w:p w14:paraId="43EA7EB4" w14:textId="516DE29C" w:rsidR="0031383F" w:rsidRPr="00BD1498" w:rsidRDefault="00AF5933" w:rsidP="000E2D38">
      <w:pPr>
        <w:pStyle w:val="Tekstpodstawowy"/>
        <w:numPr>
          <w:ilvl w:val="1"/>
          <w:numId w:val="14"/>
        </w:numPr>
        <w:spacing w:after="0"/>
        <w:jc w:val="both"/>
        <w:rPr>
          <w:rFonts w:asciiTheme="minorHAnsi" w:hAnsiTheme="minorHAnsi" w:cstheme="minorHAnsi"/>
          <w:sz w:val="22"/>
          <w:szCs w:val="22"/>
        </w:rPr>
      </w:pPr>
      <w:r w:rsidRPr="00BD1498">
        <w:rPr>
          <w:rFonts w:asciiTheme="minorHAnsi" w:hAnsiTheme="minorHAnsi" w:cstheme="minorHAnsi"/>
          <w:b/>
          <w:sz w:val="22"/>
          <w:szCs w:val="22"/>
        </w:rPr>
        <w:t xml:space="preserve">Klauzula kosztów dostosowania się do zaleceń organów państwowych </w:t>
      </w:r>
      <w:r w:rsidR="000E2D38" w:rsidRPr="00BD1498">
        <w:rPr>
          <w:rFonts w:asciiTheme="minorHAnsi" w:hAnsiTheme="minorHAnsi" w:cstheme="minorHAnsi"/>
          <w:sz w:val="22"/>
          <w:szCs w:val="22"/>
        </w:rPr>
        <w:t xml:space="preserve">-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D1498">
        <w:rPr>
          <w:rFonts w:asciiTheme="minorHAnsi" w:hAnsiTheme="minorHAnsi" w:cstheme="minorHAnsi"/>
          <w:sz w:val="22"/>
          <w:szCs w:val="22"/>
        </w:rPr>
        <w:t xml:space="preserve"> </w:t>
      </w:r>
      <w:r w:rsidR="000E2D38" w:rsidRPr="00BD1498">
        <w:rPr>
          <w:rFonts w:asciiTheme="minorHAnsi" w:hAnsiTheme="minorHAnsi" w:cstheme="minorHAnsi"/>
          <w:sz w:val="22"/>
          <w:szCs w:val="22"/>
        </w:rPr>
        <w:t>j</w:t>
      </w:r>
      <w:r w:rsidR="0031383F" w:rsidRPr="00BD1498">
        <w:rPr>
          <w:rFonts w:asciiTheme="minorHAnsi" w:hAnsiTheme="minorHAnsi" w:cstheme="minorHAnsi"/>
          <w:sz w:val="22"/>
          <w:szCs w:val="22"/>
        </w:rPr>
        <w:t xml:space="preserve">eśli po powstaniu szkody jakakolwiek instytucja państwowa zabroni odtworzenia mienia, zezwoli na jego odtworzenie w formie mniej korzystnej dla Ubezpieczającego/ Ubezpieczonego lub zażąda pewnych </w:t>
      </w:r>
      <w:r w:rsidR="00FB110A" w:rsidRPr="00BD1498">
        <w:rPr>
          <w:rFonts w:asciiTheme="minorHAnsi" w:hAnsiTheme="minorHAnsi" w:cstheme="minorHAnsi"/>
          <w:sz w:val="22"/>
          <w:szCs w:val="22"/>
        </w:rPr>
        <w:t>honorariów</w:t>
      </w:r>
      <w:r w:rsidR="0031383F" w:rsidRPr="00BD1498">
        <w:rPr>
          <w:rFonts w:asciiTheme="minorHAnsi" w:hAnsiTheme="minorHAnsi" w:cstheme="minorHAnsi"/>
          <w:sz w:val="22"/>
          <w:szCs w:val="22"/>
        </w:rPr>
        <w:t xml:space="preserve"> czy składek jako wstępny warunek odtworzenia mienia, wówczas Ubezpieczyciel zobowiązuje się ponadto zapłacić Ubezpieczonemu/ Ubezpieczającemu:</w:t>
      </w:r>
    </w:p>
    <w:p w14:paraId="160B9DBA" w14:textId="77777777" w:rsidR="0031383F" w:rsidRPr="00BD1498" w:rsidRDefault="0031383F" w:rsidP="000E2D38">
      <w:pPr>
        <w:pStyle w:val="Tekstpodstawowy"/>
        <w:spacing w:after="0"/>
        <w:ind w:left="284"/>
        <w:jc w:val="both"/>
        <w:rPr>
          <w:rFonts w:asciiTheme="minorHAnsi" w:hAnsiTheme="minorHAnsi" w:cstheme="minorHAnsi"/>
          <w:sz w:val="22"/>
          <w:szCs w:val="22"/>
        </w:rPr>
      </w:pPr>
      <w:r w:rsidRPr="00BD1498">
        <w:rPr>
          <w:rFonts w:asciiTheme="minorHAnsi" w:hAnsiTheme="minorHAnsi" w:cstheme="minorHAnsi"/>
          <w:sz w:val="22"/>
          <w:szCs w:val="22"/>
        </w:rPr>
        <w:t>-</w:t>
      </w:r>
      <w:r w:rsidRPr="00BD1498">
        <w:rPr>
          <w:rFonts w:asciiTheme="minorHAnsi" w:hAnsiTheme="minorHAnsi" w:cstheme="minorHAnsi"/>
          <w:sz w:val="22"/>
          <w:szCs w:val="22"/>
        </w:rPr>
        <w:tab/>
        <w:t xml:space="preserve">różnicę między kosztem odtworzenia mienia, takim jaki Ubezpieczający/ Ubezpieczony poniósłby, gdyby odtwarzał mienie według stanu sprzed szkody, a kosztem faktycznie poniesionym na odbudowę, </w:t>
      </w:r>
    </w:p>
    <w:p w14:paraId="56AEB658" w14:textId="77777777" w:rsidR="0031383F" w:rsidRPr="00BD1498" w:rsidRDefault="0031383F" w:rsidP="000E2D38">
      <w:pPr>
        <w:pStyle w:val="Tekstpodstawowy"/>
        <w:spacing w:after="0"/>
        <w:ind w:left="284"/>
        <w:jc w:val="both"/>
        <w:rPr>
          <w:rFonts w:asciiTheme="minorHAnsi" w:hAnsiTheme="minorHAnsi" w:cstheme="minorHAnsi"/>
          <w:sz w:val="22"/>
          <w:szCs w:val="22"/>
        </w:rPr>
      </w:pPr>
      <w:r w:rsidRPr="00BD1498">
        <w:rPr>
          <w:rFonts w:asciiTheme="minorHAnsi" w:hAnsiTheme="minorHAnsi" w:cstheme="minorHAnsi"/>
          <w:sz w:val="22"/>
          <w:szCs w:val="22"/>
        </w:rPr>
        <w:t>-</w:t>
      </w:r>
      <w:r w:rsidRPr="00BD1498">
        <w:rPr>
          <w:rFonts w:asciiTheme="minorHAnsi" w:hAnsiTheme="minorHAnsi" w:cstheme="minorHAnsi"/>
          <w:sz w:val="22"/>
          <w:szCs w:val="22"/>
        </w:rPr>
        <w:tab/>
        <w:t>kosztów i strat związanych z dodatkowym przestojem lub zwiększeniem szkody, którego przyczyną jest decyzja organów państwowych lub przepis, do stosowania którego Ubezpieczający/ Ubezpieczony będzie zobowiązany, a który uniemożliwi lub utrudni odtwarzanie mienia bez zbędnej zwłoki,</w:t>
      </w:r>
    </w:p>
    <w:p w14:paraId="07963CA4" w14:textId="77777777" w:rsidR="0031383F" w:rsidRPr="00BD1498" w:rsidRDefault="0031383F" w:rsidP="000E2D38">
      <w:pPr>
        <w:pStyle w:val="Tekstpodstawowy"/>
        <w:spacing w:after="0"/>
        <w:ind w:left="284"/>
        <w:jc w:val="both"/>
        <w:rPr>
          <w:rFonts w:asciiTheme="minorHAnsi" w:hAnsiTheme="minorHAnsi" w:cstheme="minorHAnsi"/>
          <w:sz w:val="22"/>
          <w:szCs w:val="22"/>
        </w:rPr>
      </w:pPr>
      <w:r w:rsidRPr="00BD1498">
        <w:rPr>
          <w:rFonts w:asciiTheme="minorHAnsi" w:hAnsiTheme="minorHAnsi" w:cstheme="minorHAnsi"/>
          <w:sz w:val="22"/>
          <w:szCs w:val="22"/>
        </w:rPr>
        <w:t>-</w:t>
      </w:r>
      <w:r w:rsidRPr="00BD1498">
        <w:rPr>
          <w:rFonts w:asciiTheme="minorHAnsi" w:hAnsiTheme="minorHAnsi" w:cstheme="minorHAnsi"/>
          <w:sz w:val="22"/>
          <w:szCs w:val="22"/>
        </w:rPr>
        <w:tab/>
        <w:t>wszelkie honoraria i inne opłaty niezbędne do uzyskania zgody na odbudowę ubezpieczonego mienia,</w:t>
      </w:r>
    </w:p>
    <w:p w14:paraId="29A11DEC" w14:textId="77777777" w:rsidR="0031383F" w:rsidRPr="00BD1498" w:rsidRDefault="0031383F" w:rsidP="000E2D38">
      <w:pPr>
        <w:pStyle w:val="Tekstpodstawowy"/>
        <w:spacing w:after="0"/>
        <w:ind w:left="284"/>
        <w:jc w:val="both"/>
        <w:rPr>
          <w:rFonts w:asciiTheme="minorHAnsi" w:hAnsiTheme="minorHAnsi" w:cstheme="minorHAnsi"/>
          <w:sz w:val="22"/>
          <w:szCs w:val="22"/>
        </w:rPr>
      </w:pPr>
      <w:r w:rsidRPr="00BD1498">
        <w:rPr>
          <w:rFonts w:asciiTheme="minorHAnsi" w:hAnsiTheme="minorHAnsi" w:cstheme="minorHAnsi"/>
          <w:sz w:val="22"/>
          <w:szCs w:val="22"/>
        </w:rPr>
        <w:t>-</w:t>
      </w:r>
      <w:r w:rsidRPr="00BD1498">
        <w:rPr>
          <w:rFonts w:asciiTheme="minorHAnsi" w:hAnsiTheme="minorHAnsi" w:cstheme="minorHAnsi"/>
          <w:sz w:val="22"/>
          <w:szCs w:val="22"/>
        </w:rPr>
        <w:tab/>
        <w:t>inne koszty poniesione przez Ubezpieczającego/ Ubezpieczonego na dokonanie zmian w specyfikacji lub poniesione w związku ze zmianą planów.</w:t>
      </w:r>
    </w:p>
    <w:p w14:paraId="25059F02" w14:textId="67055F02" w:rsidR="0031383F" w:rsidRPr="00B56CDF" w:rsidRDefault="0031383F" w:rsidP="000E2D38">
      <w:pPr>
        <w:pStyle w:val="Tekstpodstawowy"/>
        <w:spacing w:after="0"/>
        <w:ind w:left="284"/>
        <w:jc w:val="both"/>
        <w:rPr>
          <w:rFonts w:asciiTheme="minorHAnsi" w:hAnsiTheme="minorHAnsi" w:cstheme="minorHAnsi"/>
          <w:sz w:val="22"/>
          <w:szCs w:val="22"/>
        </w:rPr>
      </w:pPr>
      <w:r w:rsidRPr="00B56CDF">
        <w:rPr>
          <w:rFonts w:asciiTheme="minorHAnsi" w:hAnsiTheme="minorHAnsi" w:cstheme="minorHAnsi"/>
          <w:sz w:val="22"/>
          <w:szCs w:val="22"/>
        </w:rPr>
        <w:lastRenderedPageBreak/>
        <w:t>Limit odpowiedzialności Ubezp</w:t>
      </w:r>
      <w:r w:rsidR="00924707" w:rsidRPr="00B56CDF">
        <w:rPr>
          <w:rFonts w:asciiTheme="minorHAnsi" w:hAnsiTheme="minorHAnsi" w:cstheme="minorHAnsi"/>
          <w:sz w:val="22"/>
          <w:szCs w:val="22"/>
        </w:rPr>
        <w:t xml:space="preserve">ieczyciela w wysokości </w:t>
      </w:r>
      <w:r w:rsidR="00BD1498" w:rsidRPr="00B56CDF">
        <w:rPr>
          <w:rFonts w:asciiTheme="minorHAnsi" w:hAnsiTheme="minorHAnsi" w:cstheme="minorHAnsi"/>
          <w:sz w:val="22"/>
          <w:szCs w:val="22"/>
        </w:rPr>
        <w:t>10</w:t>
      </w:r>
      <w:r w:rsidR="00924707" w:rsidRPr="00B56CDF">
        <w:rPr>
          <w:rFonts w:asciiTheme="minorHAnsi" w:hAnsiTheme="minorHAnsi" w:cstheme="minorHAnsi"/>
          <w:sz w:val="22"/>
          <w:szCs w:val="22"/>
        </w:rPr>
        <w:t>0</w:t>
      </w:r>
      <w:r w:rsidR="003E4441" w:rsidRPr="00B56CDF">
        <w:rPr>
          <w:rFonts w:asciiTheme="minorHAnsi" w:hAnsiTheme="minorHAnsi" w:cstheme="minorHAnsi"/>
          <w:sz w:val="22"/>
          <w:szCs w:val="22"/>
        </w:rPr>
        <w:t>.</w:t>
      </w:r>
      <w:r w:rsidR="003E1310" w:rsidRPr="00B56CDF">
        <w:rPr>
          <w:rFonts w:asciiTheme="minorHAnsi" w:hAnsiTheme="minorHAnsi" w:cstheme="minorHAnsi"/>
          <w:sz w:val="22"/>
          <w:szCs w:val="22"/>
        </w:rPr>
        <w:t>000</w:t>
      </w:r>
      <w:r w:rsidRPr="00B56CDF">
        <w:rPr>
          <w:rFonts w:asciiTheme="minorHAnsi" w:hAnsiTheme="minorHAnsi" w:cstheme="minorHAnsi"/>
          <w:sz w:val="22"/>
          <w:szCs w:val="22"/>
        </w:rPr>
        <w:t xml:space="preserve"> zł ponad sumę ubezpieczenia, na jedno i wszystkie zdarzenia w okresie ubezpieczenia.</w:t>
      </w:r>
    </w:p>
    <w:p w14:paraId="63B1D303" w14:textId="0BADF025" w:rsidR="00B061AC" w:rsidRPr="00BD1498" w:rsidRDefault="00AF5933" w:rsidP="000E2D38">
      <w:pPr>
        <w:pStyle w:val="Tekstpodstawowy"/>
        <w:numPr>
          <w:ilvl w:val="1"/>
          <w:numId w:val="14"/>
        </w:numPr>
        <w:spacing w:after="0"/>
        <w:jc w:val="both"/>
        <w:rPr>
          <w:rFonts w:asciiTheme="minorHAnsi" w:hAnsiTheme="minorHAnsi" w:cstheme="minorHAnsi"/>
          <w:b/>
          <w:sz w:val="22"/>
          <w:szCs w:val="22"/>
        </w:rPr>
      </w:pPr>
      <w:r w:rsidRPr="00BD1498">
        <w:rPr>
          <w:rFonts w:asciiTheme="minorHAnsi" w:hAnsiTheme="minorHAnsi" w:cstheme="minorHAnsi"/>
          <w:b/>
          <w:sz w:val="22"/>
          <w:szCs w:val="22"/>
        </w:rPr>
        <w:t>Klauzula likwidacji drobnych szkód</w:t>
      </w:r>
      <w:r w:rsidR="000E2D38" w:rsidRPr="00BD1498">
        <w:rPr>
          <w:rFonts w:asciiTheme="minorHAnsi" w:hAnsiTheme="minorHAnsi" w:cstheme="minorHAnsi"/>
          <w:b/>
          <w:sz w:val="22"/>
          <w:szCs w:val="22"/>
        </w:rPr>
        <w:t xml:space="preserve">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D1498">
        <w:rPr>
          <w:rFonts w:asciiTheme="minorHAnsi" w:hAnsiTheme="minorHAnsi" w:cstheme="minorHAnsi"/>
          <w:sz w:val="22"/>
          <w:szCs w:val="22"/>
        </w:rPr>
        <w:t xml:space="preserve"> </w:t>
      </w:r>
      <w:r w:rsidR="000E2D38" w:rsidRPr="00BD1498">
        <w:rPr>
          <w:rFonts w:asciiTheme="minorHAnsi" w:hAnsiTheme="minorHAnsi" w:cstheme="minorHAnsi"/>
          <w:sz w:val="22"/>
          <w:szCs w:val="22"/>
        </w:rPr>
        <w:t>w</w:t>
      </w:r>
      <w:r w:rsidR="00B061AC" w:rsidRPr="00BD1498">
        <w:rPr>
          <w:rFonts w:asciiTheme="minorHAnsi" w:hAnsiTheme="minorHAnsi" w:cstheme="minorHAnsi"/>
          <w:sz w:val="22"/>
          <w:szCs w:val="22"/>
        </w:rPr>
        <w:t xml:space="preserve"> przypadku szkody, której szacowana przez Ubezpieczającego/ Ubezpieczonego wysokość na dzień p</w:t>
      </w:r>
      <w:r w:rsidR="00924707" w:rsidRPr="00BD1498">
        <w:rPr>
          <w:rFonts w:asciiTheme="minorHAnsi" w:hAnsiTheme="minorHAnsi" w:cstheme="minorHAnsi"/>
          <w:sz w:val="22"/>
          <w:szCs w:val="22"/>
        </w:rPr>
        <w:t>owstania nie przekracza 5</w:t>
      </w:r>
      <w:r w:rsidR="003E4441" w:rsidRPr="00BD1498">
        <w:rPr>
          <w:rFonts w:asciiTheme="minorHAnsi" w:hAnsiTheme="minorHAnsi" w:cstheme="minorHAnsi"/>
          <w:sz w:val="22"/>
          <w:szCs w:val="22"/>
        </w:rPr>
        <w:t>.</w:t>
      </w:r>
      <w:r w:rsidR="003E1310" w:rsidRPr="00BD1498">
        <w:rPr>
          <w:rFonts w:asciiTheme="minorHAnsi" w:hAnsiTheme="minorHAnsi" w:cstheme="minorHAnsi"/>
          <w:sz w:val="22"/>
          <w:szCs w:val="22"/>
        </w:rPr>
        <w:t>000</w:t>
      </w:r>
      <w:r w:rsidR="00B061AC" w:rsidRPr="00BD1498">
        <w:rPr>
          <w:rFonts w:asciiTheme="minorHAnsi" w:hAnsiTheme="minorHAnsi" w:cstheme="minorHAnsi"/>
          <w:sz w:val="22"/>
          <w:szCs w:val="22"/>
        </w:rPr>
        <w:t xml:space="preserve"> </w:t>
      </w:r>
      <w:r w:rsidR="007C336D" w:rsidRPr="00BD1498">
        <w:rPr>
          <w:rFonts w:asciiTheme="minorHAnsi" w:hAnsiTheme="minorHAnsi" w:cstheme="minorHAnsi"/>
          <w:sz w:val="22"/>
          <w:szCs w:val="22"/>
        </w:rPr>
        <w:t>zł</w:t>
      </w:r>
      <w:r w:rsidR="003E1310" w:rsidRPr="00BD1498">
        <w:rPr>
          <w:rFonts w:asciiTheme="minorHAnsi" w:hAnsiTheme="minorHAnsi" w:cstheme="minorHAnsi"/>
          <w:sz w:val="22"/>
          <w:szCs w:val="22"/>
        </w:rPr>
        <w:t xml:space="preserve"> </w:t>
      </w:r>
      <w:r w:rsidR="00B061AC" w:rsidRPr="00BD1498">
        <w:rPr>
          <w:rFonts w:asciiTheme="minorHAnsi" w:hAnsiTheme="minorHAnsi" w:cstheme="minorHAnsi"/>
          <w:sz w:val="22"/>
          <w:szCs w:val="22"/>
        </w:rPr>
        <w:t xml:space="preserve">Ubezpieczający/Ubezpieczony ma prawo, po zgłoszeniu szkody do </w:t>
      </w:r>
      <w:r w:rsidR="00E32981" w:rsidRPr="00BD1498">
        <w:rPr>
          <w:rFonts w:asciiTheme="minorHAnsi" w:hAnsiTheme="minorHAnsi" w:cstheme="minorHAnsi"/>
          <w:sz w:val="22"/>
          <w:szCs w:val="22"/>
        </w:rPr>
        <w:t>Ubezpieczyciela i za jego zgodą</w:t>
      </w:r>
      <w:r w:rsidR="00B061AC" w:rsidRPr="00BD1498">
        <w:rPr>
          <w:rFonts w:asciiTheme="minorHAnsi" w:hAnsiTheme="minorHAnsi" w:cstheme="minorHAnsi"/>
          <w:sz w:val="22"/>
          <w:szCs w:val="22"/>
        </w:rPr>
        <w:t>, do samodzielnej likwidacji szkody, sporządzając protokół oraz dokumentację fotograficzną.</w:t>
      </w:r>
    </w:p>
    <w:p w14:paraId="37F8F847" w14:textId="77777777" w:rsidR="00B061AC" w:rsidRPr="00BD1498" w:rsidRDefault="00B061AC" w:rsidP="000E2D38">
      <w:pPr>
        <w:pStyle w:val="Tekstpodstawowy"/>
        <w:spacing w:after="0"/>
        <w:ind w:left="284"/>
        <w:jc w:val="both"/>
        <w:rPr>
          <w:rFonts w:asciiTheme="minorHAnsi" w:hAnsiTheme="minorHAnsi" w:cstheme="minorHAnsi"/>
          <w:sz w:val="22"/>
          <w:szCs w:val="22"/>
        </w:rPr>
      </w:pPr>
      <w:r w:rsidRPr="00BD1498">
        <w:rPr>
          <w:rFonts w:asciiTheme="minorHAnsi" w:hAnsiTheme="minorHAnsi" w:cstheme="minorHAnsi"/>
          <w:sz w:val="22"/>
          <w:szCs w:val="22"/>
        </w:rPr>
        <w:t>Protokół powinie</w:t>
      </w:r>
      <w:r w:rsidR="00070779" w:rsidRPr="00BD1498">
        <w:rPr>
          <w:rFonts w:asciiTheme="minorHAnsi" w:hAnsiTheme="minorHAnsi" w:cstheme="minorHAnsi"/>
          <w:sz w:val="22"/>
          <w:szCs w:val="22"/>
        </w:rPr>
        <w:t>n</w:t>
      </w:r>
      <w:r w:rsidRPr="00BD1498">
        <w:rPr>
          <w:rFonts w:asciiTheme="minorHAnsi" w:hAnsiTheme="minorHAnsi" w:cstheme="minorHAnsi"/>
          <w:sz w:val="22"/>
          <w:szCs w:val="22"/>
        </w:rPr>
        <w:t xml:space="preserve"> zawierać co najmniej: datę szkody i sporządzenia protokołu, dane osób sporządzających protokół, przyczynę powstania szkody (jeśli jest znana), krótki opis zdarzenia, wykaz uszkodzonego mienia.</w:t>
      </w:r>
    </w:p>
    <w:p w14:paraId="65597BA1" w14:textId="55AB5E14" w:rsidR="00AA43DF" w:rsidRPr="00BD1498" w:rsidRDefault="00035EEC" w:rsidP="007C336D">
      <w:pPr>
        <w:pStyle w:val="Tekstpodstawowy"/>
        <w:spacing w:after="0"/>
        <w:jc w:val="both"/>
        <w:rPr>
          <w:rFonts w:asciiTheme="minorHAnsi" w:hAnsiTheme="minorHAnsi" w:cstheme="minorHAnsi"/>
          <w:b/>
          <w:sz w:val="22"/>
          <w:szCs w:val="22"/>
        </w:rPr>
      </w:pPr>
      <w:r w:rsidRPr="00BD1498">
        <w:rPr>
          <w:rFonts w:asciiTheme="minorHAnsi" w:hAnsiTheme="minorHAnsi" w:cstheme="minorHAnsi"/>
          <w:b/>
          <w:sz w:val="22"/>
          <w:szCs w:val="22"/>
        </w:rPr>
        <w:t>4.34</w:t>
      </w:r>
      <w:r w:rsidR="00A90C50" w:rsidRPr="00BD1498">
        <w:rPr>
          <w:rFonts w:asciiTheme="minorHAnsi" w:hAnsiTheme="minorHAnsi" w:cstheme="minorHAnsi"/>
          <w:b/>
          <w:sz w:val="22"/>
          <w:szCs w:val="22"/>
        </w:rPr>
        <w:t xml:space="preserve">.     </w:t>
      </w:r>
      <w:r w:rsidR="00AF5933" w:rsidRPr="00BD1498">
        <w:rPr>
          <w:rFonts w:asciiTheme="minorHAnsi" w:hAnsiTheme="minorHAnsi" w:cstheme="minorHAnsi"/>
          <w:b/>
          <w:sz w:val="22"/>
          <w:szCs w:val="22"/>
        </w:rPr>
        <w:t xml:space="preserve">Klauzula likwidacyjna w środkach niskocennych </w:t>
      </w:r>
      <w:r w:rsidR="004E1BB8">
        <w:rPr>
          <w:rFonts w:asciiTheme="minorHAnsi" w:hAnsiTheme="minorHAnsi" w:cstheme="minorHAnsi"/>
          <w:b/>
          <w:sz w:val="22"/>
          <w:szCs w:val="22"/>
        </w:rPr>
        <w:t xml:space="preserve">-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Pr>
          <w:rFonts w:asciiTheme="minorHAnsi" w:hAnsiTheme="minorHAnsi" w:cstheme="minorHAnsi"/>
          <w:sz w:val="22"/>
          <w:szCs w:val="22"/>
        </w:rPr>
        <w:t>:</w:t>
      </w:r>
    </w:p>
    <w:p w14:paraId="34E8C667" w14:textId="77777777" w:rsidR="00AA43DF" w:rsidRPr="00BD1498" w:rsidRDefault="00AA43DF" w:rsidP="000E2D38">
      <w:pPr>
        <w:pStyle w:val="Tekstpodstawowy"/>
        <w:spacing w:after="0"/>
        <w:ind w:left="284"/>
        <w:jc w:val="both"/>
        <w:rPr>
          <w:rFonts w:asciiTheme="minorHAnsi" w:hAnsiTheme="minorHAnsi" w:cstheme="minorHAnsi"/>
          <w:sz w:val="22"/>
          <w:szCs w:val="22"/>
        </w:rPr>
      </w:pPr>
      <w:r w:rsidRPr="00BD1498">
        <w:rPr>
          <w:rFonts w:asciiTheme="minorHAnsi" w:hAnsiTheme="minorHAnsi" w:cstheme="minorHAnsi"/>
          <w:sz w:val="22"/>
          <w:szCs w:val="22"/>
        </w:rPr>
        <w:t>1. Bez względu na wiek, stopień umorzenia księgowego lub zużycia technicznego danego środka niskocennego odszkodowanie wypłacane jest w pełnej wysokości, tj. bez potrącenia umorzenia księgowego i zużycia technicznego.</w:t>
      </w:r>
    </w:p>
    <w:p w14:paraId="61101B02" w14:textId="77777777" w:rsidR="00AA43DF" w:rsidRPr="00BD1498" w:rsidRDefault="00AA43DF" w:rsidP="000E2D38">
      <w:pPr>
        <w:pStyle w:val="Tekstpodstawowy"/>
        <w:spacing w:after="0"/>
        <w:ind w:left="284"/>
        <w:jc w:val="both"/>
        <w:rPr>
          <w:rFonts w:asciiTheme="minorHAnsi" w:hAnsiTheme="minorHAnsi" w:cstheme="minorHAnsi"/>
          <w:sz w:val="22"/>
          <w:szCs w:val="22"/>
        </w:rPr>
      </w:pPr>
      <w:r w:rsidRPr="00BD1498">
        <w:rPr>
          <w:rFonts w:asciiTheme="minorHAnsi" w:hAnsiTheme="minorHAnsi" w:cstheme="minorHAnsi"/>
          <w:sz w:val="22"/>
          <w:szCs w:val="22"/>
        </w:rPr>
        <w:t>2. Górną granicą odpowiedzialności za dany środek jest wartość według ceny zakupu lub ceny zastąpienia. Wymienione zasady obliczania odszkodowania obowiązują również w przypadku, gdy Ubezpieczający/ Ubezpieczony odstąpi od naprawy lub odbudowy zniszczonego mienia lub odbudowa/ naprawa nastąpi w innej lokalizacji.</w:t>
      </w:r>
    </w:p>
    <w:p w14:paraId="41E90168" w14:textId="77777777" w:rsidR="00B061AC" w:rsidRPr="00BD1498" w:rsidRDefault="00AA43DF" w:rsidP="000E2D38">
      <w:pPr>
        <w:pStyle w:val="Tekstpodstawowy"/>
        <w:spacing w:after="0"/>
        <w:ind w:left="284"/>
        <w:jc w:val="both"/>
        <w:rPr>
          <w:rFonts w:asciiTheme="minorHAnsi" w:hAnsiTheme="minorHAnsi" w:cstheme="minorHAnsi"/>
          <w:sz w:val="22"/>
          <w:szCs w:val="22"/>
        </w:rPr>
      </w:pPr>
      <w:r w:rsidRPr="00BD1498">
        <w:rPr>
          <w:rFonts w:asciiTheme="minorHAnsi" w:hAnsiTheme="minorHAnsi" w:cstheme="minorHAnsi"/>
          <w:sz w:val="22"/>
          <w:szCs w:val="22"/>
        </w:rPr>
        <w:t>3. Nie ma zastosowania instytucja niedoubezpieczenia i zasada proporcji.</w:t>
      </w:r>
    </w:p>
    <w:p w14:paraId="22E7B8EB" w14:textId="410AA8C5" w:rsidR="00FB71D7" w:rsidRPr="00BD1498" w:rsidRDefault="00035EEC" w:rsidP="000E2D38">
      <w:pPr>
        <w:pStyle w:val="Tekstpodstawowy"/>
        <w:spacing w:after="0"/>
        <w:ind w:left="284" w:hanging="284"/>
        <w:jc w:val="both"/>
        <w:rPr>
          <w:rFonts w:asciiTheme="minorHAnsi" w:hAnsiTheme="minorHAnsi" w:cstheme="minorHAnsi"/>
          <w:b/>
          <w:sz w:val="22"/>
          <w:szCs w:val="22"/>
        </w:rPr>
      </w:pPr>
      <w:r w:rsidRPr="00BD1498">
        <w:rPr>
          <w:rFonts w:asciiTheme="minorHAnsi" w:hAnsiTheme="minorHAnsi" w:cstheme="minorHAnsi"/>
          <w:b/>
          <w:sz w:val="22"/>
          <w:szCs w:val="22"/>
        </w:rPr>
        <w:t xml:space="preserve">4.35. </w:t>
      </w:r>
      <w:r w:rsidR="00127BA3" w:rsidRPr="00BD1498">
        <w:rPr>
          <w:rFonts w:asciiTheme="minorHAnsi" w:hAnsiTheme="minorHAnsi" w:cstheme="minorHAnsi"/>
          <w:b/>
          <w:sz w:val="22"/>
          <w:szCs w:val="22"/>
        </w:rPr>
        <w:t>Klauzula budynków wpisanych do rejestru zabytków</w:t>
      </w:r>
      <w:r w:rsidR="000E2D38" w:rsidRPr="00BD1498">
        <w:rPr>
          <w:rFonts w:asciiTheme="minorHAnsi" w:hAnsiTheme="minorHAnsi" w:cstheme="minorHAnsi"/>
          <w:b/>
          <w:sz w:val="22"/>
          <w:szCs w:val="22"/>
        </w:rPr>
        <w:t xml:space="preserve">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D1498">
        <w:rPr>
          <w:rFonts w:asciiTheme="minorHAnsi" w:hAnsiTheme="minorHAnsi" w:cstheme="minorHAnsi"/>
          <w:sz w:val="22"/>
          <w:szCs w:val="22"/>
        </w:rPr>
        <w:t xml:space="preserve"> </w:t>
      </w:r>
      <w:r w:rsidR="000E2D38" w:rsidRPr="00BD1498">
        <w:rPr>
          <w:rFonts w:asciiTheme="minorHAnsi" w:hAnsiTheme="minorHAnsi" w:cstheme="minorHAnsi"/>
          <w:sz w:val="22"/>
          <w:szCs w:val="22"/>
        </w:rPr>
        <w:t>w</w:t>
      </w:r>
      <w:r w:rsidR="00127BA3" w:rsidRPr="00BD1498">
        <w:rPr>
          <w:rFonts w:asciiTheme="minorHAnsi" w:hAnsiTheme="minorHAnsi" w:cstheme="minorHAnsi"/>
          <w:sz w:val="22"/>
          <w:szCs w:val="22"/>
        </w:rPr>
        <w:t xml:space="preserve"> przypadku wystąpienia szkody w budynkach wpisanych do rejestru zabytków</w:t>
      </w:r>
      <w:r w:rsidR="008C5626">
        <w:rPr>
          <w:rFonts w:asciiTheme="minorHAnsi" w:hAnsiTheme="minorHAnsi" w:cstheme="minorHAnsi"/>
          <w:sz w:val="22"/>
          <w:szCs w:val="22"/>
        </w:rPr>
        <w:t>,</w:t>
      </w:r>
      <w:r w:rsidR="00127BA3" w:rsidRPr="00BD1498">
        <w:rPr>
          <w:rFonts w:asciiTheme="minorHAnsi" w:hAnsiTheme="minorHAnsi" w:cstheme="minorHAnsi"/>
          <w:sz w:val="22"/>
          <w:szCs w:val="22"/>
        </w:rPr>
        <w:t xml:space="preserve"> odszkodowanie zostanie ustalone na podstawie kosztorysu sporządzonego w oparciu o</w:t>
      </w:r>
      <w:r w:rsidR="00BD1498" w:rsidRPr="00BD1498">
        <w:rPr>
          <w:rFonts w:asciiTheme="minorHAnsi" w:hAnsiTheme="minorHAnsi" w:cstheme="minorHAnsi"/>
          <w:sz w:val="22"/>
          <w:szCs w:val="22"/>
        </w:rPr>
        <w:t xml:space="preserve"> odpowiednie zapisy</w:t>
      </w:r>
      <w:r w:rsidR="00127BA3" w:rsidRPr="00BD1498">
        <w:rPr>
          <w:rFonts w:asciiTheme="minorHAnsi" w:hAnsiTheme="minorHAnsi" w:cstheme="minorHAnsi"/>
          <w:sz w:val="22"/>
          <w:szCs w:val="22"/>
        </w:rPr>
        <w:t xml:space="preserve"> KNR oraz publikowane i powszechnie stosowane w budownictwie cenniki SEKOCENBUD</w:t>
      </w:r>
      <w:r w:rsidR="00BD1498" w:rsidRPr="00BD1498">
        <w:rPr>
          <w:rFonts w:asciiTheme="minorHAnsi" w:hAnsiTheme="minorHAnsi" w:cstheme="minorHAnsi"/>
          <w:sz w:val="22"/>
          <w:szCs w:val="22"/>
        </w:rPr>
        <w:t xml:space="preserve"> uwzględniające fakt wpisania przedmiotu szkody do rejestru zabytków,</w:t>
      </w:r>
      <w:r w:rsidR="00127BA3" w:rsidRPr="00BD1498">
        <w:rPr>
          <w:rFonts w:asciiTheme="minorHAnsi" w:hAnsiTheme="minorHAnsi" w:cstheme="minorHAnsi"/>
          <w:sz w:val="22"/>
          <w:szCs w:val="22"/>
        </w:rPr>
        <w:t xml:space="preserve"> z zastrzeżeniem pozostałych postanowień </w:t>
      </w:r>
      <w:r w:rsidR="006D26B8" w:rsidRPr="00BD1498">
        <w:rPr>
          <w:rFonts w:asciiTheme="minorHAnsi" w:hAnsiTheme="minorHAnsi" w:cstheme="minorHAnsi"/>
          <w:sz w:val="22"/>
          <w:szCs w:val="22"/>
        </w:rPr>
        <w:t>SWZ</w:t>
      </w:r>
      <w:r w:rsidR="00127BA3" w:rsidRPr="00BD1498">
        <w:rPr>
          <w:rFonts w:asciiTheme="minorHAnsi" w:hAnsiTheme="minorHAnsi" w:cstheme="minorHAnsi"/>
          <w:sz w:val="22"/>
          <w:szCs w:val="22"/>
        </w:rPr>
        <w:t xml:space="preserve"> oraz odpowiednich zapisów ogólnych warunków ubezpieczenia mienia od ognia i innych zdarzeń losowych.</w:t>
      </w:r>
    </w:p>
    <w:p w14:paraId="2EADC373" w14:textId="410E3A17" w:rsidR="008128CD" w:rsidRPr="00BD1498" w:rsidRDefault="00035EEC" w:rsidP="000E2D38">
      <w:pPr>
        <w:pStyle w:val="Tekstpodstawowy"/>
        <w:suppressAutoHyphens w:val="0"/>
        <w:spacing w:after="0"/>
        <w:ind w:left="284" w:hanging="284"/>
        <w:jc w:val="both"/>
        <w:rPr>
          <w:rFonts w:asciiTheme="minorHAnsi" w:hAnsiTheme="minorHAnsi" w:cstheme="minorHAnsi"/>
          <w:sz w:val="22"/>
          <w:szCs w:val="22"/>
        </w:rPr>
      </w:pPr>
      <w:r w:rsidRPr="00BD1498">
        <w:rPr>
          <w:rFonts w:asciiTheme="minorHAnsi" w:hAnsiTheme="minorHAnsi" w:cstheme="minorHAnsi"/>
          <w:b/>
          <w:sz w:val="22"/>
          <w:szCs w:val="22"/>
        </w:rPr>
        <w:t xml:space="preserve">4.36. </w:t>
      </w:r>
      <w:r w:rsidR="00C9695D" w:rsidRPr="00BD1498">
        <w:rPr>
          <w:rFonts w:asciiTheme="minorHAnsi" w:hAnsiTheme="minorHAnsi" w:cstheme="minorHAnsi"/>
          <w:b/>
          <w:sz w:val="22"/>
          <w:szCs w:val="22"/>
        </w:rPr>
        <w:t>Klauzula lokalizacji</w:t>
      </w:r>
      <w:r w:rsidR="000E2D38" w:rsidRPr="00BD1498">
        <w:rPr>
          <w:rFonts w:asciiTheme="minorHAnsi" w:hAnsiTheme="minorHAnsi" w:cstheme="minorHAnsi"/>
          <w:sz w:val="22"/>
          <w:szCs w:val="22"/>
        </w:rPr>
        <w:t xml:space="preserve">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D1498">
        <w:rPr>
          <w:rFonts w:asciiTheme="minorHAnsi" w:hAnsiTheme="minorHAnsi" w:cstheme="minorHAnsi"/>
          <w:sz w:val="22"/>
          <w:szCs w:val="22"/>
        </w:rPr>
        <w:t xml:space="preserve"> </w:t>
      </w:r>
      <w:r w:rsidR="00C9695D" w:rsidRPr="00BD1498">
        <w:rPr>
          <w:rFonts w:asciiTheme="minorHAnsi" w:hAnsiTheme="minorHAnsi" w:cstheme="minorHAnsi"/>
          <w:sz w:val="22"/>
          <w:szCs w:val="22"/>
        </w:rPr>
        <w:t>ochroną ubezpieczeniową w ramach niniejszej umowy objęte są wszystkie lokalizacje, gdzie znajduje się mienie stanowiące własność Ubezpieczającego/ Ubezpieczonego lub znajdujące się pod jego kontrolą</w:t>
      </w:r>
      <w:r w:rsidR="009714B2" w:rsidRPr="00BD1498">
        <w:rPr>
          <w:rFonts w:asciiTheme="minorHAnsi" w:hAnsiTheme="minorHAnsi" w:cstheme="minorHAnsi"/>
          <w:sz w:val="22"/>
          <w:szCs w:val="22"/>
        </w:rPr>
        <w:t>,</w:t>
      </w:r>
      <w:r w:rsidR="00C9695D" w:rsidRPr="00BD1498">
        <w:rPr>
          <w:rFonts w:asciiTheme="minorHAnsi" w:hAnsiTheme="minorHAnsi" w:cstheme="minorHAnsi"/>
          <w:sz w:val="22"/>
          <w:szCs w:val="22"/>
        </w:rPr>
        <w:t xml:space="preserve"> w pieczy </w:t>
      </w:r>
      <w:r w:rsidR="009714B2" w:rsidRPr="00BD1498">
        <w:rPr>
          <w:rFonts w:asciiTheme="minorHAnsi" w:hAnsiTheme="minorHAnsi" w:cstheme="minorHAnsi"/>
          <w:sz w:val="22"/>
          <w:szCs w:val="22"/>
        </w:rPr>
        <w:t xml:space="preserve">lub </w:t>
      </w:r>
      <w:r w:rsidR="008128CD" w:rsidRPr="00BD1498">
        <w:rPr>
          <w:rFonts w:asciiTheme="minorHAnsi" w:hAnsiTheme="minorHAnsi" w:cstheme="minorHAnsi"/>
          <w:sz w:val="22"/>
          <w:szCs w:val="22"/>
        </w:rPr>
        <w:t xml:space="preserve">w których prowadzi on działalność </w:t>
      </w:r>
      <w:r w:rsidR="00C9695D" w:rsidRPr="00BD1498">
        <w:rPr>
          <w:rFonts w:asciiTheme="minorHAnsi" w:hAnsiTheme="minorHAnsi" w:cstheme="minorHAnsi"/>
          <w:sz w:val="22"/>
          <w:szCs w:val="22"/>
        </w:rPr>
        <w:t>oraz wszystkie miejsca z</w:t>
      </w:r>
      <w:r w:rsidRPr="00BD1498">
        <w:rPr>
          <w:rFonts w:asciiTheme="minorHAnsi" w:hAnsiTheme="minorHAnsi" w:cstheme="minorHAnsi"/>
          <w:sz w:val="22"/>
          <w:szCs w:val="22"/>
        </w:rPr>
        <w:t xml:space="preserve">godnie z </w:t>
      </w:r>
      <w:r w:rsidR="003E4441" w:rsidRPr="00BD1498">
        <w:rPr>
          <w:rFonts w:asciiTheme="minorHAnsi" w:hAnsiTheme="minorHAnsi" w:cstheme="minorHAnsi"/>
          <w:sz w:val="22"/>
          <w:szCs w:val="22"/>
        </w:rPr>
        <w:t xml:space="preserve">zakresem terytorialnym – </w:t>
      </w:r>
      <w:r w:rsidR="00F956ED">
        <w:rPr>
          <w:rFonts w:asciiTheme="minorHAnsi" w:hAnsiTheme="minorHAnsi" w:cstheme="minorHAnsi"/>
          <w:sz w:val="22"/>
          <w:szCs w:val="22"/>
        </w:rPr>
        <w:t>RP</w:t>
      </w:r>
      <w:r w:rsidRPr="00BD1498">
        <w:rPr>
          <w:rFonts w:asciiTheme="minorHAnsi" w:hAnsiTheme="minorHAnsi" w:cstheme="minorHAnsi"/>
          <w:sz w:val="22"/>
          <w:szCs w:val="22"/>
        </w:rPr>
        <w:t>. Dotyczy to w szczególności wszelkiego wyjazdów na różnego typu targi, wystawy, prezentacje oraz koncerty, próby i występy, w tym występy na „wolnym</w:t>
      </w:r>
      <w:r w:rsidR="00D75650">
        <w:rPr>
          <w:rFonts w:asciiTheme="minorHAnsi" w:hAnsiTheme="minorHAnsi" w:cstheme="minorHAnsi"/>
          <w:sz w:val="22"/>
          <w:szCs w:val="22"/>
        </w:rPr>
        <w:t xml:space="preserve"> </w:t>
      </w:r>
      <w:r w:rsidRPr="00BD1498">
        <w:rPr>
          <w:rFonts w:asciiTheme="minorHAnsi" w:hAnsiTheme="minorHAnsi" w:cstheme="minorHAnsi"/>
          <w:sz w:val="22"/>
          <w:szCs w:val="22"/>
        </w:rPr>
        <w:t>powietrzu</w:t>
      </w:r>
      <w:r w:rsidR="00CF3D6A" w:rsidRPr="00BD1498">
        <w:rPr>
          <w:rFonts w:asciiTheme="minorHAnsi" w:hAnsiTheme="minorHAnsi" w:cstheme="minorHAnsi"/>
          <w:sz w:val="22"/>
          <w:szCs w:val="22"/>
        </w:rPr>
        <w:t>”</w:t>
      </w:r>
      <w:r w:rsidRPr="00BD1498">
        <w:rPr>
          <w:rFonts w:asciiTheme="minorHAnsi" w:hAnsiTheme="minorHAnsi" w:cstheme="minorHAnsi"/>
          <w:sz w:val="22"/>
          <w:szCs w:val="22"/>
        </w:rPr>
        <w:t>,</w:t>
      </w:r>
      <w:r w:rsidR="00CF3D6A" w:rsidRPr="00BD1498">
        <w:rPr>
          <w:rFonts w:asciiTheme="minorHAnsi" w:hAnsiTheme="minorHAnsi" w:cstheme="minorHAnsi"/>
          <w:sz w:val="22"/>
          <w:szCs w:val="22"/>
        </w:rPr>
        <w:t xml:space="preserve"> </w:t>
      </w:r>
      <w:r w:rsidRPr="00BD1498">
        <w:rPr>
          <w:rFonts w:asciiTheme="minorHAnsi" w:hAnsiTheme="minorHAnsi" w:cstheme="minorHAnsi"/>
          <w:sz w:val="22"/>
          <w:szCs w:val="22"/>
        </w:rPr>
        <w:t xml:space="preserve">pobytach w hotelach, motelach, pensjonatach w związku z w/w wydarzeniami. </w:t>
      </w:r>
    </w:p>
    <w:p w14:paraId="5B2FCF78" w14:textId="77777777" w:rsidR="008128CD" w:rsidRPr="00BD1498" w:rsidRDefault="000E2D38" w:rsidP="000E2D38">
      <w:pPr>
        <w:pStyle w:val="Tekstpodstawowy"/>
        <w:suppressAutoHyphens w:val="0"/>
        <w:spacing w:after="0"/>
        <w:ind w:left="284" w:hanging="284"/>
        <w:jc w:val="both"/>
        <w:rPr>
          <w:rFonts w:asciiTheme="minorHAnsi" w:hAnsiTheme="minorHAnsi" w:cstheme="minorHAnsi"/>
          <w:sz w:val="22"/>
          <w:szCs w:val="22"/>
        </w:rPr>
      </w:pPr>
      <w:r w:rsidRPr="00BD1498">
        <w:rPr>
          <w:rFonts w:asciiTheme="minorHAnsi" w:hAnsiTheme="minorHAnsi" w:cstheme="minorHAnsi"/>
          <w:sz w:val="22"/>
          <w:szCs w:val="22"/>
        </w:rPr>
        <w:tab/>
      </w:r>
      <w:r w:rsidR="008128CD" w:rsidRPr="00BD1498">
        <w:rPr>
          <w:rFonts w:asciiTheme="minorHAnsi" w:hAnsiTheme="minorHAnsi" w:cstheme="minorHAnsi"/>
          <w:sz w:val="22"/>
          <w:szCs w:val="22"/>
        </w:rPr>
        <w:t>W przypadkach przyjęcia (otrzymania, przejęcia, nabycia itp.) nowego mienia, ochrona ubezpieczeniowa rozpoczyna się od momentu przyjęcia danej lokalizacji do użytku (np. podpisania umowy najmu).</w:t>
      </w:r>
    </w:p>
    <w:p w14:paraId="54370D61" w14:textId="77777777" w:rsidR="00C9695D" w:rsidRPr="00BD1498" w:rsidRDefault="000E2D38" w:rsidP="000E2D38">
      <w:pPr>
        <w:pStyle w:val="Tekstpodstawowy"/>
        <w:suppressAutoHyphens w:val="0"/>
        <w:spacing w:after="0"/>
        <w:ind w:left="284" w:hanging="284"/>
        <w:jc w:val="both"/>
        <w:rPr>
          <w:rFonts w:asciiTheme="minorHAnsi" w:hAnsiTheme="minorHAnsi" w:cstheme="minorHAnsi"/>
          <w:sz w:val="22"/>
          <w:szCs w:val="22"/>
        </w:rPr>
      </w:pPr>
      <w:r w:rsidRPr="00BD1498">
        <w:rPr>
          <w:rFonts w:asciiTheme="minorHAnsi" w:hAnsiTheme="minorHAnsi" w:cstheme="minorHAnsi"/>
          <w:sz w:val="22"/>
          <w:szCs w:val="22"/>
        </w:rPr>
        <w:tab/>
      </w:r>
      <w:r w:rsidR="00035EEC" w:rsidRPr="00BD1498">
        <w:rPr>
          <w:rFonts w:asciiTheme="minorHAnsi" w:hAnsiTheme="minorHAnsi" w:cstheme="minorHAnsi"/>
          <w:sz w:val="22"/>
          <w:szCs w:val="22"/>
        </w:rPr>
        <w:t>Limit odpowiedzialności wynosi 3</w:t>
      </w:r>
      <w:r w:rsidR="009714B2" w:rsidRPr="00BD1498">
        <w:rPr>
          <w:rFonts w:asciiTheme="minorHAnsi" w:hAnsiTheme="minorHAnsi" w:cstheme="minorHAnsi"/>
          <w:sz w:val="22"/>
          <w:szCs w:val="22"/>
        </w:rPr>
        <w:t>.0</w:t>
      </w:r>
      <w:r w:rsidR="00035EEC" w:rsidRPr="00BD1498">
        <w:rPr>
          <w:rFonts w:asciiTheme="minorHAnsi" w:hAnsiTheme="minorHAnsi" w:cstheme="minorHAnsi"/>
          <w:sz w:val="22"/>
          <w:szCs w:val="22"/>
        </w:rPr>
        <w:t>00.000 PLN na jedno i wszystkie zdarzenia w okresie ubezpieczenia</w:t>
      </w:r>
      <w:r w:rsidR="00CF3D6A" w:rsidRPr="00BD1498">
        <w:rPr>
          <w:rFonts w:asciiTheme="minorHAnsi" w:hAnsiTheme="minorHAnsi" w:cstheme="minorHAnsi"/>
          <w:sz w:val="22"/>
          <w:szCs w:val="22"/>
        </w:rPr>
        <w:t>.</w:t>
      </w:r>
    </w:p>
    <w:p w14:paraId="5F091375" w14:textId="1CE93FB4" w:rsidR="00924707" w:rsidRPr="00BD1498" w:rsidRDefault="00035EEC" w:rsidP="000E2D38">
      <w:pPr>
        <w:suppressAutoHyphens w:val="0"/>
        <w:ind w:left="284" w:hanging="284"/>
        <w:jc w:val="both"/>
        <w:rPr>
          <w:rFonts w:asciiTheme="minorHAnsi" w:hAnsiTheme="minorHAnsi" w:cstheme="minorHAnsi"/>
          <w:b/>
          <w:sz w:val="22"/>
          <w:szCs w:val="22"/>
        </w:rPr>
      </w:pPr>
      <w:r w:rsidRPr="00BD1498">
        <w:rPr>
          <w:rFonts w:asciiTheme="minorHAnsi" w:hAnsiTheme="minorHAnsi" w:cstheme="minorHAnsi"/>
          <w:b/>
          <w:sz w:val="22"/>
          <w:szCs w:val="22"/>
        </w:rPr>
        <w:t>4.3</w:t>
      </w:r>
      <w:r w:rsidR="0064689F" w:rsidRPr="00BD1498">
        <w:rPr>
          <w:rFonts w:asciiTheme="minorHAnsi" w:hAnsiTheme="minorHAnsi" w:cstheme="minorHAnsi"/>
          <w:b/>
          <w:sz w:val="22"/>
          <w:szCs w:val="22"/>
        </w:rPr>
        <w:t>7</w:t>
      </w:r>
      <w:r w:rsidRPr="00BD1498">
        <w:rPr>
          <w:rFonts w:asciiTheme="minorHAnsi" w:hAnsiTheme="minorHAnsi" w:cstheme="minorHAnsi"/>
          <w:b/>
          <w:sz w:val="22"/>
          <w:szCs w:val="22"/>
        </w:rPr>
        <w:t xml:space="preserve">. </w:t>
      </w:r>
      <w:r w:rsidR="00924707" w:rsidRPr="00BD1498">
        <w:rPr>
          <w:rFonts w:asciiTheme="minorHAnsi" w:hAnsiTheme="minorHAnsi" w:cstheme="minorHAnsi"/>
          <w:b/>
          <w:sz w:val="22"/>
          <w:szCs w:val="22"/>
        </w:rPr>
        <w:t xml:space="preserve">Klauzula wypłaty zaliczki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D1498">
        <w:rPr>
          <w:rFonts w:asciiTheme="minorHAnsi" w:hAnsiTheme="minorHAnsi" w:cstheme="minorHAnsi"/>
          <w:sz w:val="22"/>
          <w:szCs w:val="22"/>
        </w:rPr>
        <w:t xml:space="preserve"> </w:t>
      </w:r>
      <w:r w:rsidR="00924707" w:rsidRPr="00BD1498">
        <w:rPr>
          <w:rFonts w:asciiTheme="minorHAnsi" w:hAnsiTheme="minorHAnsi" w:cstheme="minorHAnsi"/>
          <w:sz w:val="22"/>
          <w:szCs w:val="22"/>
        </w:rPr>
        <w:t xml:space="preserve">Ubezpieczyciel wypłaci zaliczkę w wysokości 50% szacunkowej wielkości bezspornej szkody w ciągu 21 dni od dnia powstania szkody. </w:t>
      </w:r>
    </w:p>
    <w:p w14:paraId="7A3C6BCF" w14:textId="5B2426BB" w:rsidR="005A5269" w:rsidRPr="00BD1498" w:rsidRDefault="00035EEC" w:rsidP="000E2D38">
      <w:pPr>
        <w:suppressAutoHyphens w:val="0"/>
        <w:ind w:left="284" w:hanging="284"/>
        <w:jc w:val="both"/>
        <w:rPr>
          <w:rFonts w:asciiTheme="minorHAnsi" w:hAnsiTheme="minorHAnsi" w:cstheme="minorHAnsi"/>
          <w:b/>
          <w:sz w:val="22"/>
          <w:szCs w:val="22"/>
        </w:rPr>
      </w:pPr>
      <w:r w:rsidRPr="00BD1498">
        <w:rPr>
          <w:rFonts w:asciiTheme="minorHAnsi" w:hAnsiTheme="minorHAnsi" w:cstheme="minorHAnsi"/>
          <w:b/>
          <w:sz w:val="22"/>
          <w:szCs w:val="22"/>
        </w:rPr>
        <w:t>4.3</w:t>
      </w:r>
      <w:r w:rsidR="0064689F" w:rsidRPr="00BD1498">
        <w:rPr>
          <w:rFonts w:asciiTheme="minorHAnsi" w:hAnsiTheme="minorHAnsi" w:cstheme="minorHAnsi"/>
          <w:b/>
          <w:sz w:val="22"/>
          <w:szCs w:val="22"/>
        </w:rPr>
        <w:t>8</w:t>
      </w:r>
      <w:r w:rsidRPr="00BD1498">
        <w:rPr>
          <w:rFonts w:asciiTheme="minorHAnsi" w:hAnsiTheme="minorHAnsi" w:cstheme="minorHAnsi"/>
          <w:b/>
          <w:sz w:val="22"/>
          <w:szCs w:val="22"/>
        </w:rPr>
        <w:t>.</w:t>
      </w:r>
      <w:r w:rsidR="00924707" w:rsidRPr="00BD1498">
        <w:rPr>
          <w:rFonts w:asciiTheme="minorHAnsi" w:hAnsiTheme="minorHAnsi" w:cstheme="minorHAnsi"/>
          <w:b/>
          <w:sz w:val="22"/>
          <w:szCs w:val="22"/>
        </w:rPr>
        <w:t xml:space="preserve">Klauzula bezzwłocznej naprawy szkody -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D1498">
        <w:rPr>
          <w:rFonts w:asciiTheme="minorHAnsi" w:hAnsiTheme="minorHAnsi" w:cstheme="minorHAnsi"/>
          <w:sz w:val="22"/>
          <w:szCs w:val="22"/>
        </w:rPr>
        <w:t xml:space="preserve"> </w:t>
      </w:r>
      <w:r w:rsidR="00924707" w:rsidRPr="00BD1498">
        <w:rPr>
          <w:rFonts w:asciiTheme="minorHAnsi" w:hAnsiTheme="minorHAnsi" w:cstheme="minorHAnsi"/>
          <w:sz w:val="22"/>
          <w:szCs w:val="22"/>
        </w:rPr>
        <w:t xml:space="preserve">w przypadku szkód wymagających natychmiastowej naprawy w celu zachowania ciągłości produkcji lub świadczenia usług dopuszcza się możliwość bezzwłocznego dokonania napraw, tj. bezpośrednio po szkodzie przez odpowiednio przeszkolone ekipy naprawcze Ubezpieczającego, bądź przez </w:t>
      </w:r>
      <w:r w:rsidR="00924707" w:rsidRPr="00BD1498">
        <w:rPr>
          <w:rFonts w:asciiTheme="minorHAnsi" w:hAnsiTheme="minorHAnsi" w:cstheme="minorHAnsi"/>
          <w:sz w:val="22"/>
          <w:szCs w:val="22"/>
        </w:rPr>
        <w:lastRenderedPageBreak/>
        <w:t xml:space="preserve">wyspecjalizowane firmy zewnętrzne działające na jego zlecenie. W przypadku tego rodzaju szkód, poza dokumentami wymaganymi zgodnie z warunkami ubezpieczenia, Ubezpieczający zobowiązany jest do sporządzenia i przedłożenia ubezpieczycielowi dokumentacji zdjęciowej z miejsca szkody oraz zachowania do dyspozycji ubezpieczyciela elementów uszkodzonych podlegających wymianie. </w:t>
      </w:r>
    </w:p>
    <w:p w14:paraId="687E60D2" w14:textId="2DF11E19" w:rsidR="00035EEC" w:rsidRPr="004E1BB8" w:rsidRDefault="0064689F" w:rsidP="004E1BB8">
      <w:pPr>
        <w:pStyle w:val="Tekstpodstawowy"/>
        <w:suppressAutoHyphens w:val="0"/>
        <w:spacing w:after="0"/>
        <w:ind w:left="284" w:hanging="284"/>
        <w:jc w:val="both"/>
        <w:rPr>
          <w:rFonts w:asciiTheme="minorHAnsi" w:hAnsiTheme="minorHAnsi" w:cstheme="minorHAnsi"/>
          <w:sz w:val="22"/>
          <w:szCs w:val="22"/>
        </w:rPr>
      </w:pPr>
      <w:r w:rsidRPr="00BD1498">
        <w:rPr>
          <w:rFonts w:asciiTheme="minorHAnsi" w:hAnsiTheme="minorHAnsi" w:cstheme="minorHAnsi"/>
          <w:b/>
          <w:sz w:val="22"/>
          <w:szCs w:val="22"/>
        </w:rPr>
        <w:t>4.39</w:t>
      </w:r>
      <w:r w:rsidR="00035EEC" w:rsidRPr="00BD1498">
        <w:rPr>
          <w:rFonts w:asciiTheme="minorHAnsi" w:hAnsiTheme="minorHAnsi" w:cstheme="minorHAnsi"/>
          <w:b/>
          <w:sz w:val="22"/>
          <w:szCs w:val="22"/>
        </w:rPr>
        <w:t xml:space="preserve">. </w:t>
      </w:r>
      <w:bookmarkStart w:id="3" w:name="_Hlk493496377"/>
      <w:r w:rsidR="00035EEC" w:rsidRPr="00BD1498">
        <w:rPr>
          <w:rFonts w:asciiTheme="minorHAnsi" w:hAnsiTheme="minorHAnsi" w:cstheme="minorHAnsi"/>
          <w:b/>
          <w:sz w:val="22"/>
          <w:szCs w:val="22"/>
        </w:rPr>
        <w:t xml:space="preserve">Klauzula transportowa dla mienia podczas transportu </w:t>
      </w:r>
      <w:bookmarkEnd w:id="3"/>
      <w:r w:rsidR="00035EEC" w:rsidRPr="00BD1498">
        <w:rPr>
          <w:rFonts w:asciiTheme="minorHAnsi" w:hAnsiTheme="minorHAnsi" w:cstheme="minorHAnsi"/>
          <w:b/>
          <w:sz w:val="22"/>
          <w:szCs w:val="22"/>
        </w:rPr>
        <w:t xml:space="preserve">- </w:t>
      </w:r>
      <w:r w:rsidR="004E1BB8"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4E1BB8" w:rsidRPr="00BD1498">
        <w:rPr>
          <w:rFonts w:asciiTheme="minorHAnsi" w:hAnsiTheme="minorHAnsi" w:cstheme="minorHAnsi"/>
          <w:sz w:val="22"/>
          <w:szCs w:val="22"/>
        </w:rPr>
        <w:t xml:space="preserve"> </w:t>
      </w:r>
      <w:r w:rsidR="00035EEC" w:rsidRPr="00BD1498">
        <w:rPr>
          <w:rFonts w:asciiTheme="minorHAnsi" w:hAnsiTheme="minorHAnsi" w:cstheme="minorHAnsi"/>
          <w:sz w:val="22"/>
          <w:szCs w:val="22"/>
        </w:rPr>
        <w:t>odpowiedzialność ubezpieczyciela obejmuje szk</w:t>
      </w:r>
      <w:r w:rsidR="000E2D38" w:rsidRPr="00BD1498">
        <w:rPr>
          <w:rFonts w:asciiTheme="minorHAnsi" w:hAnsiTheme="minorHAnsi" w:cstheme="minorHAnsi"/>
          <w:sz w:val="22"/>
          <w:szCs w:val="22"/>
        </w:rPr>
        <w:t xml:space="preserve">ody na mieniu Ubezpieczonego / </w:t>
      </w:r>
      <w:r w:rsidR="00035EEC" w:rsidRPr="00BD1498">
        <w:rPr>
          <w:rFonts w:asciiTheme="minorHAnsi" w:hAnsiTheme="minorHAnsi" w:cstheme="minorHAnsi"/>
          <w:sz w:val="22"/>
          <w:szCs w:val="22"/>
        </w:rPr>
        <w:t>Ubezpieczającego w transporcie lądowym (samochodowym) na terenie RP</w:t>
      </w:r>
      <w:r w:rsidR="00F956ED">
        <w:rPr>
          <w:rFonts w:asciiTheme="minorHAnsi" w:hAnsiTheme="minorHAnsi" w:cstheme="minorHAnsi"/>
          <w:sz w:val="22"/>
          <w:szCs w:val="22"/>
        </w:rPr>
        <w:t>.</w:t>
      </w:r>
      <w:r w:rsidR="004E1BB8">
        <w:rPr>
          <w:rFonts w:asciiTheme="minorHAnsi" w:hAnsiTheme="minorHAnsi" w:cstheme="minorHAnsi"/>
          <w:sz w:val="22"/>
          <w:szCs w:val="22"/>
        </w:rPr>
        <w:t xml:space="preserve"> </w:t>
      </w:r>
      <w:r w:rsidR="00035EEC" w:rsidRPr="004E1BB8">
        <w:rPr>
          <w:rFonts w:asciiTheme="minorHAnsi" w:eastAsia="MS Mincho" w:hAnsiTheme="minorHAnsi" w:cstheme="minorHAnsi"/>
          <w:sz w:val="22"/>
          <w:szCs w:val="22"/>
          <w:lang w:eastAsia="pl-PL"/>
        </w:rPr>
        <w:t>Zakres ubezpieczenia winien obejmować między in</w:t>
      </w:r>
      <w:r w:rsidR="000E2D38" w:rsidRPr="004E1BB8">
        <w:rPr>
          <w:rFonts w:asciiTheme="minorHAnsi" w:eastAsia="MS Mincho" w:hAnsiTheme="minorHAnsi" w:cstheme="minorHAnsi"/>
          <w:sz w:val="22"/>
          <w:szCs w:val="22"/>
          <w:lang w:eastAsia="pl-PL"/>
        </w:rPr>
        <w:t xml:space="preserve">nymi szkody wyrządzone podczas </w:t>
      </w:r>
      <w:r w:rsidR="00035EEC" w:rsidRPr="004E1BB8">
        <w:rPr>
          <w:rFonts w:asciiTheme="minorHAnsi" w:eastAsia="MS Mincho" w:hAnsiTheme="minorHAnsi" w:cstheme="minorHAnsi"/>
          <w:sz w:val="22"/>
          <w:szCs w:val="22"/>
          <w:lang w:eastAsia="pl-PL"/>
        </w:rPr>
        <w:t>transportu / na skutek:</w:t>
      </w:r>
    </w:p>
    <w:p w14:paraId="53554768" w14:textId="0F6E23B7" w:rsidR="00035EEC" w:rsidRPr="00BD1498" w:rsidRDefault="00035EEC" w:rsidP="00A115D1">
      <w:pPr>
        <w:pStyle w:val="Kolorowalistaakcent11"/>
        <w:numPr>
          <w:ilvl w:val="0"/>
          <w:numId w:val="31"/>
        </w:numPr>
        <w:suppressAutoHyphens w:val="0"/>
        <w:ind w:left="567"/>
        <w:contextualSpacing/>
        <w:jc w:val="both"/>
        <w:rPr>
          <w:rFonts w:asciiTheme="minorHAnsi" w:eastAsia="MS Mincho" w:hAnsiTheme="minorHAnsi" w:cstheme="minorHAnsi"/>
          <w:lang w:eastAsia="pl-PL"/>
        </w:rPr>
      </w:pPr>
      <w:r w:rsidRPr="00BD1498">
        <w:rPr>
          <w:rFonts w:asciiTheme="minorHAnsi" w:eastAsia="MS Mincho" w:hAnsiTheme="minorHAnsi" w:cstheme="minorHAnsi"/>
          <w:lang w:eastAsia="pl-PL"/>
        </w:rPr>
        <w:t xml:space="preserve">Wypadku </w:t>
      </w:r>
      <w:r w:rsidR="00BD3C43" w:rsidRPr="00BD1498">
        <w:rPr>
          <w:rFonts w:asciiTheme="minorHAnsi" w:eastAsia="MS Mincho" w:hAnsiTheme="minorHAnsi" w:cstheme="minorHAnsi"/>
          <w:lang w:eastAsia="pl-PL"/>
        </w:rPr>
        <w:t>pojazdu,</w:t>
      </w:r>
      <w:r w:rsidRPr="00BD1498">
        <w:rPr>
          <w:rFonts w:asciiTheme="minorHAnsi" w:eastAsia="MS Mincho" w:hAnsiTheme="minorHAnsi" w:cstheme="minorHAnsi"/>
          <w:lang w:eastAsia="pl-PL"/>
        </w:rPr>
        <w:t xml:space="preserve"> za pomocą którego dokonywano transport</w:t>
      </w:r>
    </w:p>
    <w:p w14:paraId="09A148EF" w14:textId="1331A86B" w:rsidR="00035EEC" w:rsidRPr="00BD1498" w:rsidRDefault="00035EEC" w:rsidP="00A115D1">
      <w:pPr>
        <w:pStyle w:val="Kolorowalistaakcent11"/>
        <w:numPr>
          <w:ilvl w:val="0"/>
          <w:numId w:val="31"/>
        </w:numPr>
        <w:suppressAutoHyphens w:val="0"/>
        <w:ind w:left="567"/>
        <w:contextualSpacing/>
        <w:jc w:val="both"/>
        <w:rPr>
          <w:rFonts w:asciiTheme="minorHAnsi" w:eastAsia="MS Mincho" w:hAnsiTheme="minorHAnsi" w:cstheme="minorHAnsi"/>
          <w:lang w:eastAsia="pl-PL"/>
        </w:rPr>
      </w:pPr>
      <w:r w:rsidRPr="00BD1498">
        <w:rPr>
          <w:rFonts w:asciiTheme="minorHAnsi" w:eastAsia="MS Mincho" w:hAnsiTheme="minorHAnsi" w:cstheme="minorHAnsi"/>
          <w:lang w:eastAsia="pl-PL"/>
        </w:rPr>
        <w:t xml:space="preserve">Pożaru, wybuchu, sadzy itp. będącego następstwem wypadku </w:t>
      </w:r>
      <w:r w:rsidR="00D75650" w:rsidRPr="00BD1498">
        <w:rPr>
          <w:rFonts w:asciiTheme="minorHAnsi" w:eastAsia="MS Mincho" w:hAnsiTheme="minorHAnsi" w:cstheme="minorHAnsi"/>
          <w:lang w:eastAsia="pl-PL"/>
        </w:rPr>
        <w:t>pojazdu,</w:t>
      </w:r>
      <w:r w:rsidRPr="00BD1498">
        <w:rPr>
          <w:rFonts w:asciiTheme="minorHAnsi" w:eastAsia="MS Mincho" w:hAnsiTheme="minorHAnsi" w:cstheme="minorHAnsi"/>
          <w:lang w:eastAsia="pl-PL"/>
        </w:rPr>
        <w:t xml:space="preserve"> za pomocą którego dokonywano transportu</w:t>
      </w:r>
    </w:p>
    <w:p w14:paraId="0B77BEBC" w14:textId="3F33ED33" w:rsidR="00035EEC" w:rsidRPr="00BD1498" w:rsidRDefault="00035EEC" w:rsidP="00A115D1">
      <w:pPr>
        <w:pStyle w:val="Kolorowalistaakcent11"/>
        <w:numPr>
          <w:ilvl w:val="0"/>
          <w:numId w:val="31"/>
        </w:numPr>
        <w:suppressAutoHyphens w:val="0"/>
        <w:ind w:left="567"/>
        <w:contextualSpacing/>
        <w:jc w:val="both"/>
        <w:rPr>
          <w:rFonts w:asciiTheme="minorHAnsi" w:eastAsia="MS Mincho" w:hAnsiTheme="minorHAnsi" w:cstheme="minorHAnsi"/>
          <w:lang w:eastAsia="pl-PL"/>
        </w:rPr>
      </w:pPr>
      <w:r w:rsidRPr="00BD1498">
        <w:rPr>
          <w:rFonts w:asciiTheme="minorHAnsi" w:eastAsia="MS Mincho" w:hAnsiTheme="minorHAnsi" w:cstheme="minorHAnsi"/>
          <w:lang w:eastAsia="pl-PL"/>
        </w:rPr>
        <w:t xml:space="preserve">Zalania, zniszczenia na skutek deszczu nawalnego, gradu, huraganu, śniegu, mrozu, wysokiej temperatury powietrza występującej w miejscu wypadku </w:t>
      </w:r>
      <w:r w:rsidR="00BD3C43" w:rsidRPr="00BD1498">
        <w:rPr>
          <w:rFonts w:asciiTheme="minorHAnsi" w:eastAsia="MS Mincho" w:hAnsiTheme="minorHAnsi" w:cstheme="minorHAnsi"/>
          <w:lang w:eastAsia="pl-PL"/>
        </w:rPr>
        <w:t>pojazdu,</w:t>
      </w:r>
      <w:r w:rsidRPr="00BD1498">
        <w:rPr>
          <w:rFonts w:asciiTheme="minorHAnsi" w:eastAsia="MS Mincho" w:hAnsiTheme="minorHAnsi" w:cstheme="minorHAnsi"/>
          <w:lang w:eastAsia="pl-PL"/>
        </w:rPr>
        <w:t xml:space="preserve"> za pomocą którego dokonywano transport</w:t>
      </w:r>
    </w:p>
    <w:p w14:paraId="0BDCF7D5" w14:textId="33B78F2E" w:rsidR="00035EEC" w:rsidRPr="00BD1498" w:rsidRDefault="00035EEC" w:rsidP="00A115D1">
      <w:pPr>
        <w:pStyle w:val="Kolorowalistaakcent11"/>
        <w:numPr>
          <w:ilvl w:val="0"/>
          <w:numId w:val="31"/>
        </w:numPr>
        <w:suppressAutoHyphens w:val="0"/>
        <w:ind w:left="567"/>
        <w:contextualSpacing/>
        <w:jc w:val="both"/>
        <w:rPr>
          <w:rFonts w:asciiTheme="minorHAnsi" w:eastAsia="MS Mincho" w:hAnsiTheme="minorHAnsi" w:cstheme="minorHAnsi"/>
          <w:lang w:eastAsia="pl-PL"/>
        </w:rPr>
      </w:pPr>
      <w:r w:rsidRPr="00BD1498">
        <w:rPr>
          <w:rFonts w:asciiTheme="minorHAnsi" w:eastAsia="MS Mincho" w:hAnsiTheme="minorHAnsi" w:cstheme="minorHAnsi"/>
          <w:lang w:eastAsia="pl-PL"/>
        </w:rPr>
        <w:t xml:space="preserve">Kradzieży mienia będącego następstwem wypadku </w:t>
      </w:r>
      <w:r w:rsidR="00BD3C43" w:rsidRPr="00BD1498">
        <w:rPr>
          <w:rFonts w:asciiTheme="minorHAnsi" w:eastAsia="MS Mincho" w:hAnsiTheme="minorHAnsi" w:cstheme="minorHAnsi"/>
          <w:lang w:eastAsia="pl-PL"/>
        </w:rPr>
        <w:t>pojazdu,</w:t>
      </w:r>
      <w:r w:rsidRPr="00BD1498">
        <w:rPr>
          <w:rFonts w:asciiTheme="minorHAnsi" w:eastAsia="MS Mincho" w:hAnsiTheme="minorHAnsi" w:cstheme="minorHAnsi"/>
          <w:lang w:eastAsia="pl-PL"/>
        </w:rPr>
        <w:t xml:space="preserve"> za pomocą którego dokonywano transportu</w:t>
      </w:r>
    </w:p>
    <w:p w14:paraId="371C6F6F" w14:textId="77777777" w:rsidR="00035EEC" w:rsidRPr="00BD1498" w:rsidRDefault="00035EEC" w:rsidP="00A115D1">
      <w:pPr>
        <w:pStyle w:val="Kolorowalistaakcent11"/>
        <w:numPr>
          <w:ilvl w:val="0"/>
          <w:numId w:val="31"/>
        </w:numPr>
        <w:suppressAutoHyphens w:val="0"/>
        <w:ind w:left="567"/>
        <w:contextualSpacing/>
        <w:jc w:val="both"/>
        <w:rPr>
          <w:rFonts w:asciiTheme="minorHAnsi" w:eastAsia="MS Mincho" w:hAnsiTheme="minorHAnsi" w:cstheme="minorHAnsi"/>
          <w:lang w:eastAsia="pl-PL"/>
        </w:rPr>
      </w:pPr>
      <w:r w:rsidRPr="00BD1498">
        <w:rPr>
          <w:rFonts w:asciiTheme="minorHAnsi" w:eastAsia="MS Mincho" w:hAnsiTheme="minorHAnsi" w:cstheme="minorHAnsi"/>
          <w:lang w:eastAsia="pl-PL"/>
        </w:rPr>
        <w:t>Kradzieży mienia będącego następstwem wypadku pojazdu, za pomocą którego dokonywany był transport</w:t>
      </w:r>
    </w:p>
    <w:p w14:paraId="58EBD2FC" w14:textId="77777777" w:rsidR="00035EEC" w:rsidRPr="00BD1498" w:rsidRDefault="00035EEC" w:rsidP="00A115D1">
      <w:pPr>
        <w:pStyle w:val="Kolorowalistaakcent11"/>
        <w:numPr>
          <w:ilvl w:val="0"/>
          <w:numId w:val="31"/>
        </w:numPr>
        <w:suppressAutoHyphens w:val="0"/>
        <w:ind w:left="567"/>
        <w:contextualSpacing/>
        <w:jc w:val="both"/>
        <w:rPr>
          <w:rFonts w:asciiTheme="minorHAnsi" w:eastAsia="MS Mincho" w:hAnsiTheme="minorHAnsi" w:cstheme="minorHAnsi"/>
          <w:lang w:eastAsia="pl-PL"/>
        </w:rPr>
      </w:pPr>
      <w:r w:rsidRPr="00BD1498">
        <w:rPr>
          <w:rFonts w:asciiTheme="minorHAnsi" w:eastAsia="MS Mincho" w:hAnsiTheme="minorHAnsi" w:cstheme="minorHAnsi"/>
          <w:lang w:eastAsia="pl-PL"/>
        </w:rPr>
        <w:t>Kradzieży pojazdu wraz z przewożonym przez ten pojazd mieniem</w:t>
      </w:r>
    </w:p>
    <w:p w14:paraId="6A09E955" w14:textId="77777777" w:rsidR="00035EEC" w:rsidRPr="00BD1498" w:rsidRDefault="00035EEC" w:rsidP="00A115D1">
      <w:pPr>
        <w:pStyle w:val="Kolorowalistaakcent11"/>
        <w:numPr>
          <w:ilvl w:val="0"/>
          <w:numId w:val="31"/>
        </w:numPr>
        <w:suppressAutoHyphens w:val="0"/>
        <w:ind w:left="567"/>
        <w:contextualSpacing/>
        <w:jc w:val="both"/>
        <w:rPr>
          <w:rFonts w:asciiTheme="minorHAnsi" w:eastAsia="MS Mincho" w:hAnsiTheme="minorHAnsi" w:cstheme="minorHAnsi"/>
          <w:lang w:eastAsia="pl-PL"/>
        </w:rPr>
      </w:pPr>
      <w:r w:rsidRPr="00BD1498">
        <w:rPr>
          <w:rFonts w:asciiTheme="minorHAnsi" w:eastAsia="MS Mincho" w:hAnsiTheme="minorHAnsi" w:cstheme="minorHAnsi"/>
          <w:lang w:eastAsia="pl-PL"/>
        </w:rPr>
        <w:t xml:space="preserve">Kradzieży mienia z pojazdu, za pomocą którego dokonywany był transport, </w:t>
      </w:r>
    </w:p>
    <w:p w14:paraId="19494F47" w14:textId="77777777" w:rsidR="00035EEC" w:rsidRPr="00BD1498" w:rsidRDefault="00035EEC" w:rsidP="00A115D1">
      <w:pPr>
        <w:pStyle w:val="Kolorowalistaakcent11"/>
        <w:numPr>
          <w:ilvl w:val="0"/>
          <w:numId w:val="31"/>
        </w:numPr>
        <w:suppressAutoHyphens w:val="0"/>
        <w:ind w:left="567"/>
        <w:contextualSpacing/>
        <w:jc w:val="both"/>
        <w:rPr>
          <w:rFonts w:asciiTheme="minorHAnsi" w:eastAsia="MS Mincho" w:hAnsiTheme="minorHAnsi" w:cstheme="minorHAnsi"/>
          <w:lang w:eastAsia="pl-PL"/>
        </w:rPr>
      </w:pPr>
      <w:r w:rsidRPr="00BD1498">
        <w:rPr>
          <w:rFonts w:asciiTheme="minorHAnsi" w:eastAsia="MS Mincho" w:hAnsiTheme="minorHAnsi" w:cstheme="minorHAnsi"/>
          <w:lang w:eastAsia="pl-PL"/>
        </w:rPr>
        <w:t xml:space="preserve">Rabunku, </w:t>
      </w:r>
    </w:p>
    <w:p w14:paraId="2C7311C3" w14:textId="77777777" w:rsidR="00035EEC" w:rsidRPr="00BD1498" w:rsidRDefault="00035EEC" w:rsidP="00A115D1">
      <w:pPr>
        <w:pStyle w:val="Kolorowalistaakcent11"/>
        <w:numPr>
          <w:ilvl w:val="0"/>
          <w:numId w:val="31"/>
        </w:numPr>
        <w:suppressAutoHyphens w:val="0"/>
        <w:ind w:left="567"/>
        <w:contextualSpacing/>
        <w:jc w:val="both"/>
        <w:rPr>
          <w:rFonts w:asciiTheme="minorHAnsi" w:eastAsia="MS Mincho" w:hAnsiTheme="minorHAnsi" w:cstheme="minorHAnsi"/>
          <w:lang w:eastAsia="pl-PL"/>
        </w:rPr>
      </w:pPr>
      <w:r w:rsidRPr="00BD1498">
        <w:rPr>
          <w:rFonts w:asciiTheme="minorHAnsi" w:eastAsia="MS Mincho" w:hAnsiTheme="minorHAnsi" w:cstheme="minorHAnsi"/>
          <w:lang w:eastAsia="pl-PL"/>
        </w:rPr>
        <w:t>Wandalizmu, dewastacji</w:t>
      </w:r>
    </w:p>
    <w:p w14:paraId="557D3DCE" w14:textId="77777777" w:rsidR="00035EEC" w:rsidRPr="00BD1498" w:rsidRDefault="00035EEC" w:rsidP="00A115D1">
      <w:pPr>
        <w:pStyle w:val="Kolorowalistaakcent11"/>
        <w:numPr>
          <w:ilvl w:val="0"/>
          <w:numId w:val="31"/>
        </w:numPr>
        <w:suppressAutoHyphens w:val="0"/>
        <w:ind w:left="567"/>
        <w:contextualSpacing/>
        <w:jc w:val="both"/>
        <w:rPr>
          <w:rFonts w:asciiTheme="minorHAnsi" w:eastAsia="MS Mincho" w:hAnsiTheme="minorHAnsi" w:cstheme="minorHAnsi"/>
          <w:lang w:eastAsia="pl-PL"/>
        </w:rPr>
      </w:pPr>
      <w:r w:rsidRPr="00BD1498">
        <w:rPr>
          <w:rFonts w:asciiTheme="minorHAnsi" w:eastAsia="MS Mincho" w:hAnsiTheme="minorHAnsi" w:cstheme="minorHAnsi"/>
          <w:lang w:eastAsia="pl-PL"/>
        </w:rPr>
        <w:t>Innych przyczyn o charakterze losowym nie wymienionym powyżej powodującym uszkodzenie lub utratę mienia, w tym między innymi połamania, potłuczenia, porysowania, zaplamienia i pobrudzenia mienia</w:t>
      </w:r>
    </w:p>
    <w:p w14:paraId="40B8EB1E" w14:textId="767D3A93" w:rsidR="00035EEC" w:rsidRPr="00BD1498" w:rsidRDefault="00035EEC" w:rsidP="000E2D38">
      <w:pPr>
        <w:pStyle w:val="Tekstpodstawowy"/>
        <w:tabs>
          <w:tab w:val="left" w:pos="142"/>
        </w:tabs>
        <w:suppressAutoHyphens w:val="0"/>
        <w:spacing w:after="0"/>
        <w:ind w:left="284"/>
        <w:jc w:val="both"/>
        <w:rPr>
          <w:rFonts w:asciiTheme="minorHAnsi" w:hAnsiTheme="minorHAnsi" w:cstheme="minorHAnsi"/>
          <w:sz w:val="22"/>
          <w:szCs w:val="22"/>
        </w:rPr>
      </w:pPr>
      <w:r w:rsidRPr="00BD1498">
        <w:rPr>
          <w:rFonts w:asciiTheme="minorHAnsi" w:hAnsiTheme="minorHAnsi" w:cstheme="minorHAnsi"/>
          <w:sz w:val="22"/>
          <w:szCs w:val="22"/>
        </w:rPr>
        <w:t>Limit odpowiedzialności dla przedmiot</w:t>
      </w:r>
      <w:r w:rsidR="00CF3D6A" w:rsidRPr="00BD1498">
        <w:rPr>
          <w:rFonts w:asciiTheme="minorHAnsi" w:hAnsiTheme="minorHAnsi" w:cstheme="minorHAnsi"/>
          <w:sz w:val="22"/>
          <w:szCs w:val="22"/>
        </w:rPr>
        <w:t xml:space="preserve">owej klauzuli wynosi </w:t>
      </w:r>
      <w:r w:rsidR="00BD1498" w:rsidRPr="00BD1498">
        <w:rPr>
          <w:rFonts w:asciiTheme="minorHAnsi" w:hAnsiTheme="minorHAnsi" w:cstheme="minorHAnsi"/>
          <w:sz w:val="22"/>
          <w:szCs w:val="22"/>
        </w:rPr>
        <w:t>2</w:t>
      </w:r>
      <w:r w:rsidR="00CF3D6A" w:rsidRPr="00BD1498">
        <w:rPr>
          <w:rFonts w:asciiTheme="minorHAnsi" w:hAnsiTheme="minorHAnsi" w:cstheme="minorHAnsi"/>
          <w:sz w:val="22"/>
          <w:szCs w:val="22"/>
        </w:rPr>
        <w:t>00.000 zł</w:t>
      </w:r>
      <w:r w:rsidRPr="00BD1498">
        <w:rPr>
          <w:rFonts w:asciiTheme="minorHAnsi" w:hAnsiTheme="minorHAnsi" w:cstheme="minorHAnsi"/>
          <w:sz w:val="22"/>
          <w:szCs w:val="22"/>
        </w:rPr>
        <w:t xml:space="preserve"> na jedno i </w:t>
      </w:r>
      <w:r w:rsidR="00CF3D6A" w:rsidRPr="00BD1498">
        <w:rPr>
          <w:rFonts w:asciiTheme="minorHAnsi" w:hAnsiTheme="minorHAnsi" w:cstheme="minorHAnsi"/>
          <w:sz w:val="22"/>
          <w:szCs w:val="22"/>
        </w:rPr>
        <w:t>w</w:t>
      </w:r>
      <w:r w:rsidRPr="00BD1498">
        <w:rPr>
          <w:rFonts w:asciiTheme="minorHAnsi" w:hAnsiTheme="minorHAnsi" w:cstheme="minorHAnsi"/>
          <w:sz w:val="22"/>
          <w:szCs w:val="22"/>
        </w:rPr>
        <w:t>szystkie</w:t>
      </w:r>
      <w:r w:rsidR="00CF3D6A" w:rsidRPr="00BD1498">
        <w:rPr>
          <w:rFonts w:asciiTheme="minorHAnsi" w:hAnsiTheme="minorHAnsi" w:cstheme="minorHAnsi"/>
          <w:sz w:val="22"/>
          <w:szCs w:val="22"/>
        </w:rPr>
        <w:t xml:space="preserve"> </w:t>
      </w:r>
      <w:r w:rsidRPr="00BD1498">
        <w:rPr>
          <w:rFonts w:asciiTheme="minorHAnsi" w:hAnsiTheme="minorHAnsi" w:cstheme="minorHAnsi"/>
          <w:sz w:val="22"/>
          <w:szCs w:val="22"/>
        </w:rPr>
        <w:t>zdarzenia w okresie ubezpieczenia.</w:t>
      </w:r>
    </w:p>
    <w:p w14:paraId="1120AB3A" w14:textId="77777777" w:rsidR="001A63D5" w:rsidRPr="00BD1498" w:rsidRDefault="00035EEC" w:rsidP="000E2D38">
      <w:pPr>
        <w:pStyle w:val="Tekstpodstawowy"/>
        <w:tabs>
          <w:tab w:val="left" w:pos="142"/>
        </w:tabs>
        <w:suppressAutoHyphens w:val="0"/>
        <w:spacing w:after="0"/>
        <w:ind w:left="284"/>
        <w:jc w:val="both"/>
        <w:rPr>
          <w:rFonts w:asciiTheme="minorHAnsi" w:hAnsiTheme="minorHAnsi" w:cstheme="minorHAnsi"/>
          <w:sz w:val="22"/>
          <w:szCs w:val="22"/>
        </w:rPr>
      </w:pPr>
      <w:r w:rsidRPr="00BD1498">
        <w:rPr>
          <w:rFonts w:asciiTheme="minorHAnsi" w:hAnsiTheme="minorHAnsi" w:cstheme="minorHAnsi"/>
          <w:sz w:val="22"/>
          <w:szCs w:val="22"/>
        </w:rPr>
        <w:t>Zakres ubezpieczenia dla przedmiotowej klauzuli zostaje również rozszerzony o treść klauzuli lokalizacji nr 4.36.</w:t>
      </w:r>
    </w:p>
    <w:p w14:paraId="473F4587" w14:textId="4D8E333C" w:rsidR="00DE413F" w:rsidRPr="003F128B" w:rsidRDefault="00570E80" w:rsidP="000E2D38">
      <w:pPr>
        <w:pStyle w:val="Tekstpodstawowy"/>
        <w:suppressAutoHyphens w:val="0"/>
        <w:spacing w:after="0"/>
        <w:ind w:left="284" w:hanging="284"/>
        <w:jc w:val="both"/>
        <w:rPr>
          <w:rFonts w:asciiTheme="minorHAnsi" w:hAnsiTheme="minorHAnsi" w:cstheme="minorHAnsi"/>
          <w:sz w:val="22"/>
          <w:szCs w:val="22"/>
        </w:rPr>
      </w:pPr>
      <w:r w:rsidRPr="003F128B">
        <w:rPr>
          <w:rFonts w:asciiTheme="minorHAnsi" w:hAnsiTheme="minorHAnsi" w:cstheme="minorHAnsi"/>
          <w:b/>
          <w:sz w:val="22"/>
          <w:szCs w:val="22"/>
        </w:rPr>
        <w:t>4.4</w:t>
      </w:r>
      <w:r w:rsidR="00F956ED">
        <w:rPr>
          <w:rFonts w:asciiTheme="minorHAnsi" w:hAnsiTheme="minorHAnsi" w:cstheme="minorHAnsi"/>
          <w:b/>
          <w:sz w:val="22"/>
          <w:szCs w:val="22"/>
        </w:rPr>
        <w:t>0</w:t>
      </w:r>
      <w:r w:rsidRPr="003F128B">
        <w:rPr>
          <w:rFonts w:asciiTheme="minorHAnsi" w:hAnsiTheme="minorHAnsi" w:cstheme="minorHAnsi"/>
          <w:b/>
          <w:sz w:val="22"/>
          <w:szCs w:val="22"/>
        </w:rPr>
        <w:t xml:space="preserve">. </w:t>
      </w:r>
      <w:r w:rsidR="00DE413F" w:rsidRPr="003F128B">
        <w:rPr>
          <w:rFonts w:asciiTheme="minorHAnsi" w:hAnsiTheme="minorHAnsi" w:cstheme="minorHAnsi"/>
          <w:b/>
          <w:sz w:val="22"/>
          <w:szCs w:val="22"/>
        </w:rPr>
        <w:t xml:space="preserve">Klauzula usunięcia gniazd </w:t>
      </w:r>
      <w:r w:rsidR="00DE413F" w:rsidRPr="003F128B">
        <w:rPr>
          <w:rFonts w:asciiTheme="minorHAnsi" w:hAnsiTheme="minorHAnsi" w:cstheme="minorHAnsi"/>
          <w:sz w:val="22"/>
          <w:szCs w:val="22"/>
        </w:rPr>
        <w:t xml:space="preserve">– </w:t>
      </w:r>
      <w:r w:rsidR="00585377"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585377" w:rsidRPr="003F128B">
        <w:rPr>
          <w:rFonts w:asciiTheme="minorHAnsi" w:hAnsiTheme="minorHAnsi" w:cstheme="minorHAnsi"/>
          <w:sz w:val="22"/>
          <w:szCs w:val="22"/>
        </w:rPr>
        <w:t xml:space="preserve"> </w:t>
      </w:r>
      <w:r w:rsidR="00DE413F" w:rsidRPr="003F128B">
        <w:rPr>
          <w:rFonts w:asciiTheme="minorHAnsi" w:hAnsiTheme="minorHAnsi" w:cstheme="minorHAnsi"/>
          <w:sz w:val="22"/>
          <w:szCs w:val="22"/>
        </w:rPr>
        <w:t>ochroną ubezpieczeniową objęte są koszty poniesione przez Ubezpieczonego związane z usuwaniem</w:t>
      </w:r>
      <w:r w:rsidR="00F129C2" w:rsidRPr="003F128B">
        <w:rPr>
          <w:rFonts w:asciiTheme="minorHAnsi" w:hAnsiTheme="minorHAnsi" w:cstheme="minorHAnsi"/>
          <w:sz w:val="22"/>
          <w:szCs w:val="22"/>
        </w:rPr>
        <w:t xml:space="preserve"> z ubezpieczonej lokalizacji</w:t>
      </w:r>
      <w:r w:rsidR="00DE413F" w:rsidRPr="003F128B">
        <w:rPr>
          <w:rFonts w:asciiTheme="minorHAnsi" w:hAnsiTheme="minorHAnsi" w:cstheme="minorHAnsi"/>
          <w:sz w:val="22"/>
          <w:szCs w:val="22"/>
        </w:rPr>
        <w:t xml:space="preserve"> gniazd owadów i ptaków</w:t>
      </w:r>
      <w:r w:rsidR="00F129C2" w:rsidRPr="003F128B">
        <w:rPr>
          <w:rFonts w:asciiTheme="minorHAnsi" w:hAnsiTheme="minorHAnsi" w:cstheme="minorHAnsi"/>
          <w:sz w:val="22"/>
          <w:szCs w:val="22"/>
        </w:rPr>
        <w:t xml:space="preserve">. W ramach limitu dla niniejszej klauzuli pokrywane są również dodatkowe koszty m. in. </w:t>
      </w:r>
      <w:r w:rsidR="0058428A" w:rsidRPr="003F128B">
        <w:rPr>
          <w:rFonts w:asciiTheme="minorHAnsi" w:hAnsiTheme="minorHAnsi" w:cstheme="minorHAnsi"/>
          <w:sz w:val="22"/>
          <w:szCs w:val="22"/>
        </w:rPr>
        <w:t>k</w:t>
      </w:r>
      <w:r w:rsidR="00F129C2" w:rsidRPr="003F128B">
        <w:rPr>
          <w:rFonts w:asciiTheme="minorHAnsi" w:hAnsiTheme="minorHAnsi" w:cstheme="minorHAnsi"/>
          <w:sz w:val="22"/>
          <w:szCs w:val="22"/>
        </w:rPr>
        <w:t xml:space="preserve">oszty wynajęcia, montażu i demontażu </w:t>
      </w:r>
      <w:r w:rsidR="008E4E11" w:rsidRPr="003F128B">
        <w:rPr>
          <w:rFonts w:asciiTheme="minorHAnsi" w:hAnsiTheme="minorHAnsi" w:cstheme="minorHAnsi"/>
          <w:sz w:val="22"/>
          <w:szCs w:val="22"/>
        </w:rPr>
        <w:t>rusztowań, zwyżek, dźwigów itp.</w:t>
      </w:r>
      <w:r w:rsidR="00F129C2" w:rsidRPr="003F128B">
        <w:rPr>
          <w:rFonts w:asciiTheme="minorHAnsi" w:hAnsiTheme="minorHAnsi" w:cstheme="minorHAnsi"/>
          <w:sz w:val="22"/>
          <w:szCs w:val="22"/>
        </w:rPr>
        <w:t xml:space="preserve"> Limit odpowie</w:t>
      </w:r>
      <w:r w:rsidR="005A5269" w:rsidRPr="003F128B">
        <w:rPr>
          <w:rFonts w:asciiTheme="minorHAnsi" w:hAnsiTheme="minorHAnsi" w:cstheme="minorHAnsi"/>
          <w:sz w:val="22"/>
          <w:szCs w:val="22"/>
        </w:rPr>
        <w:t>dzialności</w:t>
      </w:r>
      <w:r w:rsidR="00CF3D6A" w:rsidRPr="003F128B">
        <w:rPr>
          <w:rFonts w:asciiTheme="minorHAnsi" w:hAnsiTheme="minorHAnsi" w:cstheme="minorHAnsi"/>
          <w:sz w:val="22"/>
          <w:szCs w:val="22"/>
        </w:rPr>
        <w:t xml:space="preserve"> </w:t>
      </w:r>
      <w:r w:rsidR="00BD1498" w:rsidRPr="003F128B">
        <w:rPr>
          <w:rFonts w:asciiTheme="minorHAnsi" w:hAnsiTheme="minorHAnsi" w:cstheme="minorHAnsi"/>
          <w:sz w:val="22"/>
          <w:szCs w:val="22"/>
        </w:rPr>
        <w:t>10</w:t>
      </w:r>
      <w:r w:rsidR="00F129C2" w:rsidRPr="003F128B">
        <w:rPr>
          <w:rFonts w:asciiTheme="minorHAnsi" w:hAnsiTheme="minorHAnsi" w:cstheme="minorHAnsi"/>
          <w:sz w:val="22"/>
          <w:szCs w:val="22"/>
        </w:rPr>
        <w:t xml:space="preserve">.000 </w:t>
      </w:r>
      <w:r w:rsidR="008E4E11" w:rsidRPr="003F128B">
        <w:rPr>
          <w:rFonts w:asciiTheme="minorHAnsi" w:hAnsiTheme="minorHAnsi" w:cstheme="minorHAnsi"/>
          <w:sz w:val="22"/>
          <w:szCs w:val="22"/>
        </w:rPr>
        <w:t>zł</w:t>
      </w:r>
      <w:r w:rsidR="00F129C2" w:rsidRPr="003F128B">
        <w:rPr>
          <w:rFonts w:asciiTheme="minorHAnsi" w:hAnsiTheme="minorHAnsi" w:cstheme="minorHAnsi"/>
          <w:sz w:val="22"/>
          <w:szCs w:val="22"/>
        </w:rPr>
        <w:t xml:space="preserve"> na jedno i wszystkie zdarzenia w okresie ubezpieczenia</w:t>
      </w:r>
      <w:r w:rsidR="00CF3D6A" w:rsidRPr="003F128B">
        <w:rPr>
          <w:rFonts w:asciiTheme="minorHAnsi" w:hAnsiTheme="minorHAnsi" w:cstheme="minorHAnsi"/>
          <w:sz w:val="22"/>
          <w:szCs w:val="22"/>
        </w:rPr>
        <w:t>.</w:t>
      </w:r>
    </w:p>
    <w:p w14:paraId="615B286E" w14:textId="210E7D6A" w:rsidR="00756146" w:rsidRPr="003F128B" w:rsidRDefault="00BF7D45" w:rsidP="000E2D38">
      <w:pPr>
        <w:pStyle w:val="Tekstpodstawowy"/>
        <w:suppressAutoHyphens w:val="0"/>
        <w:spacing w:after="0"/>
        <w:ind w:left="284" w:hanging="284"/>
        <w:jc w:val="both"/>
        <w:rPr>
          <w:rFonts w:asciiTheme="minorHAnsi" w:hAnsiTheme="minorHAnsi" w:cstheme="minorHAnsi"/>
          <w:sz w:val="22"/>
          <w:szCs w:val="22"/>
        </w:rPr>
      </w:pPr>
      <w:r w:rsidRPr="003F128B">
        <w:rPr>
          <w:rFonts w:asciiTheme="minorHAnsi" w:hAnsiTheme="minorHAnsi" w:cstheme="minorHAnsi"/>
          <w:b/>
          <w:sz w:val="22"/>
          <w:szCs w:val="22"/>
        </w:rPr>
        <w:t>4.4</w:t>
      </w:r>
      <w:r w:rsidR="00F956ED">
        <w:rPr>
          <w:rFonts w:asciiTheme="minorHAnsi" w:hAnsiTheme="minorHAnsi" w:cstheme="minorHAnsi"/>
          <w:b/>
          <w:sz w:val="22"/>
          <w:szCs w:val="22"/>
        </w:rPr>
        <w:t>1</w:t>
      </w:r>
      <w:r w:rsidR="00570E80" w:rsidRPr="003F128B">
        <w:rPr>
          <w:rFonts w:asciiTheme="minorHAnsi" w:hAnsiTheme="minorHAnsi" w:cstheme="minorHAnsi"/>
          <w:b/>
          <w:sz w:val="22"/>
          <w:szCs w:val="22"/>
        </w:rPr>
        <w:t xml:space="preserve">. </w:t>
      </w:r>
      <w:r w:rsidR="00756146" w:rsidRPr="003F128B">
        <w:rPr>
          <w:rFonts w:asciiTheme="minorHAnsi" w:hAnsiTheme="minorHAnsi" w:cstheme="minorHAnsi"/>
          <w:b/>
          <w:sz w:val="22"/>
          <w:szCs w:val="22"/>
        </w:rPr>
        <w:t>Klauzula kosztów utraty mediów -</w:t>
      </w:r>
      <w:r w:rsidR="00756146" w:rsidRPr="003F128B">
        <w:rPr>
          <w:rFonts w:asciiTheme="minorHAnsi" w:hAnsiTheme="minorHAnsi" w:cstheme="minorHAnsi"/>
          <w:sz w:val="22"/>
          <w:szCs w:val="22"/>
        </w:rPr>
        <w:t xml:space="preserve"> </w:t>
      </w:r>
      <w:r w:rsidR="00585377"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585377" w:rsidRPr="003F128B">
        <w:rPr>
          <w:rFonts w:asciiTheme="minorHAnsi" w:hAnsiTheme="minorHAnsi" w:cstheme="minorHAnsi"/>
          <w:sz w:val="22"/>
          <w:szCs w:val="22"/>
        </w:rPr>
        <w:t xml:space="preserve"> </w:t>
      </w:r>
      <w:r w:rsidR="00756146" w:rsidRPr="003F128B">
        <w:rPr>
          <w:rFonts w:asciiTheme="minorHAnsi" w:hAnsiTheme="minorHAnsi" w:cstheme="minorHAnsi"/>
          <w:sz w:val="22"/>
          <w:szCs w:val="22"/>
        </w:rPr>
        <w:t>ochroną ubezpieczeniową objęte s</w:t>
      </w:r>
      <w:r w:rsidR="00195D40" w:rsidRPr="003F128B">
        <w:rPr>
          <w:rFonts w:asciiTheme="minorHAnsi" w:hAnsiTheme="minorHAnsi" w:cstheme="minorHAnsi"/>
          <w:sz w:val="22"/>
          <w:szCs w:val="22"/>
        </w:rPr>
        <w:t>ą koszty utraty mediów</w:t>
      </w:r>
      <w:r w:rsidR="00CF3D6A" w:rsidRPr="003F128B">
        <w:rPr>
          <w:rFonts w:asciiTheme="minorHAnsi" w:hAnsiTheme="minorHAnsi" w:cstheme="minorHAnsi"/>
          <w:sz w:val="22"/>
          <w:szCs w:val="22"/>
        </w:rPr>
        <w:t xml:space="preserve"> </w:t>
      </w:r>
      <w:r w:rsidR="00195D40" w:rsidRPr="003F128B">
        <w:rPr>
          <w:rFonts w:asciiTheme="minorHAnsi" w:hAnsiTheme="minorHAnsi" w:cstheme="minorHAnsi"/>
          <w:sz w:val="22"/>
          <w:szCs w:val="22"/>
        </w:rPr>
        <w:t>(m.in. p</w:t>
      </w:r>
      <w:r w:rsidR="00756146" w:rsidRPr="003F128B">
        <w:rPr>
          <w:rFonts w:asciiTheme="minorHAnsi" w:hAnsiTheme="minorHAnsi" w:cstheme="minorHAnsi"/>
          <w:sz w:val="22"/>
          <w:szCs w:val="22"/>
        </w:rPr>
        <w:t xml:space="preserve">rądu, gazu, wody, </w:t>
      </w:r>
      <w:r w:rsidR="00195D40" w:rsidRPr="003F128B">
        <w:rPr>
          <w:rFonts w:asciiTheme="minorHAnsi" w:hAnsiTheme="minorHAnsi" w:cstheme="minorHAnsi"/>
          <w:sz w:val="22"/>
          <w:szCs w:val="22"/>
        </w:rPr>
        <w:t xml:space="preserve">oleju opałowego itp.) w związku </w:t>
      </w:r>
      <w:r w:rsidR="00756146" w:rsidRPr="003F128B">
        <w:rPr>
          <w:rFonts w:asciiTheme="minorHAnsi" w:hAnsiTheme="minorHAnsi" w:cstheme="minorHAnsi"/>
          <w:sz w:val="22"/>
          <w:szCs w:val="22"/>
        </w:rPr>
        <w:t>ze</w:t>
      </w:r>
      <w:r w:rsidR="00CF3D6A" w:rsidRPr="003F128B">
        <w:rPr>
          <w:rFonts w:asciiTheme="minorHAnsi" w:hAnsiTheme="minorHAnsi" w:cstheme="minorHAnsi"/>
          <w:sz w:val="22"/>
          <w:szCs w:val="22"/>
        </w:rPr>
        <w:t xml:space="preserve"> </w:t>
      </w:r>
      <w:r w:rsidR="00756146" w:rsidRPr="003F128B">
        <w:rPr>
          <w:rFonts w:asciiTheme="minorHAnsi" w:hAnsiTheme="minorHAnsi" w:cstheme="minorHAnsi"/>
          <w:sz w:val="22"/>
          <w:szCs w:val="22"/>
        </w:rPr>
        <w:t>szkodą objętą ochroną ubezpieczeniową oraz awarią i</w:t>
      </w:r>
      <w:r w:rsidR="00E06B11" w:rsidRPr="003F128B">
        <w:rPr>
          <w:rFonts w:asciiTheme="minorHAnsi" w:hAnsiTheme="minorHAnsi" w:cstheme="minorHAnsi"/>
          <w:sz w:val="22"/>
          <w:szCs w:val="22"/>
        </w:rPr>
        <w:t>nstalacji</w:t>
      </w:r>
      <w:r w:rsidR="00195D40" w:rsidRPr="003F128B">
        <w:rPr>
          <w:rFonts w:asciiTheme="minorHAnsi" w:hAnsiTheme="minorHAnsi" w:cstheme="minorHAnsi"/>
          <w:sz w:val="22"/>
          <w:szCs w:val="22"/>
        </w:rPr>
        <w:t xml:space="preserve">/sieci. </w:t>
      </w:r>
      <w:r w:rsidR="00C04146" w:rsidRPr="003F128B">
        <w:rPr>
          <w:rFonts w:asciiTheme="minorHAnsi" w:hAnsiTheme="minorHAnsi" w:cstheme="minorHAnsi"/>
          <w:sz w:val="22"/>
          <w:szCs w:val="22"/>
        </w:rPr>
        <w:t xml:space="preserve">Limit odpowiedzialności </w:t>
      </w:r>
      <w:r w:rsidR="00CF3D6A" w:rsidRPr="003F128B">
        <w:rPr>
          <w:rFonts w:asciiTheme="minorHAnsi" w:hAnsiTheme="minorHAnsi" w:cstheme="minorHAnsi"/>
          <w:sz w:val="22"/>
          <w:szCs w:val="22"/>
        </w:rPr>
        <w:t>10</w:t>
      </w:r>
      <w:r w:rsidR="0049284F" w:rsidRPr="003F128B">
        <w:rPr>
          <w:rFonts w:asciiTheme="minorHAnsi" w:hAnsiTheme="minorHAnsi" w:cstheme="minorHAnsi"/>
          <w:sz w:val="22"/>
          <w:szCs w:val="22"/>
        </w:rPr>
        <w:t>.000</w:t>
      </w:r>
      <w:r w:rsidR="00CF3D6A" w:rsidRPr="003F128B">
        <w:rPr>
          <w:rFonts w:asciiTheme="minorHAnsi" w:hAnsiTheme="minorHAnsi" w:cstheme="minorHAnsi"/>
          <w:sz w:val="22"/>
          <w:szCs w:val="22"/>
        </w:rPr>
        <w:t> </w:t>
      </w:r>
      <w:r w:rsidR="008E4E11" w:rsidRPr="003F128B">
        <w:rPr>
          <w:rFonts w:asciiTheme="minorHAnsi" w:hAnsiTheme="minorHAnsi" w:cstheme="minorHAnsi"/>
          <w:sz w:val="22"/>
          <w:szCs w:val="22"/>
        </w:rPr>
        <w:t>zł</w:t>
      </w:r>
      <w:r w:rsidR="0049284F" w:rsidRPr="003F128B">
        <w:rPr>
          <w:rFonts w:asciiTheme="minorHAnsi" w:hAnsiTheme="minorHAnsi" w:cstheme="minorHAnsi"/>
          <w:sz w:val="22"/>
          <w:szCs w:val="22"/>
        </w:rPr>
        <w:t xml:space="preserve"> na jedno i wszystkie zdarzenia w okresie ubezpieczenia</w:t>
      </w:r>
      <w:r w:rsidR="00CF3D6A" w:rsidRPr="003F128B">
        <w:rPr>
          <w:rFonts w:asciiTheme="minorHAnsi" w:hAnsiTheme="minorHAnsi" w:cstheme="minorHAnsi"/>
          <w:sz w:val="22"/>
          <w:szCs w:val="22"/>
        </w:rPr>
        <w:t>.</w:t>
      </w:r>
    </w:p>
    <w:p w14:paraId="012ADC61" w14:textId="1FE19970" w:rsidR="00D14AC6" w:rsidRPr="005F7435" w:rsidRDefault="00D14AC6" w:rsidP="00AD2844">
      <w:pPr>
        <w:pStyle w:val="Tekstpodstawowy"/>
        <w:suppressAutoHyphens w:val="0"/>
        <w:spacing w:after="0"/>
        <w:ind w:left="284" w:hanging="284"/>
        <w:jc w:val="both"/>
        <w:rPr>
          <w:rFonts w:asciiTheme="minorHAnsi" w:hAnsiTheme="minorHAnsi" w:cstheme="minorHAnsi"/>
          <w:sz w:val="22"/>
          <w:szCs w:val="22"/>
        </w:rPr>
      </w:pPr>
      <w:r w:rsidRPr="003F128B">
        <w:rPr>
          <w:rFonts w:asciiTheme="minorHAnsi" w:hAnsiTheme="minorHAnsi" w:cstheme="minorHAnsi"/>
          <w:b/>
          <w:sz w:val="22"/>
          <w:szCs w:val="22"/>
        </w:rPr>
        <w:t>4.4</w:t>
      </w:r>
      <w:r w:rsidR="00F956ED">
        <w:rPr>
          <w:rFonts w:asciiTheme="minorHAnsi" w:hAnsiTheme="minorHAnsi" w:cstheme="minorHAnsi"/>
          <w:b/>
          <w:sz w:val="22"/>
          <w:szCs w:val="22"/>
        </w:rPr>
        <w:t>2</w:t>
      </w:r>
      <w:r w:rsidRPr="003F128B">
        <w:rPr>
          <w:rFonts w:asciiTheme="minorHAnsi" w:hAnsiTheme="minorHAnsi" w:cstheme="minorHAnsi"/>
          <w:b/>
          <w:sz w:val="22"/>
          <w:szCs w:val="22"/>
        </w:rPr>
        <w:t>.</w:t>
      </w:r>
      <w:r w:rsidRPr="003F128B">
        <w:rPr>
          <w:rFonts w:asciiTheme="minorHAnsi" w:hAnsiTheme="minorHAnsi" w:cstheme="minorHAnsi"/>
          <w:sz w:val="22"/>
          <w:szCs w:val="22"/>
        </w:rPr>
        <w:t xml:space="preserve"> </w:t>
      </w:r>
      <w:bookmarkStart w:id="4" w:name="_Hlk78812023"/>
      <w:r w:rsidRPr="003F128B">
        <w:rPr>
          <w:rFonts w:asciiTheme="minorHAnsi" w:hAnsiTheme="minorHAnsi" w:cstheme="minorHAnsi"/>
          <w:b/>
          <w:sz w:val="22"/>
          <w:szCs w:val="22"/>
        </w:rPr>
        <w:t>Klauzula 72 godzin –</w:t>
      </w:r>
      <w:r w:rsidRPr="003F128B">
        <w:rPr>
          <w:rFonts w:asciiTheme="minorHAnsi" w:hAnsiTheme="minorHAnsi" w:cstheme="minorHAnsi"/>
          <w:sz w:val="22"/>
          <w:szCs w:val="22"/>
        </w:rPr>
        <w:t xml:space="preserve"> </w:t>
      </w:r>
      <w:r w:rsidR="00585377"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585377" w:rsidRPr="003F128B">
        <w:rPr>
          <w:rFonts w:asciiTheme="minorHAnsi" w:hAnsiTheme="minorHAnsi" w:cstheme="minorHAnsi"/>
          <w:sz w:val="22"/>
          <w:szCs w:val="22"/>
        </w:rPr>
        <w:t xml:space="preserve"> </w:t>
      </w:r>
      <w:r w:rsidRPr="003F128B">
        <w:rPr>
          <w:rFonts w:asciiTheme="minorHAnsi" w:hAnsiTheme="minorHAnsi" w:cstheme="minorHAnsi"/>
          <w:sz w:val="22"/>
          <w:szCs w:val="22"/>
        </w:rPr>
        <w:t xml:space="preserve">wszystkie szkody powstałe w czasie następujących po sobie 72 godzin na skutek oddziaływania tego samego pojedynczego zdarzenia losowego (jeden rodzaj zdarzenia np. huraganu, powodzi, deszczu nawalnego, śniegu) objętego ochroną w ramach umowy ubezpieczenia, traktowane są jako pojedyncza szkoda w odniesieniu do sumy ubezpieczenia oraz </w:t>
      </w:r>
      <w:r w:rsidRPr="005F7435">
        <w:rPr>
          <w:rFonts w:asciiTheme="minorHAnsi" w:hAnsiTheme="minorHAnsi" w:cstheme="minorHAnsi"/>
          <w:sz w:val="22"/>
          <w:szCs w:val="22"/>
        </w:rPr>
        <w:t>franszyz określonych w umowie ubezpieczenia.</w:t>
      </w:r>
      <w:bookmarkEnd w:id="4"/>
    </w:p>
    <w:p w14:paraId="69E4F23E" w14:textId="546559A0" w:rsidR="00AD2844" w:rsidRPr="005F7435" w:rsidRDefault="00AD2844" w:rsidP="00AD2844">
      <w:pPr>
        <w:pStyle w:val="Tekstpodstawowy"/>
        <w:suppressAutoHyphens w:val="0"/>
        <w:spacing w:after="0"/>
        <w:ind w:left="284" w:hanging="284"/>
        <w:jc w:val="both"/>
        <w:rPr>
          <w:rFonts w:asciiTheme="minorHAnsi" w:hAnsiTheme="minorHAnsi" w:cstheme="minorHAnsi"/>
          <w:b/>
          <w:sz w:val="22"/>
          <w:szCs w:val="22"/>
        </w:rPr>
      </w:pPr>
      <w:r w:rsidRPr="005F7435">
        <w:rPr>
          <w:rFonts w:asciiTheme="minorHAnsi" w:hAnsiTheme="minorHAnsi" w:cstheme="minorHAnsi"/>
          <w:b/>
          <w:sz w:val="22"/>
          <w:szCs w:val="22"/>
        </w:rPr>
        <w:t>4.4</w:t>
      </w:r>
      <w:r w:rsidR="00F956ED">
        <w:rPr>
          <w:rFonts w:asciiTheme="minorHAnsi" w:hAnsiTheme="minorHAnsi" w:cstheme="minorHAnsi"/>
          <w:b/>
          <w:sz w:val="22"/>
          <w:szCs w:val="22"/>
        </w:rPr>
        <w:t>3</w:t>
      </w:r>
      <w:r w:rsidRPr="005F7435">
        <w:rPr>
          <w:rFonts w:asciiTheme="minorHAnsi" w:hAnsiTheme="minorHAnsi" w:cstheme="minorHAnsi"/>
          <w:b/>
          <w:sz w:val="22"/>
          <w:szCs w:val="22"/>
        </w:rPr>
        <w:t xml:space="preserve">. Klauzula </w:t>
      </w:r>
      <w:r w:rsidR="00E4376F" w:rsidRPr="005F7435">
        <w:rPr>
          <w:rFonts w:asciiTheme="minorHAnsi" w:hAnsiTheme="minorHAnsi" w:cstheme="minorHAnsi"/>
          <w:b/>
          <w:sz w:val="22"/>
          <w:szCs w:val="22"/>
        </w:rPr>
        <w:t xml:space="preserve">deklaracji sum ubezpieczenia </w:t>
      </w:r>
      <w:r w:rsidR="00585377">
        <w:rPr>
          <w:rFonts w:asciiTheme="minorHAnsi" w:hAnsiTheme="minorHAnsi" w:cstheme="minorHAnsi"/>
          <w:b/>
          <w:sz w:val="22"/>
          <w:szCs w:val="22"/>
        </w:rPr>
        <w:t xml:space="preserve">- </w:t>
      </w:r>
      <w:r w:rsidR="00585377"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585377">
        <w:rPr>
          <w:rFonts w:asciiTheme="minorHAnsi" w:hAnsiTheme="minorHAnsi" w:cstheme="minorHAnsi"/>
          <w:sz w:val="22"/>
          <w:szCs w:val="22"/>
        </w:rPr>
        <w:t>:</w:t>
      </w:r>
    </w:p>
    <w:p w14:paraId="1C37D308" w14:textId="77777777" w:rsidR="007B6383" w:rsidRPr="005F7435" w:rsidRDefault="007B6383" w:rsidP="00320A69">
      <w:pPr>
        <w:numPr>
          <w:ilvl w:val="0"/>
          <w:numId w:val="33"/>
        </w:numPr>
        <w:tabs>
          <w:tab w:val="num" w:pos="426"/>
        </w:tabs>
        <w:suppressAutoHyphens w:val="0"/>
        <w:ind w:left="426" w:hanging="426"/>
        <w:jc w:val="both"/>
        <w:rPr>
          <w:rFonts w:asciiTheme="minorHAnsi" w:hAnsiTheme="minorHAnsi" w:cstheme="minorHAnsi"/>
          <w:sz w:val="22"/>
          <w:szCs w:val="22"/>
        </w:rPr>
      </w:pPr>
      <w:r w:rsidRPr="005F7435">
        <w:rPr>
          <w:rFonts w:asciiTheme="minorHAnsi" w:hAnsiTheme="minorHAnsi" w:cstheme="minorHAnsi"/>
          <w:sz w:val="22"/>
          <w:szCs w:val="22"/>
        </w:rPr>
        <w:lastRenderedPageBreak/>
        <w:t xml:space="preserve">Ubezpieczyciel obejmie automatyczną ochroną ubezpieczeniową </w:t>
      </w:r>
      <w:bookmarkStart w:id="5" w:name="_Hlk116904641"/>
      <w:r w:rsidRPr="005F7435">
        <w:rPr>
          <w:rFonts w:asciiTheme="minorHAnsi" w:hAnsiTheme="minorHAnsi" w:cstheme="minorHAnsi"/>
          <w:sz w:val="22"/>
          <w:szCs w:val="22"/>
        </w:rPr>
        <w:t>nowo nabyte lub przekazane mienie, mienie przekazane po zakończonym procesie remontu, rewitalizacji lub wzrost wartości mienia wskutek modernizacji, inwestycji, przeszacowań potwierdzonych stosownymi dokumentami oraz innych stanów faktycznych i prawnych prowadzących do zmiany wartości ubezpieczanego mienia, a także przekazane na skutek realizacji umów dzierżawy, leasingu lub innego podobnego stosunku prawnego.</w:t>
      </w:r>
    </w:p>
    <w:bookmarkEnd w:id="5"/>
    <w:p w14:paraId="24A7A210" w14:textId="77777777" w:rsidR="007B6383" w:rsidRPr="005F7435" w:rsidRDefault="007B6383" w:rsidP="00320A69">
      <w:pPr>
        <w:numPr>
          <w:ilvl w:val="0"/>
          <w:numId w:val="33"/>
        </w:numPr>
        <w:tabs>
          <w:tab w:val="num" w:pos="426"/>
        </w:tabs>
        <w:suppressAutoHyphens w:val="0"/>
        <w:ind w:left="426" w:hanging="426"/>
        <w:jc w:val="both"/>
        <w:rPr>
          <w:rFonts w:asciiTheme="minorHAnsi" w:hAnsiTheme="minorHAnsi" w:cstheme="minorHAnsi"/>
          <w:sz w:val="22"/>
          <w:szCs w:val="22"/>
        </w:rPr>
      </w:pPr>
      <w:r w:rsidRPr="005F7435">
        <w:rPr>
          <w:rFonts w:asciiTheme="minorHAnsi" w:hAnsiTheme="minorHAnsi" w:cstheme="minorHAnsi"/>
          <w:sz w:val="22"/>
          <w:szCs w:val="22"/>
        </w:rPr>
        <w:t xml:space="preserve">Odpowiedzialność Ubezpieczyciela rozpoczyna się z dniem ukończenia modernizacji, rewitalizacji, remontu lub inwestycji, z dniem przyjęcia składnika mienia do ewidencji, bądź też z dniem przejścia na Ubezpieczonego ryzyka przypadkowej utraty (zniszczenia, uszkodzenia) w zależności, która z powyższych sytuacji zajdzie wcześniej. </w:t>
      </w:r>
    </w:p>
    <w:p w14:paraId="4E011694" w14:textId="31CD684A" w:rsidR="007B6383" w:rsidRPr="001E0425" w:rsidRDefault="007B6383" w:rsidP="00320A69">
      <w:pPr>
        <w:pStyle w:val="11Trescpisma"/>
        <w:numPr>
          <w:ilvl w:val="0"/>
          <w:numId w:val="33"/>
        </w:numPr>
        <w:tabs>
          <w:tab w:val="clear" w:pos="720"/>
          <w:tab w:val="num" w:pos="426"/>
        </w:tabs>
        <w:spacing w:before="0"/>
        <w:ind w:left="426" w:hanging="426"/>
        <w:rPr>
          <w:rFonts w:asciiTheme="minorHAnsi" w:eastAsia="Arial Unicode MS" w:hAnsiTheme="minorHAnsi" w:cstheme="minorHAnsi"/>
          <w:sz w:val="22"/>
          <w:szCs w:val="22"/>
        </w:rPr>
      </w:pPr>
      <w:r w:rsidRPr="001E0425">
        <w:rPr>
          <w:rFonts w:asciiTheme="minorHAnsi" w:eastAsia="Arial Unicode MS" w:hAnsiTheme="minorHAnsi" w:cstheme="minorHAnsi"/>
          <w:sz w:val="22"/>
          <w:szCs w:val="22"/>
        </w:rPr>
        <w:t xml:space="preserve">Dokument/dokumenty ubezpieczenia na pierwszy okres </w:t>
      </w:r>
      <w:r w:rsidR="00233C01" w:rsidRPr="001E0425">
        <w:rPr>
          <w:rFonts w:asciiTheme="minorHAnsi" w:eastAsia="Arial Unicode MS" w:hAnsiTheme="minorHAnsi" w:cstheme="minorHAnsi"/>
          <w:sz w:val="22"/>
          <w:szCs w:val="22"/>
        </w:rPr>
        <w:t>ubezpieczenia</w:t>
      </w:r>
      <w:r w:rsidRPr="001E0425">
        <w:rPr>
          <w:rFonts w:asciiTheme="minorHAnsi" w:eastAsia="Arial Unicode MS" w:hAnsiTheme="minorHAnsi" w:cstheme="minorHAnsi"/>
          <w:sz w:val="22"/>
          <w:szCs w:val="22"/>
        </w:rPr>
        <w:t xml:space="preserve"> zostaną wystawione w oparciu o sumy ubezpieczenia zadeklarowane przez Ubezpieczającego w Specyfikacji Warunków Zamówienia (SWZ), jednakże z ochroną ubezpieczeniową udzielaną według stanu mienia na dzień </w:t>
      </w:r>
      <w:r w:rsidR="00D75650" w:rsidRPr="001E0425">
        <w:rPr>
          <w:rFonts w:asciiTheme="minorHAnsi" w:eastAsia="Arial Unicode MS" w:hAnsiTheme="minorHAnsi" w:cstheme="minorHAnsi"/>
          <w:b/>
          <w:sz w:val="22"/>
          <w:szCs w:val="22"/>
        </w:rPr>
        <w:t xml:space="preserve">1 </w:t>
      </w:r>
      <w:r w:rsidR="001E0425" w:rsidRPr="001E0425">
        <w:rPr>
          <w:rFonts w:asciiTheme="minorHAnsi" w:eastAsia="Arial Unicode MS" w:hAnsiTheme="minorHAnsi" w:cstheme="minorHAnsi"/>
          <w:b/>
          <w:sz w:val="22"/>
          <w:szCs w:val="22"/>
        </w:rPr>
        <w:t>stycznia</w:t>
      </w:r>
      <w:r w:rsidRPr="001E0425">
        <w:rPr>
          <w:rFonts w:asciiTheme="minorHAnsi" w:eastAsia="Arial Unicode MS" w:hAnsiTheme="minorHAnsi" w:cstheme="minorHAnsi"/>
          <w:b/>
          <w:sz w:val="22"/>
          <w:szCs w:val="22"/>
        </w:rPr>
        <w:t xml:space="preserve"> 202</w:t>
      </w:r>
      <w:r w:rsidR="001E0425" w:rsidRPr="001E0425">
        <w:rPr>
          <w:rFonts w:asciiTheme="minorHAnsi" w:eastAsia="Arial Unicode MS" w:hAnsiTheme="minorHAnsi" w:cstheme="minorHAnsi"/>
          <w:b/>
          <w:sz w:val="22"/>
          <w:szCs w:val="22"/>
        </w:rPr>
        <w:t>6</w:t>
      </w:r>
      <w:r w:rsidRPr="001E0425">
        <w:rPr>
          <w:rFonts w:asciiTheme="minorHAnsi" w:eastAsia="Arial Unicode MS" w:hAnsiTheme="minorHAnsi" w:cstheme="minorHAnsi"/>
          <w:b/>
          <w:sz w:val="22"/>
          <w:szCs w:val="22"/>
        </w:rPr>
        <w:t xml:space="preserve"> r. </w:t>
      </w:r>
      <w:r w:rsidRPr="001E0425">
        <w:rPr>
          <w:rFonts w:asciiTheme="minorHAnsi" w:eastAsia="Arial Unicode MS" w:hAnsiTheme="minorHAnsi" w:cstheme="minorHAnsi"/>
          <w:sz w:val="22"/>
          <w:szCs w:val="22"/>
        </w:rPr>
        <w:t xml:space="preserve">Sumy ubezpieczenia na pierwszy okres </w:t>
      </w:r>
      <w:r w:rsidR="00233C01" w:rsidRPr="001E0425">
        <w:rPr>
          <w:rFonts w:asciiTheme="minorHAnsi" w:eastAsia="Arial Unicode MS" w:hAnsiTheme="minorHAnsi" w:cstheme="minorHAnsi"/>
          <w:sz w:val="22"/>
          <w:szCs w:val="22"/>
        </w:rPr>
        <w:t>ubezpieczeniowy</w:t>
      </w:r>
      <w:r w:rsidRPr="001E0425">
        <w:rPr>
          <w:rFonts w:asciiTheme="minorHAnsi" w:eastAsia="Arial Unicode MS" w:hAnsiTheme="minorHAnsi" w:cstheme="minorHAnsi"/>
          <w:sz w:val="22"/>
          <w:szCs w:val="22"/>
        </w:rPr>
        <w:t xml:space="preserve"> zostaną zaktualizowane w terminie </w:t>
      </w:r>
      <w:r w:rsidRPr="001E0425">
        <w:rPr>
          <w:rFonts w:asciiTheme="minorHAnsi" w:eastAsia="Arial Unicode MS" w:hAnsiTheme="minorHAnsi" w:cstheme="minorHAnsi"/>
          <w:b/>
          <w:sz w:val="22"/>
          <w:szCs w:val="22"/>
        </w:rPr>
        <w:t>do 3</w:t>
      </w:r>
      <w:r w:rsidR="001E0425" w:rsidRPr="001E0425">
        <w:rPr>
          <w:rFonts w:asciiTheme="minorHAnsi" w:eastAsia="Arial Unicode MS" w:hAnsiTheme="minorHAnsi" w:cstheme="minorHAnsi"/>
          <w:b/>
          <w:sz w:val="22"/>
          <w:szCs w:val="22"/>
        </w:rPr>
        <w:t>1</w:t>
      </w:r>
      <w:r w:rsidRPr="001E0425">
        <w:rPr>
          <w:rFonts w:asciiTheme="minorHAnsi" w:eastAsia="Arial Unicode MS" w:hAnsiTheme="minorHAnsi" w:cstheme="minorHAnsi"/>
          <w:b/>
          <w:sz w:val="22"/>
          <w:szCs w:val="22"/>
        </w:rPr>
        <w:t xml:space="preserve"> </w:t>
      </w:r>
      <w:r w:rsidR="001E0425" w:rsidRPr="001E0425">
        <w:rPr>
          <w:rFonts w:asciiTheme="minorHAnsi" w:eastAsia="Arial Unicode MS" w:hAnsiTheme="minorHAnsi" w:cstheme="minorHAnsi"/>
          <w:b/>
          <w:sz w:val="22"/>
          <w:szCs w:val="22"/>
        </w:rPr>
        <w:t>marca</w:t>
      </w:r>
      <w:r w:rsidRPr="001E0425">
        <w:rPr>
          <w:rFonts w:asciiTheme="minorHAnsi" w:eastAsia="Arial Unicode MS" w:hAnsiTheme="minorHAnsi" w:cstheme="minorHAnsi"/>
          <w:b/>
          <w:sz w:val="22"/>
          <w:szCs w:val="22"/>
        </w:rPr>
        <w:t xml:space="preserve"> 202</w:t>
      </w:r>
      <w:r w:rsidR="001E0425" w:rsidRPr="001E0425">
        <w:rPr>
          <w:rFonts w:asciiTheme="minorHAnsi" w:eastAsia="Arial Unicode MS" w:hAnsiTheme="minorHAnsi" w:cstheme="minorHAnsi"/>
          <w:b/>
          <w:sz w:val="22"/>
          <w:szCs w:val="22"/>
        </w:rPr>
        <w:t>6</w:t>
      </w:r>
      <w:r w:rsidRPr="001E0425">
        <w:rPr>
          <w:rFonts w:asciiTheme="minorHAnsi" w:eastAsia="Arial Unicode MS" w:hAnsiTheme="minorHAnsi" w:cstheme="minorHAnsi"/>
          <w:b/>
          <w:sz w:val="22"/>
          <w:szCs w:val="22"/>
        </w:rPr>
        <w:t xml:space="preserve"> r</w:t>
      </w:r>
      <w:r w:rsidRPr="001E0425">
        <w:rPr>
          <w:rFonts w:asciiTheme="minorHAnsi" w:eastAsia="Arial Unicode MS" w:hAnsiTheme="minorHAnsi" w:cstheme="minorHAnsi"/>
          <w:sz w:val="22"/>
          <w:szCs w:val="22"/>
        </w:rPr>
        <w:t xml:space="preserve">. według stanu na dzień </w:t>
      </w:r>
      <w:r w:rsidRPr="001E0425">
        <w:rPr>
          <w:rFonts w:asciiTheme="minorHAnsi" w:eastAsia="Arial Unicode MS" w:hAnsiTheme="minorHAnsi" w:cstheme="minorHAnsi"/>
          <w:b/>
          <w:sz w:val="22"/>
          <w:szCs w:val="22"/>
        </w:rPr>
        <w:t xml:space="preserve">1 </w:t>
      </w:r>
      <w:r w:rsidR="001E0425" w:rsidRPr="001E0425">
        <w:rPr>
          <w:rFonts w:asciiTheme="minorHAnsi" w:eastAsia="Arial Unicode MS" w:hAnsiTheme="minorHAnsi" w:cstheme="minorHAnsi"/>
          <w:b/>
          <w:sz w:val="22"/>
          <w:szCs w:val="22"/>
        </w:rPr>
        <w:t>stycznia</w:t>
      </w:r>
      <w:r w:rsidRPr="001E0425">
        <w:rPr>
          <w:rFonts w:asciiTheme="minorHAnsi" w:eastAsia="Arial Unicode MS" w:hAnsiTheme="minorHAnsi" w:cstheme="minorHAnsi"/>
          <w:b/>
          <w:sz w:val="22"/>
          <w:szCs w:val="22"/>
        </w:rPr>
        <w:t xml:space="preserve"> 202</w:t>
      </w:r>
      <w:r w:rsidR="001E0425" w:rsidRPr="001E0425">
        <w:rPr>
          <w:rFonts w:asciiTheme="minorHAnsi" w:eastAsia="Arial Unicode MS" w:hAnsiTheme="minorHAnsi" w:cstheme="minorHAnsi"/>
          <w:b/>
          <w:sz w:val="22"/>
          <w:szCs w:val="22"/>
        </w:rPr>
        <w:t>6</w:t>
      </w:r>
      <w:r w:rsidRPr="001E0425">
        <w:rPr>
          <w:rFonts w:asciiTheme="minorHAnsi" w:eastAsia="Arial Unicode MS" w:hAnsiTheme="minorHAnsi" w:cstheme="minorHAnsi"/>
          <w:b/>
          <w:sz w:val="22"/>
          <w:szCs w:val="22"/>
        </w:rPr>
        <w:t xml:space="preserve"> r.</w:t>
      </w:r>
      <w:r w:rsidRPr="001E0425">
        <w:rPr>
          <w:rFonts w:asciiTheme="minorHAnsi" w:eastAsia="Arial Unicode MS" w:hAnsiTheme="minorHAnsi" w:cstheme="minorHAnsi"/>
          <w:sz w:val="22"/>
          <w:szCs w:val="22"/>
        </w:rPr>
        <w:t xml:space="preserve"> Na podstawie dokonanej przez Ubezpieczającego aktualizacji sum ubezpieczenia, Ubezpieczyciel dokona rozliczenia </w:t>
      </w:r>
      <w:r w:rsidR="00D75650" w:rsidRPr="001E0425">
        <w:rPr>
          <w:rFonts w:asciiTheme="minorHAnsi" w:eastAsia="Arial Unicode MS" w:hAnsiTheme="minorHAnsi" w:cstheme="minorHAnsi"/>
          <w:sz w:val="22"/>
          <w:szCs w:val="22"/>
        </w:rPr>
        <w:t>składki,</w:t>
      </w:r>
      <w:r w:rsidRPr="001E0425">
        <w:rPr>
          <w:rFonts w:asciiTheme="minorHAnsi" w:eastAsia="Arial Unicode MS" w:hAnsiTheme="minorHAnsi" w:cstheme="minorHAnsi"/>
          <w:sz w:val="22"/>
          <w:szCs w:val="22"/>
        </w:rPr>
        <w:t xml:space="preserve"> której wartość stanowi iloczyn stawki rocznej i różnicy wartości zgłoszonej w ramach aktualizacji sumy ubezpieczenia w pierwszym okresie </w:t>
      </w:r>
      <w:r w:rsidR="00233C01" w:rsidRPr="001E0425">
        <w:rPr>
          <w:rFonts w:asciiTheme="minorHAnsi" w:eastAsia="Arial Unicode MS" w:hAnsiTheme="minorHAnsi" w:cstheme="minorHAnsi"/>
          <w:sz w:val="22"/>
          <w:szCs w:val="22"/>
        </w:rPr>
        <w:t>ubezpieczenia</w:t>
      </w:r>
      <w:r w:rsidRPr="001E0425">
        <w:rPr>
          <w:rFonts w:asciiTheme="minorHAnsi" w:eastAsia="Arial Unicode MS" w:hAnsiTheme="minorHAnsi" w:cstheme="minorHAnsi"/>
          <w:sz w:val="22"/>
          <w:szCs w:val="22"/>
        </w:rPr>
        <w:t xml:space="preserve"> i sumy ubezpieczenia zadeklarowanej w SWZ.  </w:t>
      </w:r>
    </w:p>
    <w:p w14:paraId="1ACC12A5" w14:textId="593B6E1E" w:rsidR="007B6383" w:rsidRPr="001E0425" w:rsidRDefault="007B6383" w:rsidP="00320A69">
      <w:pPr>
        <w:pStyle w:val="11Trescpisma"/>
        <w:numPr>
          <w:ilvl w:val="0"/>
          <w:numId w:val="33"/>
        </w:numPr>
        <w:tabs>
          <w:tab w:val="clear" w:pos="720"/>
          <w:tab w:val="num" w:pos="426"/>
        </w:tabs>
        <w:spacing w:before="0"/>
        <w:ind w:left="425" w:hanging="425"/>
        <w:rPr>
          <w:rFonts w:asciiTheme="minorHAnsi" w:eastAsia="Arial Unicode MS" w:hAnsiTheme="minorHAnsi" w:cstheme="minorHAnsi"/>
          <w:sz w:val="22"/>
          <w:szCs w:val="22"/>
        </w:rPr>
      </w:pPr>
      <w:r w:rsidRPr="001E0425">
        <w:rPr>
          <w:rFonts w:asciiTheme="minorHAnsi" w:eastAsia="Arial Unicode MS" w:hAnsiTheme="minorHAnsi" w:cstheme="minorHAnsi"/>
          <w:sz w:val="22"/>
          <w:szCs w:val="22"/>
        </w:rPr>
        <w:t xml:space="preserve">Dokument/dokumenty ubezpieczenia na kolejny okres </w:t>
      </w:r>
      <w:r w:rsidR="00233C01" w:rsidRPr="001E0425">
        <w:rPr>
          <w:rFonts w:asciiTheme="minorHAnsi" w:eastAsia="Arial Unicode MS" w:hAnsiTheme="minorHAnsi" w:cstheme="minorHAnsi"/>
          <w:sz w:val="22"/>
          <w:szCs w:val="22"/>
        </w:rPr>
        <w:t xml:space="preserve">ubezpieczenia </w:t>
      </w:r>
      <w:r w:rsidRPr="001E0425">
        <w:rPr>
          <w:rFonts w:asciiTheme="minorHAnsi" w:eastAsia="Arial Unicode MS" w:hAnsiTheme="minorHAnsi" w:cstheme="minorHAnsi"/>
          <w:sz w:val="22"/>
          <w:szCs w:val="22"/>
        </w:rPr>
        <w:t xml:space="preserve">będą wystawiane w oparciu o zaktualizowane w poprzednim okresie rozliczeniowym sumy ubezpieczenia, przy czym Ubezpieczyciel udziela ochrony ubezpieczeniowej dla wartości środków trwałych według stanu na dzień </w:t>
      </w:r>
      <w:r w:rsidRPr="001E0425">
        <w:rPr>
          <w:rFonts w:asciiTheme="minorHAnsi" w:eastAsia="Arial Unicode MS" w:hAnsiTheme="minorHAnsi" w:cstheme="minorHAnsi"/>
          <w:b/>
          <w:sz w:val="22"/>
          <w:szCs w:val="22"/>
        </w:rPr>
        <w:t xml:space="preserve">1 </w:t>
      </w:r>
      <w:r w:rsidR="001E0425" w:rsidRPr="001E0425">
        <w:rPr>
          <w:rFonts w:asciiTheme="minorHAnsi" w:eastAsia="Arial Unicode MS" w:hAnsiTheme="minorHAnsi" w:cstheme="minorHAnsi"/>
          <w:b/>
          <w:sz w:val="22"/>
          <w:szCs w:val="22"/>
        </w:rPr>
        <w:t>stycznia</w:t>
      </w:r>
      <w:r w:rsidRPr="001E0425">
        <w:rPr>
          <w:rFonts w:asciiTheme="minorHAnsi" w:eastAsia="Arial Unicode MS" w:hAnsiTheme="minorHAnsi" w:cstheme="minorHAnsi"/>
          <w:b/>
          <w:sz w:val="22"/>
          <w:szCs w:val="22"/>
        </w:rPr>
        <w:t xml:space="preserve"> </w:t>
      </w:r>
      <w:r w:rsidRPr="001E0425">
        <w:rPr>
          <w:rFonts w:asciiTheme="minorHAnsi" w:eastAsia="Arial Unicode MS" w:hAnsiTheme="minorHAnsi" w:cstheme="minorHAnsi"/>
          <w:sz w:val="22"/>
          <w:szCs w:val="22"/>
        </w:rPr>
        <w:t xml:space="preserve">danego okresu rozliczeniowego (pierwszy dzień okresu </w:t>
      </w:r>
      <w:r w:rsidR="005F7435" w:rsidRPr="001E0425">
        <w:rPr>
          <w:rFonts w:asciiTheme="minorHAnsi" w:eastAsia="Arial Unicode MS" w:hAnsiTheme="minorHAnsi" w:cstheme="minorHAnsi"/>
          <w:sz w:val="22"/>
          <w:szCs w:val="22"/>
        </w:rPr>
        <w:t>ubezpieczenia</w:t>
      </w:r>
      <w:r w:rsidRPr="001E0425">
        <w:rPr>
          <w:rFonts w:asciiTheme="minorHAnsi" w:eastAsia="Arial Unicode MS" w:hAnsiTheme="minorHAnsi" w:cstheme="minorHAnsi"/>
          <w:sz w:val="22"/>
          <w:szCs w:val="22"/>
        </w:rPr>
        <w:t xml:space="preserve">). Sumy ubezpieczenia na kolejny okres rozliczeniowy będą aktualizowane w terminie do </w:t>
      </w:r>
      <w:r w:rsidRPr="001E0425">
        <w:rPr>
          <w:rFonts w:asciiTheme="minorHAnsi" w:eastAsia="Arial Unicode MS" w:hAnsiTheme="minorHAnsi" w:cstheme="minorHAnsi"/>
          <w:b/>
          <w:sz w:val="22"/>
          <w:szCs w:val="22"/>
        </w:rPr>
        <w:t>3</w:t>
      </w:r>
      <w:r w:rsidR="001E0425" w:rsidRPr="001E0425">
        <w:rPr>
          <w:rFonts w:asciiTheme="minorHAnsi" w:eastAsia="Arial Unicode MS" w:hAnsiTheme="minorHAnsi" w:cstheme="minorHAnsi"/>
          <w:b/>
          <w:sz w:val="22"/>
          <w:szCs w:val="22"/>
        </w:rPr>
        <w:t>1</w:t>
      </w:r>
      <w:r w:rsidRPr="001E0425">
        <w:rPr>
          <w:rFonts w:asciiTheme="minorHAnsi" w:eastAsia="Arial Unicode MS" w:hAnsiTheme="minorHAnsi" w:cstheme="minorHAnsi"/>
          <w:b/>
          <w:sz w:val="22"/>
          <w:szCs w:val="22"/>
        </w:rPr>
        <w:t xml:space="preserve"> </w:t>
      </w:r>
      <w:r w:rsidR="001E0425" w:rsidRPr="001E0425">
        <w:rPr>
          <w:rFonts w:asciiTheme="minorHAnsi" w:eastAsia="Arial Unicode MS" w:hAnsiTheme="minorHAnsi" w:cstheme="minorHAnsi"/>
          <w:b/>
          <w:sz w:val="22"/>
          <w:szCs w:val="22"/>
        </w:rPr>
        <w:t>marca</w:t>
      </w:r>
      <w:r w:rsidRPr="001E0425">
        <w:rPr>
          <w:rFonts w:asciiTheme="minorHAnsi" w:eastAsia="Arial Unicode MS" w:hAnsiTheme="minorHAnsi" w:cstheme="minorHAnsi"/>
          <w:b/>
          <w:sz w:val="22"/>
          <w:szCs w:val="22"/>
        </w:rPr>
        <w:t xml:space="preserve"> </w:t>
      </w:r>
      <w:r w:rsidRPr="001E0425">
        <w:rPr>
          <w:rFonts w:asciiTheme="minorHAnsi" w:eastAsia="Arial Unicode MS" w:hAnsiTheme="minorHAnsi" w:cstheme="minorHAnsi"/>
          <w:sz w:val="22"/>
          <w:szCs w:val="22"/>
        </w:rPr>
        <w:t xml:space="preserve">danego okresu rozliczeniowego według stanu na dzień </w:t>
      </w:r>
      <w:r w:rsidR="00A064C9" w:rsidRPr="001E0425">
        <w:rPr>
          <w:rFonts w:asciiTheme="minorHAnsi" w:eastAsia="Arial Unicode MS" w:hAnsiTheme="minorHAnsi" w:cstheme="minorHAnsi"/>
          <w:b/>
          <w:sz w:val="22"/>
          <w:szCs w:val="22"/>
        </w:rPr>
        <w:t xml:space="preserve">1 </w:t>
      </w:r>
      <w:r w:rsidR="001E0425" w:rsidRPr="001E0425">
        <w:rPr>
          <w:rFonts w:asciiTheme="minorHAnsi" w:eastAsia="Arial Unicode MS" w:hAnsiTheme="minorHAnsi" w:cstheme="minorHAnsi"/>
          <w:b/>
          <w:sz w:val="22"/>
          <w:szCs w:val="22"/>
        </w:rPr>
        <w:t>stycznia</w:t>
      </w:r>
      <w:r w:rsidR="00A064C9" w:rsidRPr="001E0425">
        <w:rPr>
          <w:rFonts w:asciiTheme="minorHAnsi" w:eastAsia="Arial Unicode MS" w:hAnsiTheme="minorHAnsi" w:cstheme="minorHAnsi"/>
          <w:b/>
          <w:sz w:val="22"/>
          <w:szCs w:val="22"/>
        </w:rPr>
        <w:t xml:space="preserve"> </w:t>
      </w:r>
      <w:r w:rsidRPr="001E0425">
        <w:rPr>
          <w:rFonts w:asciiTheme="minorHAnsi" w:eastAsia="Arial Unicode MS" w:hAnsiTheme="minorHAnsi" w:cstheme="minorHAnsi"/>
          <w:sz w:val="22"/>
          <w:szCs w:val="22"/>
        </w:rPr>
        <w:t xml:space="preserve">danego okresu </w:t>
      </w:r>
      <w:r w:rsidR="00A064C9" w:rsidRPr="001E0425">
        <w:rPr>
          <w:rFonts w:asciiTheme="minorHAnsi" w:eastAsia="Arial Unicode MS" w:hAnsiTheme="minorHAnsi" w:cstheme="minorHAnsi"/>
          <w:sz w:val="22"/>
          <w:szCs w:val="22"/>
        </w:rPr>
        <w:t>ubezpieczenia</w:t>
      </w:r>
      <w:r w:rsidRPr="001E0425">
        <w:rPr>
          <w:rFonts w:asciiTheme="minorHAnsi" w:eastAsia="Arial Unicode MS" w:hAnsiTheme="minorHAnsi" w:cstheme="minorHAnsi"/>
          <w:b/>
          <w:sz w:val="22"/>
          <w:szCs w:val="22"/>
        </w:rPr>
        <w:t>.</w:t>
      </w:r>
      <w:r w:rsidRPr="001E0425">
        <w:rPr>
          <w:rFonts w:asciiTheme="minorHAnsi" w:eastAsia="Arial Unicode MS" w:hAnsiTheme="minorHAnsi" w:cstheme="minorHAnsi"/>
          <w:sz w:val="22"/>
          <w:szCs w:val="22"/>
        </w:rPr>
        <w:t xml:space="preserve"> Na podstawie dokonanej przez Ubezpieczającego aktualizacji sum ubezpieczenia, Ubezpieczyciel dokona rozliczenia składki, której wartość stanowi iloczyn stawki rocznej i różnicy wartości zgłoszonej w ramach aktualizacji sumy ubezpieczenia w bieżącym okresie rozliczeniowym i zaktualizowanej sumy ubezpieczenia w poprzednim okresie rozliczeniowym. </w:t>
      </w:r>
    </w:p>
    <w:p w14:paraId="21F4067B" w14:textId="3E028956" w:rsidR="007B6383" w:rsidRPr="005F7435" w:rsidRDefault="007B6383" w:rsidP="00320A69">
      <w:pPr>
        <w:numPr>
          <w:ilvl w:val="0"/>
          <w:numId w:val="33"/>
        </w:numPr>
        <w:tabs>
          <w:tab w:val="num" w:pos="426"/>
        </w:tabs>
        <w:suppressAutoHyphens w:val="0"/>
        <w:ind w:left="425" w:hanging="425"/>
        <w:jc w:val="both"/>
        <w:rPr>
          <w:rFonts w:asciiTheme="minorHAnsi" w:hAnsiTheme="minorHAnsi" w:cstheme="minorHAnsi"/>
          <w:sz w:val="22"/>
          <w:szCs w:val="22"/>
        </w:rPr>
      </w:pPr>
      <w:r w:rsidRPr="001E0425">
        <w:rPr>
          <w:rFonts w:asciiTheme="minorHAnsi" w:hAnsiTheme="minorHAnsi" w:cstheme="minorHAnsi"/>
          <w:sz w:val="22"/>
          <w:szCs w:val="22"/>
        </w:rPr>
        <w:t xml:space="preserve">W oparciu o zaktualizowane sumy ubezpieczenia w kolejnym okresie </w:t>
      </w:r>
      <w:r w:rsidR="00A064C9" w:rsidRPr="001E0425">
        <w:rPr>
          <w:rFonts w:asciiTheme="minorHAnsi" w:hAnsiTheme="minorHAnsi" w:cstheme="minorHAnsi"/>
          <w:sz w:val="22"/>
          <w:szCs w:val="22"/>
        </w:rPr>
        <w:t>ubezpieczenia</w:t>
      </w:r>
      <w:r w:rsidRPr="001E0425">
        <w:rPr>
          <w:rFonts w:asciiTheme="minorHAnsi" w:hAnsiTheme="minorHAnsi" w:cstheme="minorHAnsi"/>
          <w:sz w:val="22"/>
          <w:szCs w:val="22"/>
        </w:rPr>
        <w:t>, Ubezpieczyciel dokona rozliczenia składki wynikającej z automatycznego obejmowania ochroną ubezpieczeniową mienia (automatycznego pokrycia) w poprzednim</w:t>
      </w:r>
      <w:r w:rsidRPr="001E0425" w:rsidDel="D789F7E0">
        <w:rPr>
          <w:rFonts w:asciiTheme="minorHAnsi" w:hAnsiTheme="minorHAnsi" w:cstheme="minorHAnsi"/>
          <w:snapToGrid w:val="0"/>
          <w:vanish/>
          <w:spacing w:val="7"/>
          <w:w w:val="13704"/>
          <w:kern w:val="2240"/>
          <w:position w:val="-1115"/>
          <w:sz w:val="22"/>
          <w:szCs w:val="22"/>
          <w:bdr w:val="none" w:sz="0" w:space="8" w:color="02DFFB" w:frame="1"/>
          <w:shd w:val="clear" w:color="B29236" w:fill="980300"/>
          <w:rtl/>
          <w:lang w:eastAsia="x-none" w:bidi="x-none"/>
          <w:eastAsianLayout w:id="299" w:combine="1"/>
        </w:rPr>
        <w:t>pierwszym</w:t>
      </w:r>
      <w:r w:rsidRPr="001E0425">
        <w:rPr>
          <w:rFonts w:asciiTheme="minorHAnsi" w:hAnsiTheme="minorHAnsi" w:cstheme="minorHAnsi"/>
          <w:sz w:val="22"/>
          <w:szCs w:val="22"/>
        </w:rPr>
        <w:t xml:space="preserve"> okresie rozliczeniowym. Rozliczenie składki z tytułu automatycznego pokrycia nastąpi w terminie do </w:t>
      </w:r>
      <w:r w:rsidRPr="001E0425">
        <w:rPr>
          <w:rFonts w:asciiTheme="minorHAnsi" w:hAnsiTheme="minorHAnsi" w:cstheme="minorHAnsi"/>
          <w:b/>
          <w:sz w:val="22"/>
          <w:szCs w:val="22"/>
        </w:rPr>
        <w:t>3</w:t>
      </w:r>
      <w:r w:rsidR="00E671D0">
        <w:rPr>
          <w:rFonts w:asciiTheme="minorHAnsi" w:hAnsiTheme="minorHAnsi" w:cstheme="minorHAnsi"/>
          <w:b/>
          <w:sz w:val="22"/>
          <w:szCs w:val="22"/>
        </w:rPr>
        <w:t>1 marca</w:t>
      </w:r>
      <w:r w:rsidRPr="001E0425">
        <w:rPr>
          <w:rFonts w:asciiTheme="minorHAnsi" w:hAnsiTheme="minorHAnsi" w:cstheme="minorHAnsi"/>
          <w:b/>
          <w:sz w:val="22"/>
          <w:szCs w:val="22"/>
        </w:rPr>
        <w:t xml:space="preserve"> </w:t>
      </w:r>
      <w:r w:rsidRPr="001E0425">
        <w:rPr>
          <w:rFonts w:asciiTheme="minorHAnsi" w:hAnsiTheme="minorHAnsi" w:cstheme="minorHAnsi"/>
          <w:sz w:val="22"/>
          <w:szCs w:val="22"/>
        </w:rPr>
        <w:t>danego</w:t>
      </w:r>
      <w:r w:rsidRPr="005F7435">
        <w:rPr>
          <w:rFonts w:asciiTheme="minorHAnsi" w:hAnsiTheme="minorHAnsi" w:cstheme="minorHAnsi"/>
          <w:sz w:val="22"/>
          <w:szCs w:val="22"/>
        </w:rPr>
        <w:t xml:space="preserve"> okresu </w:t>
      </w:r>
      <w:r w:rsidR="00A064C9" w:rsidRPr="005F7435">
        <w:rPr>
          <w:rFonts w:asciiTheme="minorHAnsi" w:hAnsiTheme="minorHAnsi" w:cstheme="minorHAnsi"/>
          <w:sz w:val="22"/>
          <w:szCs w:val="22"/>
        </w:rPr>
        <w:t>ubezpieczenia</w:t>
      </w:r>
      <w:r w:rsidRPr="005F7435">
        <w:rPr>
          <w:rFonts w:asciiTheme="minorHAnsi" w:hAnsiTheme="minorHAnsi" w:cstheme="minorHAnsi"/>
          <w:b/>
          <w:sz w:val="22"/>
          <w:szCs w:val="22"/>
        </w:rPr>
        <w:t xml:space="preserve"> </w:t>
      </w:r>
      <w:r w:rsidRPr="005F7435">
        <w:rPr>
          <w:rFonts w:asciiTheme="minorHAnsi" w:hAnsiTheme="minorHAnsi" w:cstheme="minorHAnsi"/>
          <w:sz w:val="22"/>
          <w:szCs w:val="22"/>
        </w:rPr>
        <w:t xml:space="preserve">jako aktualizacja wysokości składki z poprzedniego okresu rozliczeniowego. Rozliczenie składki z tytułu automatycznego pokrycia zostanie ustalone jako iloczyn ½ stawki rocznej i różnicy wartości zgłoszonej w ramach bieżącej aktualizacji sumy ubezpieczenia i zaktualizowanej sumy ubezpieczenia w poprzednim okresie rozliczeniowym. </w:t>
      </w:r>
    </w:p>
    <w:p w14:paraId="6129F2E8" w14:textId="5FDE3205" w:rsidR="007B6383" w:rsidRPr="005F7435" w:rsidRDefault="007B6383" w:rsidP="00320A69">
      <w:pPr>
        <w:numPr>
          <w:ilvl w:val="0"/>
          <w:numId w:val="33"/>
        </w:numPr>
        <w:tabs>
          <w:tab w:val="num" w:pos="426"/>
        </w:tabs>
        <w:suppressAutoHyphens w:val="0"/>
        <w:ind w:left="426" w:hanging="426"/>
        <w:jc w:val="both"/>
        <w:rPr>
          <w:rFonts w:asciiTheme="minorHAnsi" w:hAnsiTheme="minorHAnsi" w:cstheme="minorHAnsi"/>
          <w:iCs/>
          <w:sz w:val="22"/>
          <w:szCs w:val="22"/>
        </w:rPr>
      </w:pPr>
      <w:r w:rsidRPr="005F7435">
        <w:rPr>
          <w:rFonts w:asciiTheme="minorHAnsi" w:hAnsiTheme="minorHAnsi" w:cstheme="minorHAnsi"/>
          <w:iCs/>
          <w:sz w:val="22"/>
          <w:szCs w:val="22"/>
        </w:rPr>
        <w:t xml:space="preserve">Roczny limit automatycznego pokrycia: </w:t>
      </w:r>
      <w:r w:rsidRPr="005F7435">
        <w:rPr>
          <w:rFonts w:asciiTheme="minorHAnsi" w:hAnsiTheme="minorHAnsi" w:cstheme="minorHAnsi"/>
          <w:b/>
          <w:iCs/>
          <w:sz w:val="22"/>
          <w:szCs w:val="22"/>
        </w:rPr>
        <w:t>10% łącznej sumy ubezpieczenia</w:t>
      </w:r>
      <w:bookmarkStart w:id="6" w:name="_Hlk116905588"/>
      <w:r w:rsidRPr="005F7435">
        <w:rPr>
          <w:rFonts w:asciiTheme="minorHAnsi" w:hAnsiTheme="minorHAnsi" w:cstheme="minorHAnsi"/>
          <w:b/>
          <w:iCs/>
          <w:sz w:val="22"/>
          <w:szCs w:val="22"/>
        </w:rPr>
        <w:t>, nie więcej niż 10.000.000,00 zł</w:t>
      </w:r>
      <w:bookmarkEnd w:id="6"/>
      <w:r w:rsidRPr="005F7435">
        <w:rPr>
          <w:rFonts w:asciiTheme="minorHAnsi" w:hAnsiTheme="minorHAnsi" w:cstheme="minorHAnsi"/>
          <w:b/>
          <w:iCs/>
          <w:sz w:val="22"/>
          <w:szCs w:val="22"/>
        </w:rPr>
        <w:t xml:space="preserve"> </w:t>
      </w:r>
      <w:r w:rsidRPr="005F7435">
        <w:rPr>
          <w:rFonts w:asciiTheme="minorHAnsi" w:hAnsiTheme="minorHAnsi" w:cstheme="minorHAnsi"/>
          <w:iCs/>
          <w:sz w:val="22"/>
          <w:szCs w:val="22"/>
        </w:rPr>
        <w:t>w jednej lokalizacji. Po dokonaniu aktualizacji limit ulega przywróceniu do pierwotnej wysokości. Limit nie dotyczy aktualizacji sum ubezpieczenia na bieżący okres rozliczeniowy, dla której obowiązują odrębne postanowienia</w:t>
      </w:r>
    </w:p>
    <w:p w14:paraId="2158A173" w14:textId="3F4BA127" w:rsidR="007B6383" w:rsidRPr="005F7435" w:rsidRDefault="007B6383" w:rsidP="00320A69">
      <w:pPr>
        <w:numPr>
          <w:ilvl w:val="0"/>
          <w:numId w:val="33"/>
        </w:numPr>
        <w:tabs>
          <w:tab w:val="num" w:pos="426"/>
        </w:tabs>
        <w:suppressAutoHyphens w:val="0"/>
        <w:ind w:left="426" w:hanging="426"/>
        <w:jc w:val="both"/>
        <w:rPr>
          <w:rFonts w:asciiTheme="minorHAnsi" w:hAnsiTheme="minorHAnsi" w:cstheme="minorHAnsi"/>
          <w:sz w:val="22"/>
          <w:szCs w:val="22"/>
        </w:rPr>
      </w:pPr>
      <w:bookmarkStart w:id="7" w:name="_Hlk116905626"/>
      <w:r w:rsidRPr="005F7435">
        <w:rPr>
          <w:rFonts w:asciiTheme="minorHAnsi" w:hAnsiTheme="minorHAnsi" w:cstheme="minorHAnsi"/>
          <w:sz w:val="22"/>
          <w:szCs w:val="22"/>
        </w:rPr>
        <w:t xml:space="preserve">Nowo nabyte lub przekazane mienie bądź wzrost wartości mienia wskutek modernizacji, inwestycji, przeszacowań zgłaszane przez Ubezpieczającego/ Ubezpieczonego indywidualnie w trakcie okresu rozliczeniowego nie powoduje zmniejszenia limitu automatycznego </w:t>
      </w:r>
      <w:r w:rsidR="00D75650" w:rsidRPr="005F7435">
        <w:rPr>
          <w:rFonts w:asciiTheme="minorHAnsi" w:hAnsiTheme="minorHAnsi" w:cstheme="minorHAnsi"/>
          <w:sz w:val="22"/>
          <w:szCs w:val="22"/>
        </w:rPr>
        <w:t>pokrycia,</w:t>
      </w:r>
      <w:r w:rsidRPr="005F7435">
        <w:rPr>
          <w:rFonts w:asciiTheme="minorHAnsi" w:hAnsiTheme="minorHAnsi" w:cstheme="minorHAnsi"/>
          <w:sz w:val="22"/>
          <w:szCs w:val="22"/>
        </w:rPr>
        <w:t xml:space="preserve"> o którym mowa powyżej, a składka z tytułu doubezpieczeń rozliczona zostanie w terminach przewidzianych w niniejszej klauzuli w systemie pro rata za dzień. W </w:t>
      </w:r>
      <w:r w:rsidR="00A064C9" w:rsidRPr="005F7435">
        <w:rPr>
          <w:rFonts w:asciiTheme="minorHAnsi" w:hAnsiTheme="minorHAnsi" w:cstheme="minorHAnsi"/>
          <w:sz w:val="22"/>
          <w:szCs w:val="22"/>
        </w:rPr>
        <w:t>przypadku,</w:t>
      </w:r>
      <w:r w:rsidRPr="005F7435">
        <w:rPr>
          <w:rFonts w:asciiTheme="minorHAnsi" w:hAnsiTheme="minorHAnsi" w:cstheme="minorHAnsi"/>
          <w:sz w:val="22"/>
          <w:szCs w:val="22"/>
        </w:rPr>
        <w:t xml:space="preserve"> gdyby na podstawie takiego indywidualnego zgłoszenia został przekroczony limit dla jednej lokalizacji, o którym mowa w ust. </w:t>
      </w:r>
      <w:r w:rsidR="008C5626">
        <w:rPr>
          <w:rFonts w:asciiTheme="minorHAnsi" w:hAnsiTheme="minorHAnsi" w:cstheme="minorHAnsi"/>
          <w:sz w:val="22"/>
          <w:szCs w:val="22"/>
        </w:rPr>
        <w:t>6</w:t>
      </w:r>
      <w:r w:rsidRPr="005F7435">
        <w:rPr>
          <w:rFonts w:asciiTheme="minorHAnsi" w:hAnsiTheme="minorHAnsi" w:cstheme="minorHAnsi"/>
          <w:sz w:val="22"/>
          <w:szCs w:val="22"/>
        </w:rPr>
        <w:t>, doubezpieczenie wymaga zgody Ubezpieczyciela.</w:t>
      </w:r>
    </w:p>
    <w:bookmarkEnd w:id="7"/>
    <w:p w14:paraId="60367338" w14:textId="77777777" w:rsidR="007B6383" w:rsidRPr="005F7435" w:rsidRDefault="007B6383" w:rsidP="00320A69">
      <w:pPr>
        <w:numPr>
          <w:ilvl w:val="0"/>
          <w:numId w:val="33"/>
        </w:numPr>
        <w:tabs>
          <w:tab w:val="num" w:pos="426"/>
        </w:tabs>
        <w:suppressAutoHyphens w:val="0"/>
        <w:ind w:left="426" w:hanging="426"/>
        <w:jc w:val="both"/>
        <w:rPr>
          <w:rFonts w:asciiTheme="minorHAnsi" w:hAnsiTheme="minorHAnsi" w:cstheme="minorHAnsi"/>
          <w:sz w:val="22"/>
          <w:szCs w:val="22"/>
        </w:rPr>
      </w:pPr>
      <w:r w:rsidRPr="005F7435">
        <w:rPr>
          <w:rFonts w:asciiTheme="minorHAnsi" w:hAnsiTheme="minorHAnsi" w:cstheme="minorHAnsi"/>
          <w:sz w:val="22"/>
          <w:szCs w:val="22"/>
        </w:rPr>
        <w:t xml:space="preserve">W przypadku, gdy wartość środków trwałych w okresie ubezpieczenia ulegnie zmniejszeniu, np. wskutek zbycia, likwidacji bądź obniżenia wartości środka, Ubezpieczyciel dokona rozliczenia składki stosując odpowiednio zasady określone dla rozliczenia wzrostu wartości środków trwałych, określone powyżej. </w:t>
      </w:r>
    </w:p>
    <w:p w14:paraId="4992377B" w14:textId="7AE311F8" w:rsidR="007B6383" w:rsidRPr="00585377" w:rsidRDefault="00F956ED" w:rsidP="00320A69">
      <w:pPr>
        <w:pStyle w:val="LucaCash"/>
        <w:numPr>
          <w:ilvl w:val="1"/>
          <w:numId w:val="40"/>
        </w:numPr>
        <w:suppressAutoHyphens w:val="0"/>
        <w:spacing w:line="240" w:lineRule="auto"/>
        <w:ind w:left="426" w:hanging="461"/>
        <w:jc w:val="both"/>
        <w:rPr>
          <w:rFonts w:asciiTheme="minorHAnsi" w:hAnsiTheme="minorHAnsi" w:cstheme="minorHAnsi"/>
          <w:b/>
          <w:sz w:val="22"/>
          <w:szCs w:val="22"/>
        </w:rPr>
      </w:pPr>
      <w:r>
        <w:rPr>
          <w:rFonts w:asciiTheme="minorHAnsi" w:hAnsiTheme="minorHAnsi" w:cstheme="minorHAnsi"/>
          <w:b/>
          <w:sz w:val="22"/>
          <w:szCs w:val="22"/>
        </w:rPr>
        <w:lastRenderedPageBreak/>
        <w:t xml:space="preserve"> </w:t>
      </w:r>
      <w:r w:rsidR="007B6383" w:rsidRPr="005F7435">
        <w:rPr>
          <w:rFonts w:asciiTheme="minorHAnsi" w:hAnsiTheme="minorHAnsi" w:cstheme="minorHAnsi"/>
          <w:b/>
          <w:sz w:val="22"/>
          <w:szCs w:val="22"/>
        </w:rPr>
        <w:t>K</w:t>
      </w:r>
      <w:r w:rsidR="00B6699B">
        <w:rPr>
          <w:rFonts w:asciiTheme="minorHAnsi" w:hAnsiTheme="minorHAnsi" w:cstheme="minorHAnsi"/>
          <w:b/>
          <w:sz w:val="22"/>
          <w:szCs w:val="22"/>
        </w:rPr>
        <w:t>lauzula def</w:t>
      </w:r>
      <w:r w:rsidR="0086679F">
        <w:rPr>
          <w:rFonts w:asciiTheme="minorHAnsi" w:hAnsiTheme="minorHAnsi" w:cstheme="minorHAnsi"/>
          <w:b/>
          <w:sz w:val="22"/>
          <w:szCs w:val="22"/>
        </w:rPr>
        <w:t>i</w:t>
      </w:r>
      <w:r w:rsidR="00B6699B">
        <w:rPr>
          <w:rFonts w:asciiTheme="minorHAnsi" w:hAnsiTheme="minorHAnsi" w:cstheme="minorHAnsi"/>
          <w:b/>
          <w:sz w:val="22"/>
          <w:szCs w:val="22"/>
        </w:rPr>
        <w:t>nicji pracownika</w:t>
      </w:r>
      <w:r w:rsidR="00585377">
        <w:rPr>
          <w:rFonts w:asciiTheme="minorHAnsi" w:hAnsiTheme="minorHAnsi" w:cstheme="minorHAnsi"/>
          <w:b/>
          <w:sz w:val="22"/>
          <w:szCs w:val="22"/>
        </w:rPr>
        <w:t xml:space="preserve"> - </w:t>
      </w:r>
      <w:r w:rsidR="00585377"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585377">
        <w:rPr>
          <w:rFonts w:asciiTheme="minorHAnsi" w:hAnsiTheme="minorHAnsi" w:cstheme="minorHAnsi"/>
          <w:b/>
          <w:sz w:val="22"/>
          <w:szCs w:val="22"/>
        </w:rPr>
        <w:t xml:space="preserve"> </w:t>
      </w:r>
      <w:r w:rsidR="00585377" w:rsidRPr="00585377">
        <w:rPr>
          <w:rFonts w:asciiTheme="minorHAnsi" w:eastAsia="Calibri" w:hAnsiTheme="minorHAnsi" w:cstheme="minorHAnsi"/>
          <w:iCs/>
          <w:sz w:val="22"/>
          <w:szCs w:val="22"/>
          <w:lang w:eastAsia="en-US"/>
        </w:rPr>
        <w:t>z</w:t>
      </w:r>
      <w:r w:rsidR="007B6383" w:rsidRPr="00585377">
        <w:rPr>
          <w:rFonts w:asciiTheme="minorHAnsi" w:eastAsia="Calibri" w:hAnsiTheme="minorHAnsi" w:cstheme="minorHAnsi"/>
          <w:iCs/>
          <w:sz w:val="22"/>
          <w:szCs w:val="22"/>
          <w:lang w:eastAsia="en-US"/>
        </w:rPr>
        <w:t>a pracownika uznaje się osobę fizyczną zatrudnioną na podstawie umowy o pracę, powołania, wyboru, mianowania. Za pracownika uznaje się również osobę fizyczną zatrudnioną na podstawie innej umowy lub na innej podstawie, tj. umowy zlecenia, umowy o dzieło, na podstawie kontraktu menedżerskiego, praktykanta, stażystę, wolontariusza, osobę wykonującą prace interwencyjne i prace na cele społeczne lub społecznie użyteczne, osobę skazaną i odbywającą karę pozbawienia wolności na podstawie odpowiednich przepisów lub inną osobę wykonującą prace zlecone w ramach działalności gospodarczej (samozatrudnieni) – w takim zakresie w jakim czynności wykonywane przez tą osobę pozostają w związku z działalnością Ubezpieczonego.</w:t>
      </w:r>
    </w:p>
    <w:p w14:paraId="748FC88B" w14:textId="1DBEB47A" w:rsidR="007B6383" w:rsidRPr="00585377" w:rsidRDefault="00B6699B" w:rsidP="00320A69">
      <w:pPr>
        <w:pStyle w:val="Akapitzlist"/>
        <w:numPr>
          <w:ilvl w:val="1"/>
          <w:numId w:val="38"/>
        </w:numPr>
        <w:tabs>
          <w:tab w:val="num" w:pos="502"/>
        </w:tabs>
        <w:ind w:left="426"/>
        <w:jc w:val="both"/>
        <w:rPr>
          <w:rFonts w:asciiTheme="minorHAnsi" w:hAnsiTheme="minorHAnsi" w:cstheme="minorHAnsi"/>
          <w:i/>
          <w:sz w:val="22"/>
          <w:szCs w:val="22"/>
        </w:rPr>
      </w:pPr>
      <w:r w:rsidRPr="00B6699B">
        <w:rPr>
          <w:rFonts w:asciiTheme="minorHAnsi" w:hAnsiTheme="minorHAnsi" w:cstheme="minorHAnsi"/>
          <w:b/>
          <w:sz w:val="22"/>
          <w:szCs w:val="22"/>
        </w:rPr>
        <w:t xml:space="preserve">Klauzula pokrycia wzrostu kosztów działalności po </w:t>
      </w:r>
      <w:r w:rsidR="009E7EE3" w:rsidRPr="00B6699B">
        <w:rPr>
          <w:rFonts w:asciiTheme="minorHAnsi" w:hAnsiTheme="minorHAnsi" w:cstheme="minorHAnsi"/>
          <w:b/>
          <w:sz w:val="22"/>
          <w:szCs w:val="22"/>
        </w:rPr>
        <w:t>szkodzie</w:t>
      </w:r>
      <w:r w:rsidR="009E7EE3">
        <w:rPr>
          <w:rFonts w:asciiTheme="minorHAnsi" w:hAnsiTheme="minorHAnsi" w:cstheme="minorHAnsi"/>
          <w:b/>
          <w:sz w:val="22"/>
          <w:szCs w:val="22"/>
        </w:rPr>
        <w:t xml:space="preserve"> – </w:t>
      </w:r>
      <w:r w:rsidR="009E7EE3" w:rsidRPr="00B61160">
        <w:rPr>
          <w:rFonts w:asciiTheme="minorHAnsi" w:hAnsiTheme="minorHAnsi" w:cstheme="minorHAnsi"/>
          <w:bCs/>
          <w:sz w:val="22"/>
          <w:szCs w:val="22"/>
        </w:rPr>
        <w:t>z</w:t>
      </w:r>
      <w:r w:rsidR="00585377" w:rsidRPr="00585377">
        <w:rPr>
          <w:rFonts w:asciiTheme="minorHAnsi" w:hAnsiTheme="minorHAnsi" w:cstheme="minorHAnsi"/>
          <w:sz w:val="22"/>
          <w:szCs w:val="22"/>
        </w:rPr>
        <w:t xml:space="preserve"> zachowaniem pozostałych, niezmienionych niniejszą klauzulą postanowień umowy ubezpieczenia i ogólnych warunków ubezpieczenia, ustala się, że </w:t>
      </w:r>
      <w:r w:rsidR="00585377">
        <w:rPr>
          <w:rFonts w:asciiTheme="minorHAnsi" w:hAnsiTheme="minorHAnsi" w:cstheme="minorHAnsi"/>
          <w:sz w:val="22"/>
          <w:szCs w:val="22"/>
        </w:rPr>
        <w:t>s</w:t>
      </w:r>
      <w:r w:rsidR="007B6383" w:rsidRPr="00585377">
        <w:rPr>
          <w:rFonts w:asciiTheme="minorHAnsi" w:hAnsiTheme="minorHAnsi" w:cstheme="minorHAnsi"/>
          <w:sz w:val="22"/>
          <w:szCs w:val="22"/>
        </w:rPr>
        <w:t>trony uzgodniły następującą ich modyfikację:</w:t>
      </w:r>
    </w:p>
    <w:p w14:paraId="4B0D683E" w14:textId="27B838A7" w:rsidR="007B6383" w:rsidRPr="00B6699B" w:rsidRDefault="007B6383" w:rsidP="00320A69">
      <w:pPr>
        <w:pStyle w:val="Akapitzlist"/>
        <w:numPr>
          <w:ilvl w:val="6"/>
          <w:numId w:val="36"/>
        </w:numPr>
        <w:tabs>
          <w:tab w:val="clear" w:pos="5040"/>
        </w:tabs>
        <w:ind w:left="567" w:hanging="284"/>
        <w:contextualSpacing w:val="0"/>
        <w:jc w:val="both"/>
        <w:rPr>
          <w:rFonts w:asciiTheme="minorHAnsi" w:hAnsiTheme="minorHAnsi" w:cstheme="minorHAnsi"/>
          <w:sz w:val="22"/>
          <w:szCs w:val="22"/>
        </w:rPr>
      </w:pPr>
      <w:r w:rsidRPr="00B6699B">
        <w:rPr>
          <w:rFonts w:asciiTheme="minorHAnsi" w:hAnsiTheme="minorHAnsi" w:cstheme="minorHAnsi"/>
          <w:sz w:val="22"/>
          <w:szCs w:val="22"/>
        </w:rPr>
        <w:t xml:space="preserve">Ochrona ubezpieczeniowa udzielana na podstawie niniejszej </w:t>
      </w:r>
      <w:r w:rsidR="008C5626">
        <w:rPr>
          <w:rFonts w:asciiTheme="minorHAnsi" w:hAnsiTheme="minorHAnsi" w:cstheme="minorHAnsi"/>
          <w:sz w:val="22"/>
          <w:szCs w:val="22"/>
        </w:rPr>
        <w:t>k</w:t>
      </w:r>
      <w:r w:rsidRPr="00B6699B">
        <w:rPr>
          <w:rFonts w:asciiTheme="minorHAnsi" w:hAnsiTheme="minorHAnsi" w:cstheme="minorHAnsi"/>
          <w:sz w:val="22"/>
          <w:szCs w:val="22"/>
        </w:rPr>
        <w:t>lauzuli obejmuje uzasadnione i udokumentowane koszty poniesione przez Ubezpieczonego w celu kontynuowania działalności, zaistniałe w związku z przerwą lub zakłóceniem prowadzonej przez Ubezpieczonego działalności powstałej na skutek szkody w mieniu objętej zakresem ubezpieczenia. Ochrona ubezpieczeniowa jest udzielana niezależnie od wysokości franszyzy ustalonej w umowie. Przedmiotowe koszty będą pokrywane w okresie od powstania szkody w mieniu do czasu przywrócenia technicznej</w:t>
      </w:r>
      <w:r w:rsidR="007E0388">
        <w:rPr>
          <w:rFonts w:asciiTheme="minorHAnsi" w:hAnsiTheme="minorHAnsi" w:cstheme="minorHAnsi"/>
          <w:sz w:val="22"/>
          <w:szCs w:val="22"/>
        </w:rPr>
        <w:t xml:space="preserve"> </w:t>
      </w:r>
      <w:r w:rsidRPr="00B6699B">
        <w:rPr>
          <w:rFonts w:asciiTheme="minorHAnsi" w:hAnsiTheme="minorHAnsi" w:cstheme="minorHAnsi"/>
          <w:sz w:val="22"/>
          <w:szCs w:val="22"/>
        </w:rPr>
        <w:t>i organizacyjnej gotowości do prowadzenia działalności w poprzednim zakresie lub miejscu, nie dłuższym jednak niż  6 miesięcy (okres odszkodowawczy).</w:t>
      </w:r>
    </w:p>
    <w:p w14:paraId="5C64F427" w14:textId="77777777" w:rsidR="007B6383" w:rsidRPr="00B6699B" w:rsidRDefault="007B6383" w:rsidP="00365F55">
      <w:pPr>
        <w:pStyle w:val="Akapitzlist"/>
        <w:numPr>
          <w:ilvl w:val="6"/>
          <w:numId w:val="36"/>
        </w:numPr>
        <w:tabs>
          <w:tab w:val="clear" w:pos="5040"/>
        </w:tabs>
        <w:ind w:left="709" w:hanging="425"/>
        <w:contextualSpacing w:val="0"/>
        <w:jc w:val="both"/>
        <w:rPr>
          <w:rFonts w:asciiTheme="minorHAnsi" w:hAnsiTheme="minorHAnsi" w:cstheme="minorHAnsi"/>
          <w:sz w:val="22"/>
          <w:szCs w:val="22"/>
        </w:rPr>
      </w:pPr>
      <w:r w:rsidRPr="00B6699B">
        <w:rPr>
          <w:rFonts w:asciiTheme="minorHAnsi" w:hAnsiTheme="minorHAnsi" w:cstheme="minorHAnsi"/>
          <w:sz w:val="22"/>
          <w:szCs w:val="22"/>
        </w:rPr>
        <w:t xml:space="preserve">Kosztami objętymi ochroną ubezpieczeniową są m.in.: </w:t>
      </w:r>
    </w:p>
    <w:p w14:paraId="27F77002" w14:textId="77777777" w:rsidR="007B6383" w:rsidRPr="00B6699B" w:rsidRDefault="007B6383" w:rsidP="007B6383">
      <w:pPr>
        <w:ind w:left="993" w:hanging="426"/>
        <w:jc w:val="both"/>
        <w:rPr>
          <w:rFonts w:asciiTheme="minorHAnsi" w:hAnsiTheme="minorHAnsi" w:cstheme="minorHAnsi"/>
          <w:sz w:val="22"/>
          <w:szCs w:val="22"/>
        </w:rPr>
      </w:pPr>
      <w:r w:rsidRPr="00B6699B">
        <w:rPr>
          <w:rFonts w:asciiTheme="minorHAnsi" w:hAnsiTheme="minorHAnsi" w:cstheme="minorHAnsi"/>
          <w:sz w:val="22"/>
          <w:szCs w:val="22"/>
        </w:rPr>
        <w:t>a)</w:t>
      </w:r>
      <w:r w:rsidRPr="00B6699B">
        <w:rPr>
          <w:rFonts w:asciiTheme="minorHAnsi" w:hAnsiTheme="minorHAnsi" w:cstheme="minorHAnsi"/>
          <w:sz w:val="22"/>
          <w:szCs w:val="22"/>
        </w:rPr>
        <w:tab/>
        <w:t>koszty przeniesienia mienia do innej lokalizacji,</w:t>
      </w:r>
    </w:p>
    <w:p w14:paraId="5A90CF85" w14:textId="77777777" w:rsidR="007B6383" w:rsidRPr="00B6699B" w:rsidRDefault="007B6383" w:rsidP="007B6383">
      <w:pPr>
        <w:ind w:left="993" w:hanging="426"/>
        <w:jc w:val="both"/>
        <w:rPr>
          <w:rFonts w:asciiTheme="minorHAnsi" w:hAnsiTheme="minorHAnsi" w:cstheme="minorHAnsi"/>
          <w:sz w:val="22"/>
          <w:szCs w:val="22"/>
        </w:rPr>
      </w:pPr>
      <w:r w:rsidRPr="00B6699B">
        <w:rPr>
          <w:rFonts w:asciiTheme="minorHAnsi" w:hAnsiTheme="minorHAnsi" w:cstheme="minorHAnsi"/>
          <w:sz w:val="22"/>
          <w:szCs w:val="22"/>
        </w:rPr>
        <w:t>b)</w:t>
      </w:r>
      <w:r w:rsidRPr="00B6699B">
        <w:rPr>
          <w:rFonts w:asciiTheme="minorHAnsi" w:hAnsiTheme="minorHAnsi" w:cstheme="minorHAnsi"/>
          <w:sz w:val="22"/>
          <w:szCs w:val="22"/>
        </w:rPr>
        <w:tab/>
        <w:t>koszty użytkowania zastępczych pomieszczeń,</w:t>
      </w:r>
    </w:p>
    <w:p w14:paraId="00761682" w14:textId="77777777" w:rsidR="007B6383" w:rsidRPr="00B6699B" w:rsidRDefault="007B6383" w:rsidP="007B6383">
      <w:pPr>
        <w:ind w:left="993" w:hanging="426"/>
        <w:jc w:val="both"/>
        <w:rPr>
          <w:rFonts w:asciiTheme="minorHAnsi" w:hAnsiTheme="minorHAnsi" w:cstheme="minorHAnsi"/>
          <w:sz w:val="22"/>
          <w:szCs w:val="22"/>
        </w:rPr>
      </w:pPr>
      <w:r w:rsidRPr="00B6699B">
        <w:rPr>
          <w:rFonts w:asciiTheme="minorHAnsi" w:hAnsiTheme="minorHAnsi" w:cstheme="minorHAnsi"/>
          <w:sz w:val="22"/>
          <w:szCs w:val="22"/>
        </w:rPr>
        <w:t>c)</w:t>
      </w:r>
      <w:r w:rsidRPr="00B6699B">
        <w:rPr>
          <w:rFonts w:asciiTheme="minorHAnsi" w:hAnsiTheme="minorHAnsi" w:cstheme="minorHAnsi"/>
          <w:sz w:val="22"/>
          <w:szCs w:val="22"/>
        </w:rPr>
        <w:tab/>
        <w:t>koszty użytkowania zastępczych maszyn i urządzeń,</w:t>
      </w:r>
    </w:p>
    <w:p w14:paraId="4D4A3000" w14:textId="77777777" w:rsidR="007B6383" w:rsidRPr="00B6699B" w:rsidRDefault="007B6383" w:rsidP="007B6383">
      <w:pPr>
        <w:ind w:left="993" w:hanging="426"/>
        <w:jc w:val="both"/>
        <w:rPr>
          <w:rFonts w:asciiTheme="minorHAnsi" w:hAnsiTheme="minorHAnsi" w:cstheme="minorHAnsi"/>
          <w:sz w:val="22"/>
          <w:szCs w:val="22"/>
        </w:rPr>
      </w:pPr>
      <w:r w:rsidRPr="00B6699B">
        <w:rPr>
          <w:rFonts w:asciiTheme="minorHAnsi" w:hAnsiTheme="minorHAnsi" w:cstheme="minorHAnsi"/>
          <w:sz w:val="22"/>
          <w:szCs w:val="22"/>
        </w:rPr>
        <w:t>d)</w:t>
      </w:r>
      <w:r w:rsidRPr="00B6699B">
        <w:rPr>
          <w:rFonts w:asciiTheme="minorHAnsi" w:hAnsiTheme="minorHAnsi" w:cstheme="minorHAnsi"/>
          <w:sz w:val="22"/>
          <w:szCs w:val="22"/>
        </w:rPr>
        <w:tab/>
        <w:t>koszty dodatkowego zatrudnienia/nadgodzin,</w:t>
      </w:r>
    </w:p>
    <w:p w14:paraId="32204160" w14:textId="77777777" w:rsidR="007B6383" w:rsidRPr="00B6699B" w:rsidRDefault="007B6383" w:rsidP="007B6383">
      <w:pPr>
        <w:ind w:left="993" w:hanging="426"/>
        <w:jc w:val="both"/>
        <w:rPr>
          <w:rFonts w:asciiTheme="minorHAnsi" w:hAnsiTheme="minorHAnsi" w:cstheme="minorHAnsi"/>
          <w:sz w:val="22"/>
          <w:szCs w:val="22"/>
        </w:rPr>
      </w:pPr>
      <w:r w:rsidRPr="00B6699B">
        <w:rPr>
          <w:rFonts w:asciiTheme="minorHAnsi" w:hAnsiTheme="minorHAnsi" w:cstheme="minorHAnsi"/>
          <w:sz w:val="22"/>
          <w:szCs w:val="22"/>
        </w:rPr>
        <w:t>e)</w:t>
      </w:r>
      <w:r w:rsidRPr="00B6699B">
        <w:rPr>
          <w:rFonts w:asciiTheme="minorHAnsi" w:hAnsiTheme="minorHAnsi" w:cstheme="minorHAnsi"/>
          <w:sz w:val="22"/>
          <w:szCs w:val="22"/>
        </w:rPr>
        <w:tab/>
        <w:t>koszty wynikające z konieczności użycia urządzeń zastępczych lub dokonania zakupów w celu wykonania istniejących w chwili powstania szkody zobowiązań Ubezpieczonego,</w:t>
      </w:r>
    </w:p>
    <w:p w14:paraId="1A78C8DC" w14:textId="77777777" w:rsidR="007B6383" w:rsidRPr="00B6699B" w:rsidRDefault="007B6383" w:rsidP="007B6383">
      <w:pPr>
        <w:ind w:left="993" w:hanging="426"/>
        <w:jc w:val="both"/>
        <w:rPr>
          <w:rFonts w:asciiTheme="minorHAnsi" w:hAnsiTheme="minorHAnsi" w:cstheme="minorHAnsi"/>
          <w:sz w:val="22"/>
          <w:szCs w:val="22"/>
        </w:rPr>
      </w:pPr>
      <w:r w:rsidRPr="00B6699B">
        <w:rPr>
          <w:rFonts w:asciiTheme="minorHAnsi" w:hAnsiTheme="minorHAnsi" w:cstheme="minorHAnsi"/>
          <w:sz w:val="22"/>
          <w:szCs w:val="22"/>
        </w:rPr>
        <w:t>f)</w:t>
      </w:r>
      <w:r w:rsidRPr="00B6699B">
        <w:rPr>
          <w:rFonts w:asciiTheme="minorHAnsi" w:hAnsiTheme="minorHAnsi" w:cstheme="minorHAnsi"/>
          <w:sz w:val="22"/>
          <w:szCs w:val="22"/>
        </w:rPr>
        <w:tab/>
        <w:t>koszty wynikające ze zwiększonego zużycia mediów,</w:t>
      </w:r>
    </w:p>
    <w:p w14:paraId="26BE5041" w14:textId="77777777" w:rsidR="007B6383" w:rsidRPr="00B6699B" w:rsidRDefault="007B6383" w:rsidP="007B6383">
      <w:pPr>
        <w:ind w:left="993" w:hanging="426"/>
        <w:jc w:val="both"/>
        <w:rPr>
          <w:rFonts w:asciiTheme="minorHAnsi" w:hAnsiTheme="minorHAnsi" w:cstheme="minorHAnsi"/>
          <w:sz w:val="22"/>
          <w:szCs w:val="22"/>
        </w:rPr>
      </w:pPr>
      <w:r w:rsidRPr="00B6699B">
        <w:rPr>
          <w:rFonts w:asciiTheme="minorHAnsi" w:hAnsiTheme="minorHAnsi" w:cstheme="minorHAnsi"/>
          <w:sz w:val="22"/>
          <w:szCs w:val="22"/>
        </w:rPr>
        <w:t>e)</w:t>
      </w:r>
      <w:r w:rsidRPr="00B6699B">
        <w:rPr>
          <w:rFonts w:asciiTheme="minorHAnsi" w:hAnsiTheme="minorHAnsi" w:cstheme="minorHAnsi"/>
          <w:sz w:val="22"/>
          <w:szCs w:val="22"/>
        </w:rPr>
        <w:tab/>
        <w:t>koszty poinformowania dostawców i klientów o zmianie lokalizacji.</w:t>
      </w:r>
    </w:p>
    <w:p w14:paraId="6E198728" w14:textId="36394B29" w:rsidR="007B6383" w:rsidRPr="00B42307" w:rsidRDefault="007B6383" w:rsidP="00320A69">
      <w:pPr>
        <w:pStyle w:val="Akapitzlist"/>
        <w:numPr>
          <w:ilvl w:val="6"/>
          <w:numId w:val="36"/>
        </w:numPr>
        <w:tabs>
          <w:tab w:val="clear" w:pos="5040"/>
        </w:tabs>
        <w:ind w:left="567" w:hanging="283"/>
        <w:contextualSpacing w:val="0"/>
        <w:jc w:val="both"/>
        <w:rPr>
          <w:rFonts w:asciiTheme="minorHAnsi" w:hAnsiTheme="minorHAnsi" w:cstheme="minorHAnsi"/>
          <w:sz w:val="22"/>
          <w:szCs w:val="22"/>
        </w:rPr>
      </w:pPr>
      <w:r w:rsidRPr="00B42307">
        <w:rPr>
          <w:rFonts w:asciiTheme="minorHAnsi" w:hAnsiTheme="minorHAnsi" w:cstheme="minorHAnsi"/>
          <w:sz w:val="22"/>
          <w:szCs w:val="22"/>
        </w:rPr>
        <w:t>Ubezpieczyciel ponosi odpowiedzialność za dodatkowe koszty działalności do kwoty limitu odpowiedzialności</w:t>
      </w:r>
      <w:r w:rsidR="00AE3197">
        <w:rPr>
          <w:rFonts w:asciiTheme="minorHAnsi" w:hAnsiTheme="minorHAnsi" w:cstheme="minorHAnsi"/>
          <w:sz w:val="22"/>
          <w:szCs w:val="22"/>
        </w:rPr>
        <w:t xml:space="preserve"> </w:t>
      </w:r>
      <w:r w:rsidRPr="00B42307">
        <w:rPr>
          <w:rFonts w:asciiTheme="minorHAnsi" w:hAnsiTheme="minorHAnsi" w:cstheme="minorHAnsi"/>
          <w:sz w:val="22"/>
          <w:szCs w:val="22"/>
        </w:rPr>
        <w:t xml:space="preserve">w wysokości </w:t>
      </w:r>
      <w:r w:rsidR="00B42307" w:rsidRPr="00B42307">
        <w:rPr>
          <w:rFonts w:asciiTheme="minorHAnsi" w:hAnsiTheme="minorHAnsi" w:cstheme="minorHAnsi"/>
          <w:b/>
          <w:sz w:val="22"/>
          <w:szCs w:val="22"/>
        </w:rPr>
        <w:t>1</w:t>
      </w:r>
      <w:r w:rsidRPr="00B42307">
        <w:rPr>
          <w:rFonts w:asciiTheme="minorHAnsi" w:hAnsiTheme="minorHAnsi" w:cstheme="minorHAnsi"/>
          <w:b/>
          <w:sz w:val="22"/>
          <w:szCs w:val="22"/>
        </w:rPr>
        <w:t>00.000,00 zł</w:t>
      </w:r>
      <w:r w:rsidRPr="00B42307">
        <w:rPr>
          <w:rFonts w:asciiTheme="minorHAnsi" w:hAnsiTheme="minorHAnsi" w:cstheme="minorHAnsi"/>
          <w:sz w:val="22"/>
          <w:szCs w:val="22"/>
        </w:rPr>
        <w:t xml:space="preserve"> na</w:t>
      </w:r>
      <w:r w:rsidR="00AE3197">
        <w:rPr>
          <w:rFonts w:asciiTheme="minorHAnsi" w:hAnsiTheme="minorHAnsi" w:cstheme="minorHAnsi"/>
          <w:sz w:val="22"/>
          <w:szCs w:val="22"/>
        </w:rPr>
        <w:t xml:space="preserve"> </w:t>
      </w:r>
      <w:r w:rsidRPr="00B42307">
        <w:rPr>
          <w:rFonts w:asciiTheme="minorHAnsi" w:hAnsiTheme="minorHAnsi" w:cstheme="minorHAnsi"/>
          <w:sz w:val="22"/>
          <w:szCs w:val="22"/>
        </w:rPr>
        <w:t>jedno</w:t>
      </w:r>
      <w:r w:rsidR="00AE3197">
        <w:rPr>
          <w:rFonts w:asciiTheme="minorHAnsi" w:hAnsiTheme="minorHAnsi" w:cstheme="minorHAnsi"/>
          <w:sz w:val="22"/>
          <w:szCs w:val="22"/>
        </w:rPr>
        <w:t xml:space="preserve"> </w:t>
      </w:r>
      <w:r w:rsidRPr="00B42307">
        <w:rPr>
          <w:rFonts w:asciiTheme="minorHAnsi" w:hAnsiTheme="minorHAnsi" w:cstheme="minorHAnsi"/>
          <w:sz w:val="22"/>
          <w:szCs w:val="22"/>
        </w:rPr>
        <w:t>i wszystkie zdarzenia</w:t>
      </w:r>
      <w:r w:rsidR="00AE3197">
        <w:rPr>
          <w:rFonts w:asciiTheme="minorHAnsi" w:hAnsiTheme="minorHAnsi" w:cstheme="minorHAnsi"/>
          <w:sz w:val="22"/>
          <w:szCs w:val="22"/>
        </w:rPr>
        <w:t xml:space="preserve"> </w:t>
      </w:r>
      <w:r w:rsidRPr="00B42307">
        <w:rPr>
          <w:rFonts w:asciiTheme="minorHAnsi" w:hAnsiTheme="minorHAnsi" w:cstheme="minorHAnsi"/>
          <w:sz w:val="22"/>
          <w:szCs w:val="22"/>
        </w:rPr>
        <w:t>w okresie rozliczeniowym.</w:t>
      </w:r>
    </w:p>
    <w:p w14:paraId="6462F68D" w14:textId="77777777" w:rsidR="007B6383" w:rsidRPr="00B6699B" w:rsidRDefault="007B6383" w:rsidP="00365F55">
      <w:pPr>
        <w:pStyle w:val="Akapitzlist"/>
        <w:numPr>
          <w:ilvl w:val="6"/>
          <w:numId w:val="36"/>
        </w:numPr>
        <w:tabs>
          <w:tab w:val="clear" w:pos="5040"/>
        </w:tabs>
        <w:ind w:left="709" w:hanging="425"/>
        <w:jc w:val="both"/>
        <w:rPr>
          <w:rFonts w:asciiTheme="minorHAnsi" w:hAnsiTheme="minorHAnsi" w:cstheme="minorHAnsi"/>
          <w:sz w:val="22"/>
          <w:szCs w:val="22"/>
        </w:rPr>
      </w:pPr>
      <w:r w:rsidRPr="00B42307">
        <w:rPr>
          <w:rFonts w:asciiTheme="minorHAnsi" w:hAnsiTheme="minorHAnsi" w:cstheme="minorHAnsi"/>
          <w:sz w:val="22"/>
          <w:szCs w:val="22"/>
        </w:rPr>
        <w:t>Franszyza redukcyjna potrącana</w:t>
      </w:r>
      <w:r w:rsidRPr="00B6699B">
        <w:rPr>
          <w:rFonts w:asciiTheme="minorHAnsi" w:hAnsiTheme="minorHAnsi" w:cstheme="minorHAnsi"/>
          <w:sz w:val="22"/>
          <w:szCs w:val="22"/>
        </w:rPr>
        <w:t xml:space="preserve"> z każdego odszkodowania:</w:t>
      </w:r>
    </w:p>
    <w:p w14:paraId="43996427" w14:textId="77777777" w:rsidR="007B6383" w:rsidRPr="00B6699B" w:rsidRDefault="007B6383" w:rsidP="007B6383">
      <w:pPr>
        <w:ind w:left="993" w:hanging="426"/>
        <w:jc w:val="both"/>
        <w:rPr>
          <w:rFonts w:asciiTheme="minorHAnsi" w:hAnsiTheme="minorHAnsi" w:cstheme="minorHAnsi"/>
          <w:sz w:val="22"/>
          <w:szCs w:val="22"/>
        </w:rPr>
      </w:pPr>
      <w:r w:rsidRPr="00B6699B">
        <w:rPr>
          <w:rFonts w:asciiTheme="minorHAnsi" w:hAnsiTheme="minorHAnsi" w:cstheme="minorHAnsi"/>
          <w:sz w:val="22"/>
          <w:szCs w:val="22"/>
        </w:rPr>
        <w:t>a)</w:t>
      </w:r>
      <w:r w:rsidRPr="00B6699B">
        <w:rPr>
          <w:rFonts w:asciiTheme="minorHAnsi" w:hAnsiTheme="minorHAnsi" w:cstheme="minorHAnsi"/>
          <w:sz w:val="22"/>
          <w:szCs w:val="22"/>
        </w:rPr>
        <w:tab/>
        <w:t>5 dni dla proporcjonalnych kosztów dodatkowych (koszty ponoszone stale w równej lub zbliżonej wysokości przez cały czas trwania okresu odszkodowawczego) – wysokość franszyzy redukcyjnej będzie ustalana na podstawie iloczynu średniej dziennej wysokości kosztów proporcjonalnych w okresie odszkodowawczym oraz określonej w umowie ubezpieczenia liczbie dni (za dzień uważa się dzień roboczy dla danego Ubezpieczającego),</w:t>
      </w:r>
    </w:p>
    <w:p w14:paraId="6EA3F957" w14:textId="2D7F4D58" w:rsidR="007B6383" w:rsidRPr="00B6699B" w:rsidRDefault="007B6383" w:rsidP="007B6383">
      <w:pPr>
        <w:ind w:left="993" w:hanging="426"/>
        <w:jc w:val="both"/>
        <w:rPr>
          <w:rFonts w:asciiTheme="minorHAnsi" w:hAnsiTheme="minorHAnsi" w:cstheme="minorHAnsi"/>
          <w:sz w:val="22"/>
          <w:szCs w:val="22"/>
        </w:rPr>
      </w:pPr>
      <w:r w:rsidRPr="00B6699B">
        <w:rPr>
          <w:rFonts w:asciiTheme="minorHAnsi" w:hAnsiTheme="minorHAnsi" w:cstheme="minorHAnsi"/>
          <w:sz w:val="22"/>
          <w:szCs w:val="22"/>
        </w:rPr>
        <w:t>b)</w:t>
      </w:r>
      <w:r w:rsidRPr="00B6699B">
        <w:rPr>
          <w:rFonts w:asciiTheme="minorHAnsi" w:hAnsiTheme="minorHAnsi" w:cstheme="minorHAnsi"/>
          <w:sz w:val="22"/>
          <w:szCs w:val="22"/>
        </w:rPr>
        <w:tab/>
      </w:r>
      <w:r w:rsidR="00A064C9" w:rsidRPr="00B6699B">
        <w:rPr>
          <w:rFonts w:asciiTheme="minorHAnsi" w:hAnsiTheme="minorHAnsi" w:cstheme="minorHAnsi"/>
          <w:sz w:val="22"/>
          <w:szCs w:val="22"/>
        </w:rPr>
        <w:t>5</w:t>
      </w:r>
      <w:r w:rsidRPr="00B6699B">
        <w:rPr>
          <w:rFonts w:asciiTheme="minorHAnsi" w:hAnsiTheme="minorHAnsi" w:cstheme="minorHAnsi"/>
          <w:sz w:val="22"/>
          <w:szCs w:val="22"/>
        </w:rPr>
        <w:t xml:space="preserve"> 000,00 zł dla nieproporcjonalnych kosztów dodatkowych (koszty ponoszone jednorazowo).</w:t>
      </w:r>
    </w:p>
    <w:p w14:paraId="23A18242" w14:textId="77777777" w:rsidR="007B6383" w:rsidRPr="00B6699B" w:rsidRDefault="007B6383" w:rsidP="00320A69">
      <w:pPr>
        <w:pStyle w:val="Akapitzlist"/>
        <w:numPr>
          <w:ilvl w:val="6"/>
          <w:numId w:val="36"/>
        </w:numPr>
        <w:tabs>
          <w:tab w:val="clear" w:pos="5040"/>
        </w:tabs>
        <w:ind w:left="567" w:hanging="284"/>
        <w:contextualSpacing w:val="0"/>
        <w:jc w:val="both"/>
        <w:rPr>
          <w:rFonts w:asciiTheme="minorHAnsi" w:hAnsiTheme="minorHAnsi" w:cstheme="minorHAnsi"/>
          <w:sz w:val="22"/>
          <w:szCs w:val="22"/>
        </w:rPr>
      </w:pPr>
      <w:r w:rsidRPr="00B6699B">
        <w:rPr>
          <w:rFonts w:asciiTheme="minorHAnsi" w:hAnsiTheme="minorHAnsi" w:cstheme="minorHAnsi"/>
          <w:sz w:val="22"/>
          <w:szCs w:val="22"/>
        </w:rPr>
        <w:t xml:space="preserve">Ubezpieczyciel nie ponosi odpowiedzialności za dodatkowe koszty bezpośrednio </w:t>
      </w:r>
      <w:r w:rsidRPr="00B6699B">
        <w:rPr>
          <w:rFonts w:asciiTheme="minorHAnsi" w:hAnsiTheme="minorHAnsi" w:cstheme="minorHAnsi"/>
          <w:sz w:val="22"/>
          <w:szCs w:val="22"/>
        </w:rPr>
        <w:br/>
        <w:t>lub pośrednio spowodowane lub zwiększone:</w:t>
      </w:r>
    </w:p>
    <w:p w14:paraId="060ED700" w14:textId="77777777" w:rsidR="007B6383" w:rsidRPr="00B6699B" w:rsidRDefault="007B6383" w:rsidP="00320A69">
      <w:pPr>
        <w:numPr>
          <w:ilvl w:val="2"/>
          <w:numId w:val="37"/>
        </w:numPr>
        <w:suppressAutoHyphens w:val="0"/>
        <w:ind w:left="851" w:hanging="284"/>
        <w:jc w:val="both"/>
        <w:rPr>
          <w:rFonts w:asciiTheme="minorHAnsi" w:hAnsiTheme="minorHAnsi" w:cstheme="minorHAnsi"/>
          <w:sz w:val="22"/>
          <w:szCs w:val="22"/>
        </w:rPr>
      </w:pPr>
      <w:r w:rsidRPr="00B6699B">
        <w:rPr>
          <w:rFonts w:asciiTheme="minorHAnsi" w:hAnsiTheme="minorHAnsi" w:cstheme="minorHAnsi"/>
          <w:sz w:val="22"/>
          <w:szCs w:val="22"/>
        </w:rPr>
        <w:t>decyzją właściwych władz lub organów, która opóźnia lub uniemożliwia odbudowę lub odtworzenie zniszczonego mienia lub dalsze prowadzenie działalności przez Ubezpieczonych,</w:t>
      </w:r>
    </w:p>
    <w:p w14:paraId="025AD73F" w14:textId="5A013EF7" w:rsidR="007B6383" w:rsidRPr="00B6699B" w:rsidRDefault="007B6383" w:rsidP="00320A69">
      <w:pPr>
        <w:numPr>
          <w:ilvl w:val="2"/>
          <w:numId w:val="37"/>
        </w:numPr>
        <w:suppressAutoHyphens w:val="0"/>
        <w:ind w:left="851" w:hanging="284"/>
        <w:jc w:val="both"/>
        <w:rPr>
          <w:rFonts w:asciiTheme="minorHAnsi" w:hAnsiTheme="minorHAnsi" w:cstheme="minorHAnsi"/>
          <w:sz w:val="22"/>
          <w:szCs w:val="22"/>
        </w:rPr>
      </w:pPr>
      <w:r w:rsidRPr="00B6699B">
        <w:rPr>
          <w:rFonts w:asciiTheme="minorHAnsi" w:hAnsiTheme="minorHAnsi" w:cstheme="minorHAnsi"/>
          <w:sz w:val="22"/>
          <w:szCs w:val="22"/>
        </w:rPr>
        <w:t>brakiem wystarczających środków u Ubezpieczonego niezbędnych do odbudowy odtworzenia lub naprawy zniszczonego mienia w jak najszybszym trybie, także w </w:t>
      </w:r>
      <w:r w:rsidR="00A064C9" w:rsidRPr="00B6699B">
        <w:rPr>
          <w:rFonts w:asciiTheme="minorHAnsi" w:hAnsiTheme="minorHAnsi" w:cstheme="minorHAnsi"/>
          <w:sz w:val="22"/>
          <w:szCs w:val="22"/>
        </w:rPr>
        <w:t>przypadku,</w:t>
      </w:r>
      <w:r w:rsidRPr="00B6699B">
        <w:rPr>
          <w:rFonts w:asciiTheme="minorHAnsi" w:hAnsiTheme="minorHAnsi" w:cstheme="minorHAnsi"/>
          <w:sz w:val="22"/>
          <w:szCs w:val="22"/>
        </w:rPr>
        <w:t xml:space="preserve"> gdy wynika to z ograniczenia odszkodowania na podstawie umowy ubezpieczenia mienia (w tym w wyniku niedoubezpieczenia),</w:t>
      </w:r>
    </w:p>
    <w:p w14:paraId="720040DC" w14:textId="77777777" w:rsidR="007B6383" w:rsidRPr="00B6699B" w:rsidRDefault="007B6383" w:rsidP="00320A69">
      <w:pPr>
        <w:numPr>
          <w:ilvl w:val="2"/>
          <w:numId w:val="37"/>
        </w:numPr>
        <w:suppressAutoHyphens w:val="0"/>
        <w:ind w:left="851" w:hanging="284"/>
        <w:jc w:val="both"/>
        <w:rPr>
          <w:rFonts w:asciiTheme="minorHAnsi" w:hAnsiTheme="minorHAnsi" w:cstheme="minorHAnsi"/>
          <w:sz w:val="22"/>
          <w:szCs w:val="22"/>
        </w:rPr>
      </w:pPr>
      <w:r w:rsidRPr="00B6699B">
        <w:rPr>
          <w:rFonts w:asciiTheme="minorHAnsi" w:hAnsiTheme="minorHAnsi" w:cstheme="minorHAnsi"/>
          <w:sz w:val="22"/>
          <w:szCs w:val="22"/>
        </w:rPr>
        <w:lastRenderedPageBreak/>
        <w:t xml:space="preserve">innowacjami i ulepszeniami wprowadzonymi w trakcie odbudowy, odtworzenia </w:t>
      </w:r>
      <w:r w:rsidRPr="00B6699B">
        <w:rPr>
          <w:rFonts w:asciiTheme="minorHAnsi" w:hAnsiTheme="minorHAnsi" w:cstheme="minorHAnsi"/>
          <w:sz w:val="22"/>
          <w:szCs w:val="22"/>
        </w:rPr>
        <w:br/>
        <w:t>lub naprawy zniszczonego mienia, chyba, że było to konieczne z uwagi na obowiązujące przepisy prawa,</w:t>
      </w:r>
    </w:p>
    <w:p w14:paraId="0EC521E0" w14:textId="77777777" w:rsidR="007B6383" w:rsidRPr="00B6699B" w:rsidRDefault="007B6383" w:rsidP="00320A69">
      <w:pPr>
        <w:numPr>
          <w:ilvl w:val="2"/>
          <w:numId w:val="37"/>
        </w:numPr>
        <w:suppressAutoHyphens w:val="0"/>
        <w:ind w:left="851" w:hanging="284"/>
        <w:jc w:val="both"/>
        <w:rPr>
          <w:rFonts w:asciiTheme="minorHAnsi" w:hAnsiTheme="minorHAnsi" w:cstheme="minorHAnsi"/>
          <w:sz w:val="22"/>
          <w:szCs w:val="22"/>
        </w:rPr>
      </w:pPr>
      <w:r w:rsidRPr="00B6699B">
        <w:rPr>
          <w:rFonts w:asciiTheme="minorHAnsi" w:hAnsiTheme="minorHAnsi" w:cstheme="minorHAnsi"/>
          <w:sz w:val="22"/>
          <w:szCs w:val="22"/>
        </w:rPr>
        <w:t>nieuzasadnioną zwłoką w podjęciu przez Ubezpieczonego wszelkich możliwych czynności w celu przywrócenia przerwanej lub zakłóconej działalności,</w:t>
      </w:r>
    </w:p>
    <w:p w14:paraId="3BB152C9" w14:textId="77777777" w:rsidR="007B6383" w:rsidRPr="00B6699B" w:rsidRDefault="007B6383" w:rsidP="00320A69">
      <w:pPr>
        <w:numPr>
          <w:ilvl w:val="2"/>
          <w:numId w:val="37"/>
        </w:numPr>
        <w:suppressAutoHyphens w:val="0"/>
        <w:ind w:left="851" w:hanging="284"/>
        <w:jc w:val="both"/>
        <w:rPr>
          <w:rFonts w:asciiTheme="minorHAnsi" w:hAnsiTheme="minorHAnsi" w:cstheme="minorHAnsi"/>
          <w:sz w:val="22"/>
          <w:szCs w:val="22"/>
        </w:rPr>
      </w:pPr>
      <w:r w:rsidRPr="00B6699B">
        <w:rPr>
          <w:rFonts w:asciiTheme="minorHAnsi" w:hAnsiTheme="minorHAnsi" w:cstheme="minorHAnsi"/>
          <w:sz w:val="22"/>
          <w:szCs w:val="22"/>
        </w:rPr>
        <w:t>niemożnością ściągnięcia należności w tym wskutek zniszczenia, uszkodzenia, utraty dokumentacji, danych, nośników danych,</w:t>
      </w:r>
    </w:p>
    <w:p w14:paraId="1CC1BCA4" w14:textId="77777777" w:rsidR="007B6383" w:rsidRPr="00B6699B" w:rsidRDefault="007B6383" w:rsidP="00320A69">
      <w:pPr>
        <w:pStyle w:val="LucaCash"/>
        <w:numPr>
          <w:ilvl w:val="2"/>
          <w:numId w:val="37"/>
        </w:numPr>
        <w:suppressAutoHyphens w:val="0"/>
        <w:spacing w:line="240" w:lineRule="auto"/>
        <w:ind w:left="851" w:hanging="284"/>
        <w:jc w:val="both"/>
        <w:rPr>
          <w:rFonts w:asciiTheme="minorHAnsi" w:eastAsia="Calibri" w:hAnsiTheme="minorHAnsi" w:cstheme="minorHAnsi"/>
          <w:sz w:val="22"/>
          <w:szCs w:val="22"/>
          <w:lang w:eastAsia="en-US"/>
        </w:rPr>
      </w:pPr>
      <w:r w:rsidRPr="00B6699B">
        <w:rPr>
          <w:rFonts w:asciiTheme="minorHAnsi" w:eastAsia="Calibri" w:hAnsiTheme="minorHAnsi" w:cstheme="minorHAnsi"/>
          <w:sz w:val="22"/>
          <w:szCs w:val="22"/>
          <w:lang w:eastAsia="en-US"/>
        </w:rPr>
        <w:t>utratą danych lub nośników danych,</w:t>
      </w:r>
    </w:p>
    <w:p w14:paraId="3E9AC2F0" w14:textId="4502E428" w:rsidR="00B6699B" w:rsidRPr="00561094" w:rsidRDefault="007B6383" w:rsidP="00320A69">
      <w:pPr>
        <w:pStyle w:val="LucaCash"/>
        <w:numPr>
          <w:ilvl w:val="2"/>
          <w:numId w:val="37"/>
        </w:numPr>
        <w:suppressAutoHyphens w:val="0"/>
        <w:spacing w:line="240" w:lineRule="auto"/>
        <w:ind w:left="851" w:hanging="284"/>
        <w:jc w:val="both"/>
        <w:rPr>
          <w:rFonts w:asciiTheme="minorHAnsi" w:hAnsiTheme="minorHAnsi" w:cstheme="minorHAnsi"/>
          <w:sz w:val="22"/>
          <w:szCs w:val="22"/>
        </w:rPr>
      </w:pPr>
      <w:r w:rsidRPr="00B6699B">
        <w:rPr>
          <w:rFonts w:asciiTheme="minorHAnsi" w:hAnsiTheme="minorHAnsi" w:cstheme="minorHAnsi"/>
          <w:sz w:val="22"/>
          <w:szCs w:val="22"/>
        </w:rPr>
        <w:t xml:space="preserve">karami, grzywnami i odszkodowaniami, do których zapłaty Ubezpieczony będzie zobowiązany w przypadku </w:t>
      </w:r>
      <w:r w:rsidR="00A064C9" w:rsidRPr="00B6699B">
        <w:rPr>
          <w:rFonts w:asciiTheme="minorHAnsi" w:hAnsiTheme="minorHAnsi" w:cstheme="minorHAnsi"/>
          <w:sz w:val="22"/>
          <w:szCs w:val="22"/>
        </w:rPr>
        <w:t>niewywiązania</w:t>
      </w:r>
      <w:r w:rsidRPr="00B6699B">
        <w:rPr>
          <w:rFonts w:asciiTheme="minorHAnsi" w:hAnsiTheme="minorHAnsi" w:cstheme="minorHAnsi"/>
          <w:sz w:val="22"/>
          <w:szCs w:val="22"/>
        </w:rPr>
        <w:t xml:space="preserve"> się z zobowiązań na skutek zaistniałej szkody w mieniu.</w:t>
      </w:r>
    </w:p>
    <w:p w14:paraId="3A4ED137" w14:textId="77777777" w:rsidR="00156690" w:rsidRDefault="00156690" w:rsidP="00120226">
      <w:pPr>
        <w:pStyle w:val="Tekstpodstawowy"/>
        <w:spacing w:after="0"/>
        <w:jc w:val="both"/>
        <w:rPr>
          <w:rFonts w:asciiTheme="minorHAnsi" w:hAnsiTheme="minorHAnsi" w:cstheme="minorHAnsi"/>
          <w:sz w:val="22"/>
          <w:szCs w:val="22"/>
          <w:highlight w:val="yellow"/>
        </w:rPr>
      </w:pPr>
    </w:p>
    <w:p w14:paraId="33F62FE9" w14:textId="73E649C4" w:rsidR="008E0A52" w:rsidRPr="003F128B" w:rsidRDefault="008E0A52" w:rsidP="00392727">
      <w:pPr>
        <w:numPr>
          <w:ilvl w:val="0"/>
          <w:numId w:val="2"/>
        </w:numPr>
        <w:jc w:val="both"/>
        <w:rPr>
          <w:rFonts w:asciiTheme="minorHAnsi" w:hAnsiTheme="minorHAnsi" w:cstheme="minorHAnsi"/>
          <w:b/>
          <w:bCs/>
          <w:sz w:val="22"/>
          <w:szCs w:val="22"/>
          <w:u w:val="single"/>
        </w:rPr>
      </w:pPr>
      <w:r w:rsidRPr="003F128B">
        <w:rPr>
          <w:rFonts w:asciiTheme="minorHAnsi" w:hAnsiTheme="minorHAnsi" w:cstheme="minorHAnsi"/>
          <w:b/>
          <w:bCs/>
          <w:sz w:val="22"/>
          <w:szCs w:val="22"/>
          <w:u w:val="single"/>
        </w:rPr>
        <w:t>Ubezpieczenie szyb</w:t>
      </w:r>
      <w:r w:rsidR="0002433E" w:rsidRPr="003F128B">
        <w:rPr>
          <w:rFonts w:asciiTheme="minorHAnsi" w:hAnsiTheme="minorHAnsi" w:cstheme="minorHAnsi"/>
          <w:b/>
          <w:bCs/>
          <w:sz w:val="22"/>
          <w:szCs w:val="22"/>
          <w:u w:val="single"/>
        </w:rPr>
        <w:t>,</w:t>
      </w:r>
      <w:r w:rsidR="0053244C" w:rsidRPr="003F128B">
        <w:rPr>
          <w:rFonts w:asciiTheme="minorHAnsi" w:hAnsiTheme="minorHAnsi" w:cstheme="minorHAnsi"/>
          <w:b/>
          <w:bCs/>
          <w:sz w:val="22"/>
          <w:szCs w:val="22"/>
          <w:u w:val="single"/>
        </w:rPr>
        <w:t xml:space="preserve"> </w:t>
      </w:r>
      <w:r w:rsidR="0013113B" w:rsidRPr="003F128B">
        <w:rPr>
          <w:rFonts w:asciiTheme="minorHAnsi" w:hAnsiTheme="minorHAnsi" w:cstheme="minorHAnsi"/>
          <w:b/>
          <w:bCs/>
          <w:sz w:val="22"/>
          <w:szCs w:val="22"/>
          <w:u w:val="single"/>
        </w:rPr>
        <w:t>oszklenia</w:t>
      </w:r>
      <w:r w:rsidRPr="003F128B">
        <w:rPr>
          <w:rFonts w:asciiTheme="minorHAnsi" w:hAnsiTheme="minorHAnsi" w:cstheme="minorHAnsi"/>
          <w:b/>
          <w:bCs/>
          <w:sz w:val="22"/>
          <w:szCs w:val="22"/>
          <w:u w:val="single"/>
        </w:rPr>
        <w:t xml:space="preserve"> </w:t>
      </w:r>
      <w:r w:rsidR="0002433E" w:rsidRPr="003F128B">
        <w:rPr>
          <w:rFonts w:asciiTheme="minorHAnsi" w:hAnsiTheme="minorHAnsi" w:cstheme="minorHAnsi"/>
          <w:b/>
          <w:bCs/>
          <w:sz w:val="22"/>
          <w:szCs w:val="22"/>
          <w:u w:val="single"/>
        </w:rPr>
        <w:t xml:space="preserve">i innych przedmiotów </w:t>
      </w:r>
      <w:r w:rsidRPr="003F128B">
        <w:rPr>
          <w:rFonts w:asciiTheme="minorHAnsi" w:hAnsiTheme="minorHAnsi" w:cstheme="minorHAnsi"/>
          <w:b/>
          <w:bCs/>
          <w:sz w:val="22"/>
          <w:szCs w:val="22"/>
          <w:u w:val="single"/>
        </w:rPr>
        <w:t xml:space="preserve">od stłuczenia. </w:t>
      </w:r>
    </w:p>
    <w:p w14:paraId="0698D038" w14:textId="77777777" w:rsidR="00EC16A6" w:rsidRPr="003F128B" w:rsidRDefault="00EC16A6" w:rsidP="00EC16A6">
      <w:pPr>
        <w:jc w:val="both"/>
        <w:rPr>
          <w:rFonts w:asciiTheme="minorHAnsi" w:hAnsiTheme="minorHAnsi" w:cstheme="minorHAnsi"/>
          <w:b/>
          <w:bCs/>
          <w:sz w:val="22"/>
          <w:szCs w:val="22"/>
          <w:u w:val="single"/>
        </w:rPr>
      </w:pPr>
    </w:p>
    <w:p w14:paraId="2F78AE44" w14:textId="77777777" w:rsidR="00F52750" w:rsidRPr="003F128B" w:rsidRDefault="00F52750" w:rsidP="00EC16A6">
      <w:pPr>
        <w:jc w:val="both"/>
        <w:rPr>
          <w:rFonts w:asciiTheme="minorHAnsi" w:hAnsiTheme="minorHAnsi" w:cstheme="minorHAnsi"/>
          <w:bCs/>
          <w:sz w:val="22"/>
          <w:szCs w:val="22"/>
          <w:u w:val="single"/>
        </w:rPr>
      </w:pPr>
      <w:r w:rsidRPr="003F128B">
        <w:rPr>
          <w:rFonts w:asciiTheme="minorHAnsi" w:hAnsiTheme="minorHAnsi" w:cstheme="minorHAnsi"/>
          <w:bCs/>
          <w:sz w:val="22"/>
          <w:szCs w:val="22"/>
          <w:u w:val="single"/>
        </w:rPr>
        <w:t>UWAGA</w:t>
      </w:r>
    </w:p>
    <w:p w14:paraId="43C229D7" w14:textId="08B8291D" w:rsidR="00F52750" w:rsidRPr="003F128B" w:rsidRDefault="00F52750" w:rsidP="00EC16A6">
      <w:pPr>
        <w:jc w:val="both"/>
        <w:rPr>
          <w:rFonts w:asciiTheme="minorHAnsi" w:hAnsiTheme="minorHAnsi" w:cstheme="minorHAnsi"/>
          <w:bCs/>
          <w:sz w:val="22"/>
          <w:szCs w:val="22"/>
          <w:u w:val="single"/>
        </w:rPr>
      </w:pPr>
      <w:r w:rsidRPr="003F128B">
        <w:rPr>
          <w:rFonts w:asciiTheme="minorHAnsi" w:hAnsiTheme="minorHAnsi" w:cstheme="minorHAnsi"/>
          <w:bCs/>
          <w:sz w:val="22"/>
          <w:szCs w:val="22"/>
          <w:u w:val="single"/>
        </w:rPr>
        <w:t>Wskazane sumy ubezpieczenia (limity) ubezpieczenia obejmują i odnoszą się do wszystkich ubezpieczonych zgodnie z wykazem jednostek organizacyjny</w:t>
      </w:r>
      <w:r w:rsidR="00994059" w:rsidRPr="003F128B">
        <w:rPr>
          <w:rFonts w:asciiTheme="minorHAnsi" w:hAnsiTheme="minorHAnsi" w:cstheme="minorHAnsi"/>
          <w:bCs/>
          <w:sz w:val="22"/>
          <w:szCs w:val="22"/>
          <w:u w:val="single"/>
        </w:rPr>
        <w:t xml:space="preserve">ch jak również dla </w:t>
      </w:r>
      <w:r w:rsidR="001828B0">
        <w:rPr>
          <w:rFonts w:asciiTheme="minorHAnsi" w:hAnsiTheme="minorHAnsi" w:cstheme="minorHAnsi"/>
          <w:bCs/>
          <w:sz w:val="22"/>
          <w:szCs w:val="22"/>
          <w:u w:val="single"/>
        </w:rPr>
        <w:t>Miasta Ustroń</w:t>
      </w:r>
      <w:r w:rsidR="003513C8">
        <w:rPr>
          <w:rFonts w:asciiTheme="minorHAnsi" w:hAnsiTheme="minorHAnsi" w:cstheme="minorHAnsi"/>
          <w:bCs/>
          <w:sz w:val="22"/>
          <w:szCs w:val="22"/>
          <w:u w:val="single"/>
        </w:rPr>
        <w:t>.</w:t>
      </w:r>
    </w:p>
    <w:p w14:paraId="0ACBED5B" w14:textId="77777777" w:rsidR="00F52750" w:rsidRPr="003F128B" w:rsidRDefault="00F52750" w:rsidP="00EC16A6">
      <w:pPr>
        <w:jc w:val="both"/>
        <w:rPr>
          <w:rFonts w:asciiTheme="minorHAnsi" w:hAnsiTheme="minorHAnsi" w:cstheme="minorHAnsi"/>
          <w:b/>
          <w:bCs/>
          <w:sz w:val="22"/>
          <w:szCs w:val="22"/>
          <w:u w:val="single"/>
        </w:rPr>
      </w:pPr>
    </w:p>
    <w:p w14:paraId="4C5D8424" w14:textId="77777777" w:rsidR="008E0A52" w:rsidRPr="003F128B" w:rsidRDefault="003F69BE">
      <w:pPr>
        <w:jc w:val="both"/>
        <w:rPr>
          <w:rFonts w:asciiTheme="minorHAnsi" w:hAnsiTheme="minorHAnsi" w:cstheme="minorHAnsi"/>
          <w:bCs/>
          <w:sz w:val="22"/>
          <w:szCs w:val="22"/>
        </w:rPr>
      </w:pPr>
      <w:r w:rsidRPr="003F128B">
        <w:rPr>
          <w:rFonts w:asciiTheme="minorHAnsi" w:hAnsiTheme="minorHAnsi" w:cstheme="minorHAnsi"/>
          <w:b/>
          <w:bCs/>
          <w:sz w:val="22"/>
          <w:szCs w:val="22"/>
        </w:rPr>
        <w:t>1. Zakres ubezpieczenia i przedmiot ubezpieczenia:</w:t>
      </w:r>
    </w:p>
    <w:p w14:paraId="3AA328E1" w14:textId="77777777" w:rsidR="003F69BE" w:rsidRPr="003F128B" w:rsidRDefault="00F52750" w:rsidP="003F69BE">
      <w:pPr>
        <w:suppressAutoHyphens w:val="0"/>
        <w:jc w:val="both"/>
        <w:rPr>
          <w:rFonts w:asciiTheme="minorHAnsi" w:hAnsiTheme="minorHAnsi" w:cstheme="minorHAnsi"/>
          <w:sz w:val="22"/>
          <w:szCs w:val="22"/>
        </w:rPr>
      </w:pPr>
      <w:r w:rsidRPr="003F128B">
        <w:rPr>
          <w:rFonts w:asciiTheme="minorHAnsi" w:hAnsiTheme="minorHAnsi" w:cstheme="minorHAnsi"/>
          <w:bCs/>
          <w:sz w:val="22"/>
          <w:szCs w:val="22"/>
        </w:rPr>
        <w:t>Zakres pełny</w:t>
      </w:r>
      <w:r w:rsidR="003F69BE" w:rsidRPr="003F128B">
        <w:rPr>
          <w:rFonts w:asciiTheme="minorHAnsi" w:hAnsiTheme="minorHAnsi" w:cstheme="minorHAnsi"/>
          <w:bCs/>
          <w:sz w:val="22"/>
          <w:szCs w:val="22"/>
        </w:rPr>
        <w:t xml:space="preserve"> </w:t>
      </w:r>
      <w:r w:rsidR="00011FC5" w:rsidRPr="003F128B">
        <w:rPr>
          <w:rFonts w:asciiTheme="minorHAnsi" w:hAnsiTheme="minorHAnsi" w:cstheme="minorHAnsi"/>
          <w:bCs/>
          <w:sz w:val="22"/>
          <w:szCs w:val="22"/>
        </w:rPr>
        <w:t>–</w:t>
      </w:r>
      <w:r w:rsidR="003F69BE" w:rsidRPr="003F128B">
        <w:rPr>
          <w:rFonts w:asciiTheme="minorHAnsi" w:hAnsiTheme="minorHAnsi" w:cstheme="minorHAnsi"/>
          <w:bCs/>
          <w:sz w:val="22"/>
          <w:szCs w:val="22"/>
        </w:rPr>
        <w:t xml:space="preserve"> </w:t>
      </w:r>
      <w:r w:rsidR="00011FC5" w:rsidRPr="003F128B">
        <w:rPr>
          <w:rFonts w:asciiTheme="minorHAnsi" w:hAnsiTheme="minorHAnsi" w:cstheme="minorHAnsi"/>
          <w:bCs/>
          <w:sz w:val="22"/>
          <w:szCs w:val="22"/>
        </w:rPr>
        <w:t xml:space="preserve">z </w:t>
      </w:r>
      <w:r w:rsidR="003F69BE" w:rsidRPr="003F128B">
        <w:rPr>
          <w:rFonts w:asciiTheme="minorHAnsi" w:hAnsiTheme="minorHAnsi" w:cstheme="minorHAnsi"/>
          <w:sz w:val="22"/>
          <w:szCs w:val="22"/>
        </w:rPr>
        <w:t>zachowaniem pozostałych niezmienionych niniejszą klauzulą postanowień ogólnych warunków ubezpieczenia i innych postanowień umowy ubezpieczenia, ustala się, że Ubezpieczyciel obejmuje ochroną ubezpieczeniową od ryzyka stłuczenia (rozbicia)</w:t>
      </w:r>
      <w:r w:rsidR="00011FC5" w:rsidRPr="003F128B">
        <w:rPr>
          <w:rFonts w:asciiTheme="minorHAnsi" w:hAnsiTheme="minorHAnsi" w:cstheme="minorHAnsi"/>
          <w:sz w:val="22"/>
          <w:szCs w:val="22"/>
        </w:rPr>
        <w:t>, pęknięcia, wgniecenia oraz innych zdarzeń powodujących konieczność wymiany ze względów bezpieczeństwa lub estetycznych</w:t>
      </w:r>
      <w:r w:rsidR="003F69BE" w:rsidRPr="003F128B">
        <w:rPr>
          <w:rFonts w:asciiTheme="minorHAnsi" w:hAnsiTheme="minorHAnsi" w:cstheme="minorHAnsi"/>
          <w:sz w:val="22"/>
          <w:szCs w:val="22"/>
        </w:rPr>
        <w:t xml:space="preserve"> szyby</w:t>
      </w:r>
      <w:r w:rsidR="00A96BDF" w:rsidRPr="003F128B">
        <w:rPr>
          <w:rFonts w:asciiTheme="minorHAnsi" w:hAnsiTheme="minorHAnsi" w:cstheme="minorHAnsi"/>
          <w:sz w:val="22"/>
          <w:szCs w:val="22"/>
        </w:rPr>
        <w:t>, ceramiczne i kamienne wykładziny ścienne i podłogowe, przedmioty  z tworzyw sztucznych itp. oraz</w:t>
      </w:r>
      <w:r w:rsidR="003F69BE" w:rsidRPr="003F128B">
        <w:rPr>
          <w:rFonts w:asciiTheme="minorHAnsi" w:hAnsiTheme="minorHAnsi" w:cstheme="minorHAnsi"/>
          <w:sz w:val="22"/>
          <w:szCs w:val="22"/>
        </w:rPr>
        <w:t xml:space="preserve"> inne przedmioty szklane należące do Ubezpieczonego lub Ubezpieczającego lub będące w – ich posiadaniu i stanowiące wyposażenie budynków, lokali oraz innych pomieszczeń użytkowych; zamontowanych na zewnątrz oraz wewnątrz obiektów</w:t>
      </w:r>
      <w:r w:rsidRPr="003F128B">
        <w:rPr>
          <w:rFonts w:asciiTheme="minorHAnsi" w:hAnsiTheme="minorHAnsi" w:cstheme="minorHAnsi"/>
          <w:sz w:val="22"/>
          <w:szCs w:val="22"/>
        </w:rPr>
        <w:t>,</w:t>
      </w:r>
      <w:r w:rsidR="003F69BE" w:rsidRPr="003F128B">
        <w:rPr>
          <w:rFonts w:asciiTheme="minorHAnsi" w:hAnsiTheme="minorHAnsi" w:cstheme="minorHAnsi"/>
          <w:sz w:val="22"/>
          <w:szCs w:val="22"/>
        </w:rPr>
        <w:t xml:space="preserve"> </w:t>
      </w:r>
      <w:r w:rsidR="004F4BBF" w:rsidRPr="003F128B">
        <w:rPr>
          <w:rFonts w:asciiTheme="minorHAnsi" w:hAnsiTheme="minorHAnsi" w:cstheme="minorHAnsi"/>
          <w:sz w:val="22"/>
          <w:szCs w:val="22"/>
        </w:rPr>
        <w:t>w tym także</w:t>
      </w:r>
      <w:r w:rsidR="00236B8E" w:rsidRPr="003F128B">
        <w:rPr>
          <w:rFonts w:asciiTheme="minorHAnsi" w:hAnsiTheme="minorHAnsi" w:cstheme="minorHAnsi"/>
          <w:sz w:val="22"/>
          <w:szCs w:val="22"/>
        </w:rPr>
        <w:t xml:space="preserve"> wszelkiego typu</w:t>
      </w:r>
      <w:r w:rsidR="004F4BBF" w:rsidRPr="003F128B">
        <w:rPr>
          <w:rFonts w:asciiTheme="minorHAnsi" w:hAnsiTheme="minorHAnsi" w:cstheme="minorHAnsi"/>
          <w:sz w:val="22"/>
          <w:szCs w:val="22"/>
        </w:rPr>
        <w:t xml:space="preserve"> instalacje oświetleniowe</w:t>
      </w:r>
      <w:r w:rsidR="00236B8E" w:rsidRPr="003F128B">
        <w:rPr>
          <w:rFonts w:asciiTheme="minorHAnsi" w:hAnsiTheme="minorHAnsi" w:cstheme="minorHAnsi"/>
          <w:sz w:val="22"/>
          <w:szCs w:val="22"/>
        </w:rPr>
        <w:t>, reklamowe</w:t>
      </w:r>
      <w:r w:rsidR="004F4BBF" w:rsidRPr="003F128B">
        <w:rPr>
          <w:rFonts w:asciiTheme="minorHAnsi" w:hAnsiTheme="minorHAnsi" w:cstheme="minorHAnsi"/>
          <w:sz w:val="22"/>
          <w:szCs w:val="22"/>
        </w:rPr>
        <w:t xml:space="preserve"> i </w:t>
      </w:r>
      <w:r w:rsidR="00D415E8" w:rsidRPr="003F128B">
        <w:rPr>
          <w:rFonts w:asciiTheme="minorHAnsi" w:hAnsiTheme="minorHAnsi" w:cstheme="minorHAnsi"/>
          <w:sz w:val="22"/>
          <w:szCs w:val="22"/>
        </w:rPr>
        <w:t>iluminacyjn</w:t>
      </w:r>
      <w:r w:rsidR="00011FC5" w:rsidRPr="003F128B">
        <w:rPr>
          <w:rFonts w:asciiTheme="minorHAnsi" w:hAnsiTheme="minorHAnsi" w:cstheme="minorHAnsi"/>
          <w:sz w:val="22"/>
          <w:szCs w:val="22"/>
        </w:rPr>
        <w:t>e oraz</w:t>
      </w:r>
      <w:r w:rsidR="00D415E8" w:rsidRPr="003F128B">
        <w:rPr>
          <w:rFonts w:asciiTheme="minorHAnsi" w:hAnsiTheme="minorHAnsi" w:cstheme="minorHAnsi"/>
          <w:sz w:val="22"/>
          <w:szCs w:val="22"/>
        </w:rPr>
        <w:t xml:space="preserve"> szkła (oszklenia) stanowiące osprzęt urządzeń technicznych (maszyn, aparatów, narzędzi itp.) oraz osprzęt wszelkiego rodzaju instalacji.</w:t>
      </w:r>
      <w:r w:rsidR="00A74437" w:rsidRPr="003F128B">
        <w:rPr>
          <w:rFonts w:asciiTheme="minorHAnsi" w:hAnsiTheme="minorHAnsi" w:cstheme="minorHAnsi"/>
          <w:sz w:val="22"/>
          <w:szCs w:val="22"/>
        </w:rPr>
        <w:t xml:space="preserve"> Zakres ochrony ubezpieczeniowej w ramach sumy ubezpieczenia obejmuje również koszty demontażu oraz montażu, koszty transportu, koszty znaków reklamowych i informacyjnych, koszty ustawienia i rozebrania rusztowań</w:t>
      </w:r>
      <w:r w:rsidR="00D87551" w:rsidRPr="003F128B">
        <w:rPr>
          <w:rFonts w:asciiTheme="minorHAnsi" w:hAnsiTheme="minorHAnsi" w:cstheme="minorHAnsi"/>
          <w:sz w:val="22"/>
          <w:szCs w:val="22"/>
        </w:rPr>
        <w:t xml:space="preserve"> lub użycia dźwigu,</w:t>
      </w:r>
      <w:r w:rsidR="00A74437" w:rsidRPr="003F128B">
        <w:rPr>
          <w:rFonts w:asciiTheme="minorHAnsi" w:hAnsiTheme="minorHAnsi" w:cstheme="minorHAnsi"/>
          <w:sz w:val="22"/>
          <w:szCs w:val="22"/>
        </w:rPr>
        <w:t xml:space="preserve"> koszty pokrycia folią antywłamaniową, koszty wykonania usług ekspresowych.</w:t>
      </w:r>
    </w:p>
    <w:p w14:paraId="0F1A0EEC" w14:textId="77777777" w:rsidR="00522513" w:rsidRPr="003F128B" w:rsidRDefault="00522513" w:rsidP="003F69BE">
      <w:pPr>
        <w:suppressAutoHyphens w:val="0"/>
        <w:jc w:val="both"/>
        <w:rPr>
          <w:rFonts w:asciiTheme="minorHAnsi" w:hAnsiTheme="minorHAnsi" w:cstheme="minorHAnsi"/>
          <w:sz w:val="22"/>
          <w:szCs w:val="22"/>
        </w:rPr>
      </w:pPr>
    </w:p>
    <w:p w14:paraId="20640460" w14:textId="77777777" w:rsidR="008E0A52" w:rsidRPr="003F128B" w:rsidRDefault="003F69BE" w:rsidP="00011FC5">
      <w:pPr>
        <w:ind w:hanging="284"/>
        <w:jc w:val="both"/>
        <w:rPr>
          <w:rFonts w:asciiTheme="minorHAnsi" w:hAnsiTheme="minorHAnsi" w:cstheme="minorHAnsi"/>
          <w:b/>
          <w:bCs/>
          <w:sz w:val="22"/>
          <w:szCs w:val="22"/>
        </w:rPr>
      </w:pPr>
      <w:r w:rsidRPr="003F128B">
        <w:rPr>
          <w:rFonts w:asciiTheme="minorHAnsi" w:hAnsiTheme="minorHAnsi" w:cstheme="minorHAnsi"/>
          <w:sz w:val="22"/>
          <w:szCs w:val="22"/>
        </w:rPr>
        <w:t xml:space="preserve">     </w:t>
      </w:r>
      <w:r w:rsidRPr="003F128B">
        <w:rPr>
          <w:rFonts w:asciiTheme="minorHAnsi" w:hAnsiTheme="minorHAnsi" w:cstheme="minorHAnsi"/>
          <w:sz w:val="22"/>
          <w:szCs w:val="22"/>
        </w:rPr>
        <w:tab/>
      </w:r>
      <w:r w:rsidR="008E0A52" w:rsidRPr="003F128B">
        <w:rPr>
          <w:rFonts w:asciiTheme="minorHAnsi" w:hAnsiTheme="minorHAnsi" w:cstheme="minorHAnsi"/>
          <w:b/>
          <w:bCs/>
          <w:sz w:val="22"/>
          <w:szCs w:val="22"/>
        </w:rPr>
        <w:t>2. Suma ubezpieczenia:</w:t>
      </w:r>
    </w:p>
    <w:p w14:paraId="3808990A" w14:textId="77777777" w:rsidR="006612DF" w:rsidRPr="003E2BA5" w:rsidRDefault="006612DF" w:rsidP="00011FC5">
      <w:pPr>
        <w:ind w:hanging="284"/>
        <w:jc w:val="both"/>
        <w:rPr>
          <w:rFonts w:asciiTheme="minorHAnsi" w:hAnsiTheme="minorHAnsi" w:cstheme="minorHAnsi"/>
          <w:b/>
          <w:bCs/>
          <w:sz w:val="22"/>
          <w:szCs w:val="22"/>
          <w:highlight w:val="yellow"/>
        </w:rPr>
      </w:pPr>
    </w:p>
    <w:tbl>
      <w:tblPr>
        <w:tblW w:w="9478" w:type="dxa"/>
        <w:tblInd w:w="-5" w:type="dxa"/>
        <w:tblLayout w:type="fixed"/>
        <w:tblLook w:val="0000" w:firstRow="0" w:lastRow="0" w:firstColumn="0" w:lastColumn="0" w:noHBand="0" w:noVBand="0"/>
      </w:tblPr>
      <w:tblGrid>
        <w:gridCol w:w="3528"/>
        <w:gridCol w:w="2148"/>
        <w:gridCol w:w="1992"/>
        <w:gridCol w:w="1810"/>
      </w:tblGrid>
      <w:tr w:rsidR="006612DF" w:rsidRPr="004372AD" w14:paraId="54555BFD" w14:textId="77777777" w:rsidTr="006612DF">
        <w:trPr>
          <w:trHeight w:val="251"/>
        </w:trPr>
        <w:tc>
          <w:tcPr>
            <w:tcW w:w="3528" w:type="dxa"/>
            <w:tcBorders>
              <w:top w:val="single" w:sz="4" w:space="0" w:color="000000"/>
              <w:left w:val="single" w:sz="4" w:space="0" w:color="000000"/>
              <w:bottom w:val="single" w:sz="4" w:space="0" w:color="000000"/>
            </w:tcBorders>
            <w:shd w:val="clear" w:color="auto" w:fill="F3F3F3"/>
          </w:tcPr>
          <w:p w14:paraId="3CE3D705" w14:textId="77777777" w:rsidR="006612DF" w:rsidRPr="004372AD" w:rsidRDefault="006612DF" w:rsidP="00E2304A">
            <w:pPr>
              <w:snapToGrid w:val="0"/>
              <w:jc w:val="center"/>
              <w:rPr>
                <w:rFonts w:asciiTheme="minorHAnsi" w:hAnsiTheme="minorHAnsi" w:cstheme="minorHAnsi"/>
                <w:sz w:val="22"/>
                <w:szCs w:val="22"/>
              </w:rPr>
            </w:pPr>
            <w:r w:rsidRPr="004372AD">
              <w:rPr>
                <w:rFonts w:asciiTheme="minorHAnsi" w:hAnsiTheme="minorHAnsi" w:cstheme="minorHAnsi"/>
                <w:sz w:val="22"/>
                <w:szCs w:val="22"/>
              </w:rPr>
              <w:t>Przedmiot ubezpieczenia</w:t>
            </w:r>
          </w:p>
        </w:tc>
        <w:tc>
          <w:tcPr>
            <w:tcW w:w="2148" w:type="dxa"/>
            <w:tcBorders>
              <w:top w:val="single" w:sz="4" w:space="0" w:color="000000"/>
              <w:left w:val="single" w:sz="4" w:space="0" w:color="000000"/>
              <w:bottom w:val="single" w:sz="4" w:space="0" w:color="000000"/>
            </w:tcBorders>
            <w:shd w:val="clear" w:color="auto" w:fill="F3F3F3"/>
          </w:tcPr>
          <w:p w14:paraId="0BBCB21D" w14:textId="77777777" w:rsidR="006612DF" w:rsidRPr="004372AD" w:rsidRDefault="006612DF" w:rsidP="00E2304A">
            <w:pPr>
              <w:snapToGrid w:val="0"/>
              <w:jc w:val="center"/>
              <w:rPr>
                <w:rFonts w:asciiTheme="minorHAnsi" w:hAnsiTheme="minorHAnsi" w:cstheme="minorHAnsi"/>
                <w:sz w:val="22"/>
                <w:szCs w:val="22"/>
              </w:rPr>
            </w:pPr>
            <w:r w:rsidRPr="004372AD">
              <w:rPr>
                <w:rFonts w:asciiTheme="minorHAnsi" w:hAnsiTheme="minorHAnsi" w:cstheme="minorHAnsi"/>
                <w:sz w:val="22"/>
                <w:szCs w:val="22"/>
              </w:rPr>
              <w:t>System ubezpieczenia</w:t>
            </w:r>
          </w:p>
        </w:tc>
        <w:tc>
          <w:tcPr>
            <w:tcW w:w="1992" w:type="dxa"/>
            <w:tcBorders>
              <w:top w:val="single" w:sz="4" w:space="0" w:color="000000"/>
              <w:left w:val="single" w:sz="4" w:space="0" w:color="000000"/>
              <w:bottom w:val="single" w:sz="4" w:space="0" w:color="000000"/>
            </w:tcBorders>
            <w:shd w:val="clear" w:color="auto" w:fill="F3F3F3"/>
          </w:tcPr>
          <w:p w14:paraId="6109A719" w14:textId="77777777" w:rsidR="006612DF" w:rsidRPr="004372AD" w:rsidRDefault="006612DF" w:rsidP="00E2304A">
            <w:pPr>
              <w:snapToGrid w:val="0"/>
              <w:jc w:val="center"/>
              <w:rPr>
                <w:rFonts w:asciiTheme="minorHAnsi" w:hAnsiTheme="minorHAnsi" w:cstheme="minorHAnsi"/>
                <w:sz w:val="22"/>
                <w:szCs w:val="22"/>
              </w:rPr>
            </w:pPr>
            <w:r w:rsidRPr="004372AD">
              <w:rPr>
                <w:rFonts w:asciiTheme="minorHAnsi" w:hAnsiTheme="minorHAnsi" w:cstheme="minorHAnsi"/>
                <w:sz w:val="22"/>
                <w:szCs w:val="22"/>
              </w:rPr>
              <w:t>Typ wartości</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4A5C5C7F" w14:textId="77777777" w:rsidR="006612DF" w:rsidRPr="004372AD" w:rsidRDefault="006612DF" w:rsidP="00E2304A">
            <w:pPr>
              <w:snapToGrid w:val="0"/>
              <w:jc w:val="center"/>
              <w:rPr>
                <w:rFonts w:asciiTheme="minorHAnsi" w:hAnsiTheme="minorHAnsi" w:cstheme="minorHAnsi"/>
                <w:sz w:val="22"/>
                <w:szCs w:val="22"/>
              </w:rPr>
            </w:pPr>
            <w:r w:rsidRPr="004372AD">
              <w:rPr>
                <w:rFonts w:asciiTheme="minorHAnsi" w:hAnsiTheme="minorHAnsi" w:cstheme="minorHAnsi"/>
                <w:sz w:val="22"/>
                <w:szCs w:val="22"/>
              </w:rPr>
              <w:t>Suma ubezpieczenia</w:t>
            </w:r>
          </w:p>
        </w:tc>
      </w:tr>
      <w:tr w:rsidR="006612DF" w:rsidRPr="003E2BA5" w14:paraId="72379CF4" w14:textId="77777777" w:rsidTr="006612DF">
        <w:trPr>
          <w:trHeight w:val="251"/>
        </w:trPr>
        <w:tc>
          <w:tcPr>
            <w:tcW w:w="3528" w:type="dxa"/>
            <w:tcBorders>
              <w:top w:val="single" w:sz="4" w:space="0" w:color="000000"/>
              <w:left w:val="single" w:sz="4" w:space="0" w:color="000000"/>
              <w:bottom w:val="single" w:sz="4" w:space="0" w:color="000000"/>
            </w:tcBorders>
            <w:shd w:val="clear" w:color="auto" w:fill="F3F3F3"/>
          </w:tcPr>
          <w:p w14:paraId="69B6C94E" w14:textId="77777777" w:rsidR="006612DF" w:rsidRPr="004372AD" w:rsidRDefault="007B14D1" w:rsidP="006612DF">
            <w:pPr>
              <w:snapToGrid w:val="0"/>
              <w:jc w:val="both"/>
              <w:rPr>
                <w:rFonts w:asciiTheme="minorHAnsi" w:hAnsiTheme="minorHAnsi" w:cstheme="minorHAnsi"/>
                <w:sz w:val="22"/>
                <w:szCs w:val="22"/>
              </w:rPr>
            </w:pPr>
            <w:r w:rsidRPr="004372AD">
              <w:rPr>
                <w:rFonts w:asciiTheme="minorHAnsi" w:hAnsiTheme="minorHAnsi" w:cstheme="minorHAnsi"/>
                <w:bCs/>
                <w:sz w:val="22"/>
                <w:szCs w:val="22"/>
              </w:rPr>
              <w:t>W</w:t>
            </w:r>
            <w:r w:rsidR="006612DF" w:rsidRPr="004372AD">
              <w:rPr>
                <w:rFonts w:asciiTheme="minorHAnsi" w:hAnsiTheme="minorHAnsi" w:cstheme="minorHAnsi"/>
                <w:bCs/>
                <w:sz w:val="22"/>
                <w:szCs w:val="22"/>
              </w:rPr>
              <w:t>szelkiego typu oszklenie wewnętrzne i zewnętrzne (</w:t>
            </w:r>
            <w:r w:rsidRPr="004372AD">
              <w:rPr>
                <w:rFonts w:asciiTheme="minorHAnsi" w:hAnsiTheme="minorHAnsi" w:cstheme="minorHAnsi"/>
                <w:bCs/>
                <w:sz w:val="22"/>
                <w:szCs w:val="22"/>
              </w:rPr>
              <w:t>zgodnie z pkt. 1 j.w.)</w:t>
            </w:r>
          </w:p>
        </w:tc>
        <w:tc>
          <w:tcPr>
            <w:tcW w:w="2148" w:type="dxa"/>
            <w:tcBorders>
              <w:top w:val="single" w:sz="4" w:space="0" w:color="000000"/>
              <w:left w:val="single" w:sz="4" w:space="0" w:color="000000"/>
              <w:bottom w:val="single" w:sz="4" w:space="0" w:color="000000"/>
            </w:tcBorders>
            <w:shd w:val="clear" w:color="auto" w:fill="F3F3F3"/>
          </w:tcPr>
          <w:p w14:paraId="2455B1B8" w14:textId="77777777" w:rsidR="006612DF" w:rsidRPr="004372AD" w:rsidRDefault="006612DF" w:rsidP="00E2304A">
            <w:pPr>
              <w:snapToGrid w:val="0"/>
              <w:jc w:val="center"/>
              <w:rPr>
                <w:rFonts w:asciiTheme="minorHAnsi" w:hAnsiTheme="minorHAnsi" w:cstheme="minorHAnsi"/>
                <w:sz w:val="22"/>
                <w:szCs w:val="22"/>
              </w:rPr>
            </w:pPr>
            <w:r w:rsidRPr="004372AD">
              <w:rPr>
                <w:rFonts w:asciiTheme="minorHAnsi" w:hAnsiTheme="minorHAnsi" w:cstheme="minorHAnsi"/>
                <w:sz w:val="22"/>
                <w:szCs w:val="22"/>
              </w:rPr>
              <w:t>Sumy stałe</w:t>
            </w:r>
          </w:p>
        </w:tc>
        <w:tc>
          <w:tcPr>
            <w:tcW w:w="1992" w:type="dxa"/>
            <w:tcBorders>
              <w:top w:val="single" w:sz="4" w:space="0" w:color="000000"/>
              <w:left w:val="single" w:sz="4" w:space="0" w:color="000000"/>
              <w:bottom w:val="single" w:sz="4" w:space="0" w:color="000000"/>
            </w:tcBorders>
            <w:shd w:val="clear" w:color="auto" w:fill="F3F3F3"/>
          </w:tcPr>
          <w:p w14:paraId="068FA767" w14:textId="77777777" w:rsidR="006612DF" w:rsidRPr="004372AD" w:rsidRDefault="006612DF" w:rsidP="00E2304A">
            <w:pPr>
              <w:snapToGrid w:val="0"/>
              <w:jc w:val="center"/>
              <w:rPr>
                <w:rFonts w:asciiTheme="minorHAnsi" w:hAnsiTheme="minorHAnsi" w:cstheme="minorHAnsi"/>
                <w:sz w:val="22"/>
                <w:szCs w:val="22"/>
              </w:rPr>
            </w:pPr>
            <w:r w:rsidRPr="004372AD">
              <w:rPr>
                <w:rFonts w:asciiTheme="minorHAnsi" w:hAnsiTheme="minorHAnsi" w:cstheme="minorHAnsi"/>
                <w:sz w:val="22"/>
                <w:szCs w:val="22"/>
              </w:rPr>
              <w:t>Odtworzeniowa</w:t>
            </w:r>
          </w:p>
        </w:tc>
        <w:tc>
          <w:tcPr>
            <w:tcW w:w="1810" w:type="dxa"/>
            <w:tcBorders>
              <w:top w:val="single" w:sz="4" w:space="0" w:color="000000"/>
              <w:left w:val="single" w:sz="4" w:space="0" w:color="000000"/>
              <w:bottom w:val="single" w:sz="4" w:space="0" w:color="000000"/>
              <w:right w:val="single" w:sz="4" w:space="0" w:color="000000"/>
            </w:tcBorders>
            <w:shd w:val="clear" w:color="auto" w:fill="F3F3F3"/>
          </w:tcPr>
          <w:p w14:paraId="5015DFCD" w14:textId="01A6D744" w:rsidR="006612DF" w:rsidRPr="004372AD" w:rsidRDefault="009E7EE3" w:rsidP="00B61160">
            <w:pPr>
              <w:snapToGrid w:val="0"/>
              <w:jc w:val="center"/>
              <w:rPr>
                <w:rFonts w:asciiTheme="minorHAnsi" w:hAnsiTheme="minorHAnsi" w:cstheme="minorHAnsi"/>
                <w:sz w:val="22"/>
                <w:szCs w:val="22"/>
              </w:rPr>
            </w:pPr>
            <w:r>
              <w:rPr>
                <w:rFonts w:asciiTheme="minorHAnsi" w:hAnsiTheme="minorHAnsi" w:cstheme="minorHAnsi"/>
                <w:sz w:val="22"/>
                <w:szCs w:val="22"/>
              </w:rPr>
              <w:t>1</w:t>
            </w:r>
            <w:r w:rsidR="00631864" w:rsidRPr="004372AD">
              <w:rPr>
                <w:rFonts w:asciiTheme="minorHAnsi" w:hAnsiTheme="minorHAnsi" w:cstheme="minorHAnsi"/>
                <w:sz w:val="22"/>
                <w:szCs w:val="22"/>
              </w:rPr>
              <w:t>0</w:t>
            </w:r>
            <w:r w:rsidR="00CF3D6A" w:rsidRPr="004372AD">
              <w:rPr>
                <w:rFonts w:asciiTheme="minorHAnsi" w:hAnsiTheme="minorHAnsi" w:cstheme="minorHAnsi"/>
                <w:sz w:val="22"/>
                <w:szCs w:val="22"/>
              </w:rPr>
              <w:t>0.</w:t>
            </w:r>
            <w:r w:rsidR="00011640" w:rsidRPr="004372AD">
              <w:rPr>
                <w:rFonts w:asciiTheme="minorHAnsi" w:hAnsiTheme="minorHAnsi" w:cstheme="minorHAnsi"/>
                <w:sz w:val="22"/>
                <w:szCs w:val="22"/>
              </w:rPr>
              <w:t>000</w:t>
            </w:r>
            <w:r w:rsidR="006612DF" w:rsidRPr="004372AD">
              <w:rPr>
                <w:rFonts w:asciiTheme="minorHAnsi" w:hAnsiTheme="minorHAnsi" w:cstheme="minorHAnsi"/>
                <w:sz w:val="22"/>
                <w:szCs w:val="22"/>
              </w:rPr>
              <w:t xml:space="preserve"> zł</w:t>
            </w:r>
          </w:p>
        </w:tc>
      </w:tr>
    </w:tbl>
    <w:p w14:paraId="5A8D228B" w14:textId="77777777" w:rsidR="006612DF" w:rsidRPr="003E2BA5" w:rsidRDefault="006612DF" w:rsidP="00011FC5">
      <w:pPr>
        <w:ind w:hanging="284"/>
        <w:jc w:val="both"/>
        <w:rPr>
          <w:rFonts w:asciiTheme="minorHAnsi" w:hAnsiTheme="minorHAnsi" w:cstheme="minorHAnsi"/>
          <w:b/>
          <w:bCs/>
          <w:sz w:val="22"/>
          <w:szCs w:val="22"/>
          <w:highlight w:val="yellow"/>
        </w:rPr>
      </w:pPr>
    </w:p>
    <w:p w14:paraId="73730988" w14:textId="77777777" w:rsidR="008E0A52" w:rsidRPr="003F128B" w:rsidRDefault="008E0A52">
      <w:pPr>
        <w:jc w:val="both"/>
        <w:rPr>
          <w:rFonts w:asciiTheme="minorHAnsi" w:hAnsiTheme="minorHAnsi" w:cstheme="minorHAnsi"/>
          <w:b/>
          <w:bCs/>
          <w:sz w:val="22"/>
          <w:szCs w:val="22"/>
        </w:rPr>
      </w:pPr>
      <w:r w:rsidRPr="003F128B">
        <w:rPr>
          <w:rFonts w:asciiTheme="minorHAnsi" w:hAnsiTheme="minorHAnsi" w:cstheme="minorHAnsi"/>
          <w:b/>
          <w:bCs/>
          <w:sz w:val="22"/>
          <w:szCs w:val="22"/>
        </w:rPr>
        <w:t>3. Udziały własne:</w:t>
      </w:r>
    </w:p>
    <w:p w14:paraId="1F419AD9" w14:textId="77777777" w:rsidR="008E0A52" w:rsidRPr="003F128B" w:rsidRDefault="008E0A52">
      <w:pPr>
        <w:jc w:val="both"/>
        <w:rPr>
          <w:rFonts w:asciiTheme="minorHAnsi" w:hAnsiTheme="minorHAnsi" w:cstheme="minorHAnsi"/>
          <w:bCs/>
          <w:sz w:val="22"/>
          <w:szCs w:val="22"/>
        </w:rPr>
      </w:pPr>
      <w:r w:rsidRPr="003F128B">
        <w:rPr>
          <w:rFonts w:asciiTheme="minorHAnsi" w:hAnsiTheme="minorHAnsi" w:cstheme="minorHAnsi"/>
          <w:bCs/>
          <w:sz w:val="22"/>
          <w:szCs w:val="22"/>
        </w:rPr>
        <w:t xml:space="preserve">3.1. Franszyza integralna: </w:t>
      </w:r>
      <w:r w:rsidR="003C2EB6" w:rsidRPr="003F128B">
        <w:rPr>
          <w:rFonts w:asciiTheme="minorHAnsi" w:hAnsiTheme="minorHAnsi" w:cstheme="minorHAnsi"/>
          <w:bCs/>
          <w:sz w:val="22"/>
          <w:szCs w:val="22"/>
        </w:rPr>
        <w:t xml:space="preserve">zniesiona  </w:t>
      </w:r>
    </w:p>
    <w:p w14:paraId="32DE34CD" w14:textId="77777777" w:rsidR="008E0A52" w:rsidRPr="003F128B" w:rsidRDefault="008E0A52">
      <w:pPr>
        <w:jc w:val="both"/>
        <w:rPr>
          <w:rFonts w:asciiTheme="minorHAnsi" w:hAnsiTheme="minorHAnsi" w:cstheme="minorHAnsi"/>
          <w:bCs/>
          <w:sz w:val="22"/>
          <w:szCs w:val="22"/>
        </w:rPr>
      </w:pPr>
      <w:r w:rsidRPr="003F128B">
        <w:rPr>
          <w:rFonts w:asciiTheme="minorHAnsi" w:hAnsiTheme="minorHAnsi" w:cstheme="minorHAnsi"/>
          <w:bCs/>
          <w:sz w:val="22"/>
          <w:szCs w:val="22"/>
        </w:rPr>
        <w:t xml:space="preserve">3.2. Franszyza redukcyjna: zniesiona  </w:t>
      </w:r>
    </w:p>
    <w:p w14:paraId="119C5845" w14:textId="77777777" w:rsidR="00CF3D6A" w:rsidRPr="003F128B" w:rsidRDefault="00CF3D6A">
      <w:pPr>
        <w:jc w:val="both"/>
        <w:rPr>
          <w:rFonts w:asciiTheme="minorHAnsi" w:hAnsiTheme="minorHAnsi" w:cstheme="minorHAnsi"/>
          <w:bCs/>
          <w:sz w:val="22"/>
          <w:szCs w:val="22"/>
        </w:rPr>
      </w:pPr>
    </w:p>
    <w:p w14:paraId="35F30098" w14:textId="77777777" w:rsidR="00C54DDE" w:rsidRPr="003F128B" w:rsidRDefault="00C54DDE" w:rsidP="00A115D1">
      <w:pPr>
        <w:pStyle w:val="Tekstpodstawowy"/>
        <w:numPr>
          <w:ilvl w:val="0"/>
          <w:numId w:val="27"/>
        </w:numPr>
        <w:suppressAutoHyphens w:val="0"/>
        <w:spacing w:after="0"/>
        <w:jc w:val="both"/>
        <w:rPr>
          <w:rFonts w:asciiTheme="minorHAnsi" w:hAnsiTheme="minorHAnsi" w:cstheme="minorHAnsi"/>
          <w:bCs/>
          <w:sz w:val="22"/>
          <w:szCs w:val="22"/>
          <w:u w:val="single"/>
        </w:rPr>
      </w:pPr>
      <w:r w:rsidRPr="003F128B">
        <w:rPr>
          <w:rFonts w:asciiTheme="minorHAnsi" w:hAnsiTheme="minorHAnsi" w:cstheme="minorHAnsi"/>
          <w:bCs/>
          <w:sz w:val="22"/>
          <w:szCs w:val="22"/>
          <w:u w:val="single"/>
        </w:rPr>
        <w:t xml:space="preserve">Klauzule dodatkowe – </w:t>
      </w:r>
      <w:r w:rsidR="003134F0" w:rsidRPr="003F128B">
        <w:rPr>
          <w:rFonts w:asciiTheme="minorHAnsi" w:hAnsiTheme="minorHAnsi" w:cstheme="minorHAnsi"/>
          <w:sz w:val="22"/>
          <w:szCs w:val="22"/>
          <w:u w:val="single"/>
        </w:rPr>
        <w:t>obligatoryjne</w:t>
      </w:r>
      <w:r w:rsidR="003134F0" w:rsidRPr="003F128B">
        <w:rPr>
          <w:rFonts w:asciiTheme="minorHAnsi" w:hAnsiTheme="minorHAnsi" w:cstheme="minorHAnsi"/>
          <w:bCs/>
          <w:sz w:val="22"/>
          <w:szCs w:val="22"/>
          <w:u w:val="single"/>
        </w:rPr>
        <w:t>:</w:t>
      </w:r>
    </w:p>
    <w:p w14:paraId="466AA388" w14:textId="161C2E88" w:rsidR="00C54DDE" w:rsidRPr="003F128B" w:rsidRDefault="00C54DDE" w:rsidP="00A115D1">
      <w:pPr>
        <w:pStyle w:val="Tekstpodstawowy"/>
        <w:numPr>
          <w:ilvl w:val="1"/>
          <w:numId w:val="27"/>
        </w:numPr>
        <w:suppressAutoHyphens w:val="0"/>
        <w:spacing w:after="0"/>
        <w:jc w:val="both"/>
        <w:rPr>
          <w:rFonts w:asciiTheme="minorHAnsi" w:hAnsiTheme="minorHAnsi" w:cstheme="minorHAnsi"/>
          <w:b/>
          <w:bCs/>
          <w:sz w:val="22"/>
          <w:szCs w:val="22"/>
        </w:rPr>
      </w:pPr>
      <w:r w:rsidRPr="003F128B">
        <w:rPr>
          <w:rFonts w:asciiTheme="minorHAnsi" w:hAnsiTheme="minorHAnsi" w:cstheme="minorHAnsi"/>
          <w:b/>
          <w:bCs/>
          <w:sz w:val="22"/>
          <w:szCs w:val="22"/>
        </w:rPr>
        <w:t xml:space="preserve">Klauzula rozliczenia składki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3F128B">
        <w:rPr>
          <w:rFonts w:asciiTheme="minorHAnsi" w:hAnsiTheme="minorHAnsi" w:cstheme="minorHAnsi"/>
          <w:sz w:val="22"/>
          <w:szCs w:val="22"/>
        </w:rPr>
        <w:t xml:space="preserve"> </w:t>
      </w:r>
      <w:r w:rsidRPr="003F128B">
        <w:rPr>
          <w:rFonts w:asciiTheme="minorHAnsi" w:hAnsiTheme="minorHAnsi" w:cstheme="minorHAnsi"/>
          <w:sz w:val="22"/>
          <w:szCs w:val="22"/>
        </w:rPr>
        <w:t xml:space="preserve">wszelkie rozliczenia płatności wynikające z niniejszej umowy, a w szczególności związane z dopłatą oraz zwrotem składek, dokonywane będą proporcjonalnie tj. za każdy dzień ochrony ubezpieczeniowej, o ile nie zostaną rozliczone na mocy klauzuli </w:t>
      </w:r>
      <w:r w:rsidR="00FC58A5" w:rsidRPr="00FC58A5">
        <w:rPr>
          <w:rFonts w:asciiTheme="minorHAnsi" w:hAnsiTheme="minorHAnsi" w:cstheme="minorHAnsi"/>
          <w:sz w:val="22"/>
          <w:szCs w:val="22"/>
        </w:rPr>
        <w:t>deklaracji sum ubezpieczenia</w:t>
      </w:r>
      <w:r w:rsidRPr="003F128B">
        <w:rPr>
          <w:rFonts w:asciiTheme="minorHAnsi" w:hAnsiTheme="minorHAnsi" w:cstheme="minorHAnsi"/>
          <w:sz w:val="22"/>
          <w:szCs w:val="22"/>
        </w:rPr>
        <w:t>.</w:t>
      </w:r>
    </w:p>
    <w:p w14:paraId="64496F95" w14:textId="59CF9A91" w:rsidR="005E0D3A" w:rsidRPr="007E72E9" w:rsidRDefault="005E0D3A" w:rsidP="007E72E9">
      <w:pPr>
        <w:pStyle w:val="Tekstpodstawowy"/>
        <w:numPr>
          <w:ilvl w:val="1"/>
          <w:numId w:val="27"/>
        </w:numPr>
        <w:suppressAutoHyphens w:val="0"/>
        <w:spacing w:after="0"/>
        <w:jc w:val="both"/>
        <w:rPr>
          <w:rFonts w:asciiTheme="minorHAnsi" w:hAnsiTheme="minorHAnsi" w:cstheme="minorHAnsi"/>
          <w:b/>
          <w:bCs/>
          <w:sz w:val="22"/>
          <w:szCs w:val="22"/>
        </w:rPr>
      </w:pPr>
      <w:r w:rsidRPr="003F128B">
        <w:rPr>
          <w:rFonts w:asciiTheme="minorHAnsi" w:hAnsiTheme="minorHAnsi" w:cstheme="minorHAnsi"/>
          <w:b/>
          <w:sz w:val="22"/>
          <w:szCs w:val="22"/>
        </w:rPr>
        <w:lastRenderedPageBreak/>
        <w:t>Klauzula reprezentantów</w:t>
      </w:r>
      <w:r w:rsidR="007E72E9">
        <w:rPr>
          <w:rFonts w:asciiTheme="minorHAnsi" w:hAnsiTheme="minorHAnsi" w:cstheme="minorHAnsi"/>
          <w:b/>
          <w:sz w:val="22"/>
          <w:szCs w:val="22"/>
        </w:rPr>
        <w:t xml:space="preserve">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Pr>
          <w:rFonts w:asciiTheme="minorHAnsi" w:hAnsiTheme="minorHAnsi" w:cstheme="minorHAnsi"/>
          <w:b/>
          <w:bCs/>
          <w:sz w:val="22"/>
          <w:szCs w:val="22"/>
        </w:rPr>
        <w:t xml:space="preserve"> </w:t>
      </w:r>
      <w:r w:rsidRPr="007E72E9">
        <w:rPr>
          <w:rFonts w:asciiTheme="minorHAnsi" w:hAnsiTheme="minorHAnsi" w:cstheme="minorHAnsi"/>
          <w:sz w:val="22"/>
          <w:szCs w:val="22"/>
        </w:rPr>
        <w:t>Ubezpieczyciel jest wolny od odpowiedzialności, jeżeli Ubezpieczający/ Ubezpieczony wyrządził szkodę umyślnie. W przypadku wyrządzenia szkody wskutek rażącego niedbalstwa Ubezpieczającego/ Ubezpieczonego odszkodowanie należy się, a Ubezpieczyciel nie może powoływać tej okoliczności jako podstawy całkowitej lub częściowej odmowy wypłaty odszkodowania.</w:t>
      </w:r>
      <w:r w:rsidR="007E72E9">
        <w:rPr>
          <w:rFonts w:asciiTheme="minorHAnsi" w:hAnsiTheme="minorHAnsi" w:cstheme="minorHAnsi"/>
          <w:b/>
          <w:bCs/>
          <w:sz w:val="22"/>
          <w:szCs w:val="22"/>
        </w:rPr>
        <w:t xml:space="preserve"> </w:t>
      </w:r>
      <w:r w:rsidRPr="007E72E9">
        <w:rPr>
          <w:rFonts w:asciiTheme="minorHAnsi" w:hAnsiTheme="minorHAnsi" w:cstheme="minorHAnsi"/>
          <w:sz w:val="22"/>
          <w:szCs w:val="22"/>
        </w:rPr>
        <w:t>Zmniejszenie wypłaty odszkodowania może nastąpić tylko w takim zakresie, w jakim umyślne zachowanie przyczyniło się do powstania szkody lub zwiększenia rozmiaru szkody.</w:t>
      </w:r>
    </w:p>
    <w:p w14:paraId="704A981E" w14:textId="2773CAA6" w:rsidR="00236B8E" w:rsidRPr="003F128B" w:rsidRDefault="005E0D3A" w:rsidP="00371C06">
      <w:pPr>
        <w:pStyle w:val="Tekstpodstawowy"/>
        <w:suppressAutoHyphens w:val="0"/>
        <w:overflowPunct w:val="0"/>
        <w:autoSpaceDE w:val="0"/>
        <w:autoSpaceDN w:val="0"/>
        <w:adjustRightInd w:val="0"/>
        <w:spacing w:after="0"/>
        <w:ind w:left="426"/>
        <w:jc w:val="both"/>
        <w:rPr>
          <w:rFonts w:asciiTheme="minorHAnsi" w:hAnsiTheme="minorHAnsi" w:cstheme="minorHAnsi"/>
          <w:sz w:val="22"/>
          <w:szCs w:val="22"/>
        </w:rPr>
      </w:pPr>
      <w:r w:rsidRPr="003F128B">
        <w:rPr>
          <w:rFonts w:asciiTheme="minorHAnsi" w:hAnsiTheme="minorHAnsi" w:cstheme="minorHAnsi"/>
          <w:sz w:val="22"/>
          <w:szCs w:val="22"/>
        </w:rPr>
        <w:t>Za zachowanie Ubezpieczonego/Ubezpieczającego uznaje się działania Burmistrza</w:t>
      </w:r>
      <w:r w:rsidR="00203A08">
        <w:rPr>
          <w:rFonts w:asciiTheme="minorHAnsi" w:hAnsiTheme="minorHAnsi" w:cstheme="minorHAnsi"/>
          <w:sz w:val="22"/>
          <w:szCs w:val="22"/>
        </w:rPr>
        <w:t>, jego Zastępcę (-ów)</w:t>
      </w:r>
      <w:r w:rsidRPr="003F128B">
        <w:rPr>
          <w:rFonts w:asciiTheme="minorHAnsi" w:hAnsiTheme="minorHAnsi" w:cstheme="minorHAnsi"/>
          <w:sz w:val="22"/>
          <w:szCs w:val="22"/>
        </w:rPr>
        <w:t>, Dyrektora oraz kierowników jednostek organizacyjnych.</w:t>
      </w:r>
    </w:p>
    <w:p w14:paraId="78BAB3CD" w14:textId="77A8856E" w:rsidR="00C54DDE" w:rsidRPr="003F128B" w:rsidRDefault="00C54DDE" w:rsidP="00A115D1">
      <w:pPr>
        <w:pStyle w:val="Tekstpodstawowy3"/>
        <w:numPr>
          <w:ilvl w:val="1"/>
          <w:numId w:val="27"/>
        </w:numPr>
        <w:suppressAutoHyphens w:val="0"/>
        <w:spacing w:after="0"/>
        <w:jc w:val="both"/>
        <w:rPr>
          <w:rFonts w:asciiTheme="minorHAnsi" w:hAnsiTheme="minorHAnsi" w:cstheme="minorHAnsi"/>
          <w:b/>
          <w:bCs/>
          <w:sz w:val="22"/>
          <w:szCs w:val="22"/>
        </w:rPr>
      </w:pPr>
      <w:r w:rsidRPr="003F128B">
        <w:rPr>
          <w:rFonts w:asciiTheme="minorHAnsi" w:hAnsiTheme="minorHAnsi" w:cstheme="minorHAnsi"/>
          <w:b/>
          <w:bCs/>
          <w:sz w:val="22"/>
          <w:szCs w:val="22"/>
        </w:rPr>
        <w:t xml:space="preserve">Klauzula warunków i taryf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3F128B">
        <w:rPr>
          <w:rFonts w:asciiTheme="minorHAnsi" w:hAnsiTheme="minorHAnsi" w:cstheme="minorHAnsi"/>
          <w:sz w:val="22"/>
          <w:szCs w:val="22"/>
        </w:rPr>
        <w:t xml:space="preserve"> </w:t>
      </w:r>
      <w:r w:rsidRPr="003F128B">
        <w:rPr>
          <w:rFonts w:asciiTheme="minorHAnsi" w:hAnsiTheme="minorHAnsi" w:cstheme="minorHAnsi"/>
          <w:sz w:val="22"/>
          <w:szCs w:val="22"/>
        </w:rPr>
        <w:t xml:space="preserve">w przypadku doubezpieczenia, uzupełniania lub podwyższania sumy ubezpieczenia lub limitu odpowiedzialności w okresie ubezpieczenia, zastosowanie mieć będą warunki umowy oraz stawki ubezpieczeniowe obowiązujące w umowie ubezpieczenia w dniu dokonywania zmiany. </w:t>
      </w:r>
    </w:p>
    <w:p w14:paraId="2D90B7E2" w14:textId="7BB9FB7D" w:rsidR="00C54DDE" w:rsidRPr="003F128B" w:rsidRDefault="00C54DDE" w:rsidP="00A115D1">
      <w:pPr>
        <w:pStyle w:val="Tekstpodstawowywcity"/>
        <w:numPr>
          <w:ilvl w:val="1"/>
          <w:numId w:val="27"/>
        </w:numPr>
        <w:suppressAutoHyphens w:val="0"/>
        <w:rPr>
          <w:rFonts w:asciiTheme="minorHAnsi" w:hAnsiTheme="minorHAnsi" w:cstheme="minorHAnsi"/>
          <w:b/>
          <w:bCs/>
          <w:sz w:val="22"/>
          <w:szCs w:val="22"/>
        </w:rPr>
      </w:pPr>
      <w:r w:rsidRPr="003F128B">
        <w:rPr>
          <w:rFonts w:asciiTheme="minorHAnsi" w:hAnsiTheme="minorHAnsi" w:cstheme="minorHAnsi"/>
          <w:b/>
          <w:bCs/>
          <w:sz w:val="22"/>
          <w:szCs w:val="22"/>
        </w:rPr>
        <w:t xml:space="preserve">Klauzula czasu ochrony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3F128B">
        <w:rPr>
          <w:rFonts w:asciiTheme="minorHAnsi" w:hAnsiTheme="minorHAnsi" w:cstheme="minorHAnsi"/>
          <w:sz w:val="22"/>
          <w:szCs w:val="22"/>
        </w:rPr>
        <w:t xml:space="preserve"> </w:t>
      </w:r>
      <w:r w:rsidRPr="003F128B">
        <w:rPr>
          <w:rFonts w:asciiTheme="minorHAnsi" w:hAnsiTheme="minorHAnsi" w:cstheme="minorHAnsi"/>
          <w:sz w:val="22"/>
          <w:szCs w:val="22"/>
        </w:rPr>
        <w:t>okres ochrony jest tożsamy z okresem ubezpieczenia mimo opłacenia składki lub jej raty w terminie późniejszym, z zastrzeżeniem postanowień klauzuli prolongacyjnej.</w:t>
      </w:r>
    </w:p>
    <w:p w14:paraId="23EB2F0C" w14:textId="798457E0" w:rsidR="00C54DDE" w:rsidRPr="003F128B" w:rsidRDefault="00C54DDE" w:rsidP="00A115D1">
      <w:pPr>
        <w:pStyle w:val="Tekstpodstawowy"/>
        <w:numPr>
          <w:ilvl w:val="1"/>
          <w:numId w:val="27"/>
        </w:numPr>
        <w:suppressAutoHyphens w:val="0"/>
        <w:spacing w:after="0"/>
        <w:jc w:val="both"/>
        <w:rPr>
          <w:rFonts w:asciiTheme="minorHAnsi" w:hAnsiTheme="minorHAnsi" w:cstheme="minorHAnsi"/>
          <w:b/>
          <w:bCs/>
          <w:sz w:val="22"/>
          <w:szCs w:val="22"/>
        </w:rPr>
      </w:pPr>
      <w:r w:rsidRPr="003F128B">
        <w:rPr>
          <w:rFonts w:asciiTheme="minorHAnsi" w:hAnsiTheme="minorHAnsi" w:cstheme="minorHAnsi"/>
          <w:b/>
          <w:bCs/>
          <w:sz w:val="22"/>
          <w:szCs w:val="22"/>
        </w:rPr>
        <w:t xml:space="preserve">Klauzula przelewu bankowego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3F128B">
        <w:rPr>
          <w:rFonts w:asciiTheme="minorHAnsi" w:hAnsiTheme="minorHAnsi" w:cstheme="minorHAnsi"/>
          <w:sz w:val="22"/>
          <w:szCs w:val="22"/>
        </w:rPr>
        <w:t xml:space="preserve"> </w:t>
      </w:r>
      <w:r w:rsidRPr="003F128B">
        <w:rPr>
          <w:rFonts w:asciiTheme="minorHAnsi" w:hAnsiTheme="minorHAnsi" w:cstheme="minorHAnsi"/>
          <w:sz w:val="22"/>
          <w:szCs w:val="22"/>
        </w:rPr>
        <w:t>za datę prawidłowego opłacenia składki ubezpieczeniowej uznaje się datę złożenia dyspozycji realizacji polecenia przelewu bankowego bez względu na formę (pisemna lub elektroniczna), o ile w terminie jej realizacji na rachunku Ubezpieczającego była dostępna wystarczająca do wykonania operacji ilość środków płatniczych.</w:t>
      </w:r>
    </w:p>
    <w:p w14:paraId="10789FF3" w14:textId="1BAF9727" w:rsidR="00C54DDE" w:rsidRPr="003F128B" w:rsidRDefault="00C54DDE" w:rsidP="00A115D1">
      <w:pPr>
        <w:numPr>
          <w:ilvl w:val="1"/>
          <w:numId w:val="27"/>
        </w:numPr>
        <w:suppressAutoHyphens w:val="0"/>
        <w:jc w:val="both"/>
        <w:rPr>
          <w:rFonts w:asciiTheme="minorHAnsi" w:hAnsiTheme="minorHAnsi" w:cstheme="minorHAnsi"/>
          <w:b/>
          <w:sz w:val="22"/>
          <w:szCs w:val="22"/>
        </w:rPr>
      </w:pPr>
      <w:r w:rsidRPr="003F128B">
        <w:rPr>
          <w:rFonts w:asciiTheme="minorHAnsi" w:hAnsiTheme="minorHAnsi" w:cstheme="minorHAnsi"/>
          <w:b/>
          <w:sz w:val="22"/>
          <w:szCs w:val="22"/>
        </w:rPr>
        <w:t xml:space="preserve">Klauzula płatności </w:t>
      </w:r>
      <w:r w:rsidR="000A61E2" w:rsidRPr="003F128B">
        <w:rPr>
          <w:rFonts w:asciiTheme="minorHAnsi" w:hAnsiTheme="minorHAnsi" w:cstheme="minorHAnsi"/>
          <w:b/>
          <w:sz w:val="22"/>
          <w:szCs w:val="22"/>
        </w:rPr>
        <w:t>rat -</w:t>
      </w:r>
      <w:r w:rsidRPr="003F128B">
        <w:rPr>
          <w:rFonts w:asciiTheme="minorHAnsi" w:hAnsiTheme="minorHAnsi" w:cstheme="minorHAnsi"/>
          <w:b/>
          <w:sz w:val="22"/>
          <w:szCs w:val="22"/>
        </w:rPr>
        <w:t xml:space="preserve">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3F128B">
        <w:rPr>
          <w:rFonts w:asciiTheme="minorHAnsi" w:hAnsiTheme="minorHAnsi" w:cstheme="minorHAnsi"/>
          <w:sz w:val="22"/>
          <w:szCs w:val="22"/>
        </w:rPr>
        <w:t xml:space="preserve"> </w:t>
      </w:r>
      <w:r w:rsidRPr="003F128B">
        <w:rPr>
          <w:rFonts w:asciiTheme="minorHAnsi" w:hAnsiTheme="minorHAnsi" w:cstheme="minorHAnsi"/>
          <w:sz w:val="22"/>
          <w:szCs w:val="22"/>
        </w:rPr>
        <w:t>w przypadku wypłaty odszkodowania, Ubezpieczyciel nie jest uprawniony do potrącenia z kwoty odszkodowania rat jeszcze nie wymagalnych na dzień wypłaty odszkodowania lub żądania zapłaty pozostałych rat;</w:t>
      </w:r>
    </w:p>
    <w:p w14:paraId="7E9CF6C7" w14:textId="119C52D5" w:rsidR="00C54DDE" w:rsidRPr="003F128B" w:rsidRDefault="00C54DDE" w:rsidP="00A115D1">
      <w:pPr>
        <w:pStyle w:val="ww-tekstpodstawowywcity20"/>
        <w:numPr>
          <w:ilvl w:val="1"/>
          <w:numId w:val="27"/>
        </w:numPr>
        <w:suppressAutoHyphens w:val="0"/>
        <w:rPr>
          <w:rFonts w:asciiTheme="minorHAnsi" w:hAnsiTheme="minorHAnsi" w:cstheme="minorHAnsi"/>
          <w:bCs/>
          <w:sz w:val="22"/>
          <w:szCs w:val="22"/>
        </w:rPr>
      </w:pPr>
      <w:r w:rsidRPr="003F128B">
        <w:rPr>
          <w:rFonts w:asciiTheme="minorHAnsi" w:hAnsiTheme="minorHAnsi" w:cstheme="minorHAnsi"/>
          <w:b/>
          <w:bCs/>
          <w:sz w:val="22"/>
          <w:szCs w:val="22"/>
        </w:rPr>
        <w:t xml:space="preserve">Klauzula likwidacji szkody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3F128B">
        <w:rPr>
          <w:rFonts w:asciiTheme="minorHAnsi" w:hAnsiTheme="minorHAnsi" w:cstheme="minorHAnsi"/>
          <w:bCs/>
          <w:sz w:val="22"/>
          <w:szCs w:val="22"/>
        </w:rPr>
        <w:t xml:space="preserve"> </w:t>
      </w:r>
      <w:r w:rsidRPr="003F128B">
        <w:rPr>
          <w:rFonts w:asciiTheme="minorHAnsi" w:hAnsiTheme="minorHAnsi" w:cstheme="minorHAnsi"/>
          <w:bCs/>
          <w:sz w:val="22"/>
          <w:szCs w:val="22"/>
        </w:rPr>
        <w:t>Ubezpieczający może niezwłocznie przystąpić do likwidacji szkody w przypadku, gdy likwidacja tej szkody jest niezbędnym warunkiem zabezpieczenia mienia przed dalszą szkodą lub jest niezbędna do normalnego funkcjonowania jednostki.</w:t>
      </w:r>
    </w:p>
    <w:p w14:paraId="66B437C3" w14:textId="008BD7D8" w:rsidR="00C54DDE" w:rsidRPr="007E1419" w:rsidRDefault="00C54DDE" w:rsidP="00A115D1">
      <w:pPr>
        <w:pStyle w:val="ww-tekstpodstawowywcity20"/>
        <w:numPr>
          <w:ilvl w:val="1"/>
          <w:numId w:val="27"/>
        </w:numPr>
        <w:suppressAutoHyphens w:val="0"/>
        <w:rPr>
          <w:rFonts w:asciiTheme="minorHAnsi" w:hAnsiTheme="minorHAnsi" w:cstheme="minorHAnsi"/>
          <w:b/>
          <w:bCs/>
          <w:sz w:val="22"/>
          <w:szCs w:val="22"/>
        </w:rPr>
      </w:pPr>
      <w:r w:rsidRPr="007E1419">
        <w:rPr>
          <w:rFonts w:asciiTheme="minorHAnsi" w:hAnsiTheme="minorHAnsi" w:cstheme="minorHAnsi"/>
          <w:b/>
          <w:sz w:val="22"/>
          <w:szCs w:val="22"/>
        </w:rPr>
        <w:t xml:space="preserve">Klauzula podatku VAT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7E1419">
        <w:rPr>
          <w:rFonts w:asciiTheme="minorHAnsi" w:hAnsiTheme="minorHAnsi" w:cstheme="minorHAnsi"/>
          <w:sz w:val="22"/>
          <w:szCs w:val="22"/>
        </w:rPr>
        <w:t xml:space="preserve"> </w:t>
      </w:r>
      <w:r w:rsidRPr="007E1419">
        <w:rPr>
          <w:rFonts w:asciiTheme="minorHAnsi" w:hAnsiTheme="minorHAnsi" w:cstheme="minorHAnsi"/>
          <w:sz w:val="22"/>
          <w:szCs w:val="22"/>
        </w:rPr>
        <w:t>odszkodowanie będzie wypłacane łącznie z podatkiem od towarów i usług VAT, jeśli Ubezpieczający nie może tego podatku odliczyć. Rozstrzygającym będzie pisemne oświadczenie złożone przez Ubezpieczającego”.</w:t>
      </w:r>
    </w:p>
    <w:p w14:paraId="2ACC1D44" w14:textId="01876BC5" w:rsidR="00C54DDE" w:rsidRPr="007E1419" w:rsidRDefault="00C54DDE" w:rsidP="00A115D1">
      <w:pPr>
        <w:pStyle w:val="ww-tekstpodstawowywcity20"/>
        <w:numPr>
          <w:ilvl w:val="1"/>
          <w:numId w:val="27"/>
        </w:numPr>
        <w:suppressAutoHyphens w:val="0"/>
        <w:rPr>
          <w:rFonts w:asciiTheme="minorHAnsi" w:hAnsiTheme="minorHAnsi" w:cstheme="minorHAnsi"/>
          <w:b/>
          <w:bCs/>
          <w:sz w:val="22"/>
          <w:szCs w:val="22"/>
        </w:rPr>
      </w:pPr>
      <w:r w:rsidRPr="007E1419">
        <w:rPr>
          <w:rFonts w:asciiTheme="minorHAnsi" w:hAnsiTheme="minorHAnsi" w:cstheme="minorHAnsi"/>
          <w:b/>
          <w:sz w:val="22"/>
          <w:szCs w:val="22"/>
        </w:rPr>
        <w:t>Klauzula budynków wpisanych do rejestru zabytków</w:t>
      </w:r>
      <w:r w:rsidR="003F128B" w:rsidRPr="007E1419">
        <w:rPr>
          <w:rFonts w:asciiTheme="minorHAnsi" w:hAnsiTheme="minorHAnsi" w:cstheme="minorHAnsi"/>
          <w:b/>
          <w:sz w:val="22"/>
          <w:szCs w:val="22"/>
        </w:rPr>
        <w:t xml:space="preserve">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7E1419">
        <w:rPr>
          <w:rFonts w:asciiTheme="minorHAnsi" w:hAnsiTheme="minorHAnsi" w:cstheme="minorHAnsi"/>
          <w:sz w:val="22"/>
          <w:szCs w:val="22"/>
        </w:rPr>
        <w:t xml:space="preserve"> </w:t>
      </w:r>
      <w:r w:rsidR="003F128B" w:rsidRPr="007E1419">
        <w:rPr>
          <w:rFonts w:asciiTheme="minorHAnsi" w:hAnsiTheme="minorHAnsi" w:cstheme="minorHAnsi"/>
          <w:sz w:val="22"/>
          <w:szCs w:val="22"/>
        </w:rPr>
        <w:t>w przypadku wystąpienia szkody w budynkach wpisanych do rejestru zabytków odszkodowanie zostanie ustalone na podstawie kosztorysu sporządzonego w oparciu o odpowiednie zapisy KNR oraz publikowane i powszechnie stosowane w budownictwie cenniki SEKOCENBUD uwzględniające fakt wpisania przedmiotu szkody do rejestru zabytków, z zastrzeżeniem pozostałych postanowień SWZ oraz odpowiednich zapisów ogólnych warunków ubezpieczenia mienia od ognia i innych zdarzeń losowych.</w:t>
      </w:r>
    </w:p>
    <w:p w14:paraId="4A2CC9C0" w14:textId="207B3AD0" w:rsidR="00193685" w:rsidRPr="003F128B" w:rsidRDefault="00193685" w:rsidP="003F128B">
      <w:pPr>
        <w:pStyle w:val="ww-tekstpodstawowywcity20"/>
        <w:numPr>
          <w:ilvl w:val="1"/>
          <w:numId w:val="27"/>
        </w:numPr>
        <w:suppressAutoHyphens w:val="0"/>
        <w:rPr>
          <w:rFonts w:asciiTheme="minorHAnsi" w:hAnsiTheme="minorHAnsi" w:cstheme="minorHAnsi"/>
          <w:b/>
          <w:bCs/>
          <w:sz w:val="22"/>
          <w:szCs w:val="22"/>
        </w:rPr>
      </w:pPr>
      <w:r w:rsidRPr="007E1419">
        <w:rPr>
          <w:rFonts w:asciiTheme="minorHAnsi" w:hAnsiTheme="minorHAnsi" w:cstheme="minorHAnsi"/>
          <w:b/>
          <w:sz w:val="22"/>
          <w:szCs w:val="22"/>
        </w:rPr>
        <w:t xml:space="preserve">Klauzula bezzwłocznej naprawy szkody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7E1419">
        <w:rPr>
          <w:rFonts w:asciiTheme="minorHAnsi" w:hAnsiTheme="minorHAnsi" w:cstheme="minorHAnsi"/>
          <w:sz w:val="22"/>
          <w:szCs w:val="22"/>
        </w:rPr>
        <w:t xml:space="preserve"> </w:t>
      </w:r>
      <w:r w:rsidRPr="007E1419">
        <w:rPr>
          <w:rFonts w:asciiTheme="minorHAnsi" w:hAnsiTheme="minorHAnsi" w:cstheme="minorHAnsi"/>
          <w:sz w:val="22"/>
          <w:szCs w:val="22"/>
        </w:rPr>
        <w:t xml:space="preserve">w przypadku szkód wymagających natychmiastowej naprawy w celu zachowania ciągłości produkcji lub świadczenia usług dopuszcza się możliwość bezzwłocznego dokonania napraw, tj. </w:t>
      </w:r>
      <w:r w:rsidRPr="007E1419">
        <w:rPr>
          <w:rFonts w:asciiTheme="minorHAnsi" w:hAnsiTheme="minorHAnsi" w:cstheme="minorHAnsi"/>
          <w:sz w:val="22"/>
          <w:szCs w:val="22"/>
        </w:rPr>
        <w:lastRenderedPageBreak/>
        <w:t>bezpośrednio po szkodzie przez odpowiednio przeszkolone ekipy naprawcze Ubezpieczającego, bądź przez wyspecjalizowane firmy zewnętrzne działające na jego zlecenie. W przypadku tego rodzaju szkód, poza dokumentami wymaganymi zgodnie z warunkami</w:t>
      </w:r>
      <w:r w:rsidRPr="003F128B">
        <w:rPr>
          <w:rFonts w:asciiTheme="minorHAnsi" w:hAnsiTheme="minorHAnsi" w:cstheme="minorHAnsi"/>
          <w:sz w:val="22"/>
          <w:szCs w:val="22"/>
        </w:rPr>
        <w:t xml:space="preserve"> ubezpieczenia, Ubezpieczający zobowiązany jest do sporządzenia i przedłożenia ubezpieczycielowi dokumentacji zdjęciowej z miejsca szkody oraz zachowania do dyspozycji ubezpieczyciela elementów uszkodzonych podlegających wymianie.</w:t>
      </w:r>
    </w:p>
    <w:p w14:paraId="65D785E0" w14:textId="77777777" w:rsidR="00522513" w:rsidRPr="003E2BA5" w:rsidRDefault="00522513" w:rsidP="00C540A4">
      <w:pPr>
        <w:suppressAutoHyphens w:val="0"/>
        <w:ind w:left="360"/>
        <w:jc w:val="both"/>
        <w:rPr>
          <w:rFonts w:asciiTheme="minorHAnsi" w:hAnsiTheme="minorHAnsi" w:cstheme="minorHAnsi"/>
          <w:b/>
          <w:sz w:val="22"/>
          <w:szCs w:val="22"/>
          <w:highlight w:val="yellow"/>
        </w:rPr>
      </w:pPr>
    </w:p>
    <w:p w14:paraId="69DE585F" w14:textId="6B5C2196" w:rsidR="008E0A52" w:rsidRPr="003F128B" w:rsidRDefault="008E0A52" w:rsidP="00392727">
      <w:pPr>
        <w:numPr>
          <w:ilvl w:val="0"/>
          <w:numId w:val="2"/>
        </w:numPr>
        <w:jc w:val="both"/>
        <w:rPr>
          <w:rFonts w:asciiTheme="minorHAnsi" w:hAnsiTheme="minorHAnsi" w:cstheme="minorHAnsi"/>
          <w:b/>
          <w:bCs/>
          <w:sz w:val="22"/>
          <w:szCs w:val="22"/>
          <w:u w:val="single"/>
        </w:rPr>
      </w:pPr>
      <w:r w:rsidRPr="003F128B">
        <w:rPr>
          <w:rFonts w:asciiTheme="minorHAnsi" w:hAnsiTheme="minorHAnsi" w:cstheme="minorHAnsi"/>
          <w:b/>
          <w:bCs/>
          <w:sz w:val="22"/>
          <w:szCs w:val="22"/>
          <w:u w:val="single"/>
        </w:rPr>
        <w:t>Ubezpieczenie mienia od kradzieży z włamaniem i rabunku z rozszerzeniem o</w:t>
      </w:r>
      <w:r w:rsidR="00E8341D">
        <w:rPr>
          <w:rFonts w:asciiTheme="minorHAnsi" w:hAnsiTheme="minorHAnsi" w:cstheme="minorHAnsi"/>
          <w:b/>
          <w:bCs/>
          <w:sz w:val="22"/>
          <w:szCs w:val="22"/>
          <w:u w:val="single"/>
        </w:rPr>
        <w:t> </w:t>
      </w:r>
      <w:r w:rsidRPr="003F128B">
        <w:rPr>
          <w:rFonts w:asciiTheme="minorHAnsi" w:hAnsiTheme="minorHAnsi" w:cstheme="minorHAnsi"/>
          <w:b/>
          <w:bCs/>
          <w:sz w:val="22"/>
          <w:szCs w:val="22"/>
          <w:u w:val="single"/>
        </w:rPr>
        <w:t>wandalizm/dewastację</w:t>
      </w:r>
    </w:p>
    <w:p w14:paraId="11F12D86" w14:textId="77777777" w:rsidR="00753BE8" w:rsidRPr="003F128B" w:rsidRDefault="00753BE8" w:rsidP="00753BE8">
      <w:pPr>
        <w:jc w:val="both"/>
        <w:rPr>
          <w:rFonts w:asciiTheme="minorHAnsi" w:hAnsiTheme="minorHAnsi" w:cstheme="minorHAnsi"/>
          <w:b/>
          <w:bCs/>
          <w:sz w:val="22"/>
          <w:szCs w:val="22"/>
          <w:u w:val="single"/>
        </w:rPr>
      </w:pPr>
    </w:p>
    <w:p w14:paraId="6C6C2E91" w14:textId="123A6250" w:rsidR="00753BE8" w:rsidRPr="003F128B" w:rsidRDefault="00753BE8" w:rsidP="00753BE8">
      <w:pPr>
        <w:jc w:val="both"/>
        <w:rPr>
          <w:rFonts w:asciiTheme="minorHAnsi" w:hAnsiTheme="minorHAnsi" w:cstheme="minorHAnsi"/>
          <w:bCs/>
          <w:sz w:val="22"/>
          <w:szCs w:val="22"/>
          <w:u w:val="single"/>
        </w:rPr>
      </w:pPr>
      <w:r w:rsidRPr="003F128B">
        <w:rPr>
          <w:rFonts w:asciiTheme="minorHAnsi" w:hAnsiTheme="minorHAnsi" w:cstheme="minorHAnsi"/>
          <w:bCs/>
          <w:sz w:val="22"/>
          <w:szCs w:val="22"/>
          <w:u w:val="single"/>
        </w:rPr>
        <w:t>UWAGA</w:t>
      </w:r>
      <w:r w:rsidR="00541D57" w:rsidRPr="003F128B">
        <w:rPr>
          <w:rFonts w:asciiTheme="minorHAnsi" w:hAnsiTheme="minorHAnsi" w:cstheme="minorHAnsi"/>
          <w:bCs/>
          <w:sz w:val="22"/>
          <w:szCs w:val="22"/>
          <w:u w:val="single"/>
        </w:rPr>
        <w:t xml:space="preserve">: </w:t>
      </w:r>
      <w:r w:rsidRPr="003F128B">
        <w:rPr>
          <w:rFonts w:asciiTheme="minorHAnsi" w:hAnsiTheme="minorHAnsi" w:cstheme="minorHAnsi"/>
          <w:bCs/>
          <w:sz w:val="22"/>
          <w:szCs w:val="22"/>
          <w:u w:val="single"/>
        </w:rPr>
        <w:t>Wskazane sumy ubezpieczenia (limity) ubezpieczenia obejmują i odnoszą się do wszystkich ubezpieczonych zgodnie z wykazem jednostek organizacyjny</w:t>
      </w:r>
      <w:r w:rsidR="00193685" w:rsidRPr="003F128B">
        <w:rPr>
          <w:rFonts w:asciiTheme="minorHAnsi" w:hAnsiTheme="minorHAnsi" w:cstheme="minorHAnsi"/>
          <w:bCs/>
          <w:sz w:val="22"/>
          <w:szCs w:val="22"/>
          <w:u w:val="single"/>
        </w:rPr>
        <w:t xml:space="preserve">ch jak również </w:t>
      </w:r>
      <w:r w:rsidR="00631864" w:rsidRPr="003F128B">
        <w:rPr>
          <w:rFonts w:asciiTheme="minorHAnsi" w:hAnsiTheme="minorHAnsi" w:cstheme="minorHAnsi"/>
          <w:bCs/>
          <w:sz w:val="22"/>
          <w:szCs w:val="22"/>
          <w:u w:val="single"/>
        </w:rPr>
        <w:t xml:space="preserve">dla </w:t>
      </w:r>
      <w:r w:rsidR="00654CD5">
        <w:rPr>
          <w:rFonts w:asciiTheme="minorHAnsi" w:hAnsiTheme="minorHAnsi" w:cstheme="minorHAnsi"/>
          <w:bCs/>
          <w:sz w:val="22"/>
          <w:szCs w:val="22"/>
          <w:u w:val="single"/>
        </w:rPr>
        <w:t>Miasta Ustroń</w:t>
      </w:r>
      <w:r w:rsidR="003513C8">
        <w:rPr>
          <w:rFonts w:asciiTheme="minorHAnsi" w:hAnsiTheme="minorHAnsi" w:cstheme="minorHAnsi"/>
          <w:bCs/>
          <w:sz w:val="22"/>
          <w:szCs w:val="22"/>
          <w:u w:val="single"/>
        </w:rPr>
        <w:t>.</w:t>
      </w:r>
    </w:p>
    <w:p w14:paraId="0D43560F" w14:textId="77777777" w:rsidR="00753BE8" w:rsidRPr="003F128B" w:rsidRDefault="00753BE8" w:rsidP="00753BE8">
      <w:pPr>
        <w:jc w:val="both"/>
        <w:rPr>
          <w:rFonts w:asciiTheme="minorHAnsi" w:hAnsiTheme="minorHAnsi" w:cstheme="minorHAnsi"/>
          <w:b/>
          <w:bCs/>
          <w:sz w:val="22"/>
          <w:szCs w:val="22"/>
          <w:u w:val="single"/>
        </w:rPr>
      </w:pPr>
    </w:p>
    <w:p w14:paraId="6B4927C8" w14:textId="77777777" w:rsidR="008E0A52" w:rsidRPr="003F128B" w:rsidRDefault="008E0A52">
      <w:pPr>
        <w:jc w:val="both"/>
        <w:rPr>
          <w:rFonts w:asciiTheme="minorHAnsi" w:hAnsiTheme="minorHAnsi" w:cstheme="minorHAnsi"/>
          <w:b/>
          <w:sz w:val="22"/>
          <w:szCs w:val="22"/>
        </w:rPr>
      </w:pPr>
      <w:r w:rsidRPr="003F128B">
        <w:rPr>
          <w:rFonts w:asciiTheme="minorHAnsi" w:hAnsiTheme="minorHAnsi" w:cstheme="minorHAnsi"/>
          <w:b/>
          <w:sz w:val="22"/>
          <w:szCs w:val="22"/>
        </w:rPr>
        <w:t>1. Zakres ubezpieczenia winien obejmo</w:t>
      </w:r>
      <w:r w:rsidR="00753BE8" w:rsidRPr="003F128B">
        <w:rPr>
          <w:rFonts w:asciiTheme="minorHAnsi" w:hAnsiTheme="minorHAnsi" w:cstheme="minorHAnsi"/>
          <w:b/>
          <w:sz w:val="22"/>
          <w:szCs w:val="22"/>
        </w:rPr>
        <w:t>wać następujące ryzyka i koszty z</w:t>
      </w:r>
      <w:r w:rsidRPr="003F128B">
        <w:rPr>
          <w:rFonts w:asciiTheme="minorHAnsi" w:hAnsiTheme="minorHAnsi" w:cstheme="minorHAnsi"/>
          <w:b/>
          <w:sz w:val="22"/>
          <w:szCs w:val="22"/>
        </w:rPr>
        <w:t>a szkody spowodowane</w:t>
      </w:r>
      <w:r w:rsidR="00753BE8" w:rsidRPr="003F128B">
        <w:rPr>
          <w:rFonts w:asciiTheme="minorHAnsi" w:hAnsiTheme="minorHAnsi" w:cstheme="minorHAnsi"/>
          <w:b/>
          <w:sz w:val="22"/>
          <w:szCs w:val="22"/>
        </w:rPr>
        <w:t xml:space="preserve"> między innymi</w:t>
      </w:r>
      <w:r w:rsidRPr="003F128B">
        <w:rPr>
          <w:rFonts w:asciiTheme="minorHAnsi" w:hAnsiTheme="minorHAnsi" w:cstheme="minorHAnsi"/>
          <w:b/>
          <w:sz w:val="22"/>
          <w:szCs w:val="22"/>
        </w:rPr>
        <w:t xml:space="preserve"> przez:</w:t>
      </w:r>
    </w:p>
    <w:p w14:paraId="7088158B" w14:textId="77777777" w:rsidR="008E0A52" w:rsidRPr="003F128B" w:rsidRDefault="008E0A52">
      <w:pPr>
        <w:jc w:val="both"/>
        <w:rPr>
          <w:rFonts w:asciiTheme="minorHAnsi" w:hAnsiTheme="minorHAnsi" w:cstheme="minorHAnsi"/>
          <w:sz w:val="22"/>
          <w:szCs w:val="22"/>
        </w:rPr>
      </w:pPr>
      <w:r w:rsidRPr="003F128B">
        <w:rPr>
          <w:rFonts w:asciiTheme="minorHAnsi" w:hAnsiTheme="minorHAnsi" w:cstheme="minorHAnsi"/>
          <w:sz w:val="22"/>
          <w:szCs w:val="22"/>
        </w:rPr>
        <w:t>1.1. kradzież z włamaniem</w:t>
      </w:r>
      <w:r w:rsidR="00F07666" w:rsidRPr="003F128B">
        <w:rPr>
          <w:rFonts w:asciiTheme="minorHAnsi" w:hAnsiTheme="minorHAnsi" w:cstheme="minorHAnsi"/>
          <w:sz w:val="22"/>
          <w:szCs w:val="22"/>
        </w:rPr>
        <w:t xml:space="preserve"> (dokonana lub usiłowana)</w:t>
      </w:r>
      <w:r w:rsidRPr="003F128B">
        <w:rPr>
          <w:rFonts w:asciiTheme="minorHAnsi" w:hAnsiTheme="minorHAnsi" w:cstheme="minorHAnsi"/>
          <w:sz w:val="22"/>
          <w:szCs w:val="22"/>
        </w:rPr>
        <w:t xml:space="preserve"> - uważa się:</w:t>
      </w:r>
    </w:p>
    <w:p w14:paraId="2FAF794C" w14:textId="77777777" w:rsidR="008E0A52" w:rsidRPr="003F128B" w:rsidRDefault="008E0A52">
      <w:pPr>
        <w:jc w:val="both"/>
        <w:rPr>
          <w:rFonts w:asciiTheme="minorHAnsi" w:hAnsiTheme="minorHAnsi" w:cstheme="minorHAnsi"/>
          <w:sz w:val="22"/>
          <w:szCs w:val="22"/>
        </w:rPr>
      </w:pPr>
      <w:r w:rsidRPr="003F128B">
        <w:rPr>
          <w:rFonts w:asciiTheme="minorHAnsi" w:hAnsiTheme="minorHAnsi" w:cstheme="minorHAnsi"/>
          <w:sz w:val="22"/>
          <w:szCs w:val="22"/>
        </w:rPr>
        <w:t xml:space="preserve">1.1.1. zabór mienia, którego sprawca dokonał lub usiłował dokonać z zamkniętego lokalu po usunięciu przy użyciu siły i narzędzi istniejących zabezpieczeń lub otworzeniu zabezpieczenia kluczem oryginalnym, który zdobył przez kradzież z włamaniem z innego lokalu lub w wyniku rabunku, </w:t>
      </w:r>
    </w:p>
    <w:p w14:paraId="79CD1F90" w14:textId="77777777" w:rsidR="008E0A52" w:rsidRPr="003F128B" w:rsidRDefault="008E0A52">
      <w:pPr>
        <w:jc w:val="both"/>
        <w:rPr>
          <w:rFonts w:asciiTheme="minorHAnsi" w:hAnsiTheme="minorHAnsi" w:cstheme="minorHAnsi"/>
          <w:sz w:val="22"/>
          <w:szCs w:val="22"/>
        </w:rPr>
      </w:pPr>
      <w:r w:rsidRPr="003F128B">
        <w:rPr>
          <w:rFonts w:asciiTheme="minorHAnsi" w:hAnsiTheme="minorHAnsi" w:cstheme="minorHAnsi"/>
          <w:sz w:val="22"/>
          <w:szCs w:val="22"/>
        </w:rPr>
        <w:t>1.1.2. zabór mienia dokonany przez sprawcę, który ukrył się w lokalu przed jego zamknięciem, jeżeli pozostawił ślady, które mogą być użyte jako dowód potajemnego ukrycia,</w:t>
      </w:r>
    </w:p>
    <w:p w14:paraId="4D40D80A" w14:textId="77777777" w:rsidR="008E0A52" w:rsidRPr="003F128B" w:rsidRDefault="008E0A52">
      <w:pPr>
        <w:jc w:val="both"/>
        <w:rPr>
          <w:rFonts w:asciiTheme="minorHAnsi" w:hAnsiTheme="minorHAnsi" w:cstheme="minorHAnsi"/>
          <w:sz w:val="22"/>
          <w:szCs w:val="22"/>
        </w:rPr>
      </w:pPr>
      <w:r w:rsidRPr="003F128B">
        <w:rPr>
          <w:rFonts w:asciiTheme="minorHAnsi" w:hAnsiTheme="minorHAnsi" w:cstheme="minorHAnsi"/>
          <w:sz w:val="22"/>
          <w:szCs w:val="22"/>
        </w:rPr>
        <w:t xml:space="preserve">1.2. rabunek </w:t>
      </w:r>
      <w:r w:rsidR="00F07666" w:rsidRPr="003F128B">
        <w:rPr>
          <w:rFonts w:asciiTheme="minorHAnsi" w:hAnsiTheme="minorHAnsi" w:cstheme="minorHAnsi"/>
          <w:sz w:val="22"/>
          <w:szCs w:val="22"/>
        </w:rPr>
        <w:t xml:space="preserve">(dokonany lub usiłowany) </w:t>
      </w:r>
      <w:r w:rsidRPr="003F128B">
        <w:rPr>
          <w:rFonts w:asciiTheme="minorHAnsi" w:hAnsiTheme="minorHAnsi" w:cstheme="minorHAnsi"/>
          <w:sz w:val="22"/>
          <w:szCs w:val="22"/>
        </w:rPr>
        <w:t>- uważa się zabór ubezpieczonego mienia:</w:t>
      </w:r>
    </w:p>
    <w:p w14:paraId="4BACD3DF" w14:textId="77777777" w:rsidR="008E0A52" w:rsidRPr="003F128B" w:rsidRDefault="008E0A52">
      <w:pPr>
        <w:jc w:val="both"/>
        <w:rPr>
          <w:rFonts w:asciiTheme="minorHAnsi" w:hAnsiTheme="minorHAnsi" w:cstheme="minorHAnsi"/>
          <w:sz w:val="22"/>
          <w:szCs w:val="22"/>
        </w:rPr>
      </w:pPr>
      <w:r w:rsidRPr="003F128B">
        <w:rPr>
          <w:rFonts w:asciiTheme="minorHAnsi" w:hAnsiTheme="minorHAnsi" w:cstheme="minorHAnsi"/>
          <w:sz w:val="22"/>
          <w:szCs w:val="22"/>
        </w:rPr>
        <w:t xml:space="preserve">1.2.1. z zastosowaniem przemocy fizycznej wobec ubezpieczającego lub osób u niego zatrudnionych bądź groźby natychmiastowego użycia przemocy albo z doprowadzeniem do nieprzytomności lub bezbronności - dla pokonania ich oporu przed wydaniem ubezpieczonego mienia, </w:t>
      </w:r>
    </w:p>
    <w:p w14:paraId="4048DC7E" w14:textId="77777777" w:rsidR="008E0A52" w:rsidRPr="003F128B" w:rsidRDefault="008E0A52">
      <w:pPr>
        <w:jc w:val="both"/>
        <w:rPr>
          <w:rFonts w:asciiTheme="minorHAnsi" w:hAnsiTheme="minorHAnsi" w:cstheme="minorHAnsi"/>
          <w:sz w:val="22"/>
          <w:szCs w:val="22"/>
        </w:rPr>
      </w:pPr>
      <w:r w:rsidRPr="003F128B">
        <w:rPr>
          <w:rFonts w:asciiTheme="minorHAnsi" w:hAnsiTheme="minorHAnsi" w:cstheme="minorHAnsi"/>
          <w:sz w:val="22"/>
          <w:szCs w:val="22"/>
        </w:rPr>
        <w:t>1.2.2. przez sprawcę, który z zastosowaniem przemocy fizycznej bądź groźby natychmiastowego użycia przemocy doprowadził do objętego ubezpieczeniem lokalu lub/i urządzenia bądź pomieszczenia do przechowywania wartości pieniężnych osobę posiadającą klucze i zmusił ją do ich otworzenia albo sam je otworzył kluczami zrabowanymi.</w:t>
      </w:r>
    </w:p>
    <w:p w14:paraId="463F9661" w14:textId="77777777" w:rsidR="008E0A52" w:rsidRPr="003F128B" w:rsidRDefault="008E0A52">
      <w:pPr>
        <w:jc w:val="both"/>
        <w:rPr>
          <w:rFonts w:asciiTheme="minorHAnsi" w:hAnsiTheme="minorHAnsi" w:cstheme="minorHAnsi"/>
          <w:sz w:val="22"/>
          <w:szCs w:val="22"/>
        </w:rPr>
      </w:pPr>
      <w:r w:rsidRPr="003F128B">
        <w:rPr>
          <w:rFonts w:asciiTheme="minorHAnsi" w:hAnsiTheme="minorHAnsi" w:cstheme="minorHAnsi"/>
          <w:sz w:val="22"/>
          <w:szCs w:val="22"/>
        </w:rPr>
        <w:t>1.3. wandalizm - za które uważa się rozmyślne zniszczenie lub uszkodzenie ubezpieczonego mienia, spowodowane przez osoby trzecie, które uzyskały do niego dostęp w sposób określony w ust. 1, 2.</w:t>
      </w:r>
    </w:p>
    <w:p w14:paraId="1078E175" w14:textId="395B3F6F" w:rsidR="008E0A52" w:rsidRPr="003F128B" w:rsidRDefault="008E0A52">
      <w:pPr>
        <w:tabs>
          <w:tab w:val="left" w:pos="3402"/>
        </w:tabs>
        <w:jc w:val="both"/>
        <w:rPr>
          <w:rFonts w:asciiTheme="minorHAnsi" w:hAnsiTheme="minorHAnsi" w:cstheme="minorHAnsi"/>
          <w:sz w:val="22"/>
          <w:szCs w:val="22"/>
        </w:rPr>
      </w:pPr>
      <w:r w:rsidRPr="003F128B">
        <w:rPr>
          <w:rFonts w:asciiTheme="minorHAnsi" w:hAnsiTheme="minorHAnsi" w:cstheme="minorHAnsi"/>
          <w:sz w:val="22"/>
          <w:szCs w:val="22"/>
        </w:rPr>
        <w:t>Ubezpieczyciel pokrywa, w ramach sumy ubezpieczenia, udokumentowane przez ubezpieczającego koszty naprawy zniszczonych lub uszkodzonych zabezpieczeń lokalu, łącznie z kosztami usunięcia uszkodzeń ścian, stropów, dachów, okien i drzwi - w kwocie nie większ</w:t>
      </w:r>
      <w:r w:rsidR="00753BE8" w:rsidRPr="003F128B">
        <w:rPr>
          <w:rFonts w:asciiTheme="minorHAnsi" w:hAnsiTheme="minorHAnsi" w:cstheme="minorHAnsi"/>
          <w:sz w:val="22"/>
          <w:szCs w:val="22"/>
        </w:rPr>
        <w:t xml:space="preserve">ej niż równowartość </w:t>
      </w:r>
      <w:r w:rsidR="008B422F" w:rsidRPr="003F128B">
        <w:rPr>
          <w:rFonts w:asciiTheme="minorHAnsi" w:hAnsiTheme="minorHAnsi" w:cstheme="minorHAnsi"/>
          <w:sz w:val="22"/>
          <w:szCs w:val="22"/>
        </w:rPr>
        <w:t>10</w:t>
      </w:r>
      <w:r w:rsidR="00753BE8" w:rsidRPr="003F128B">
        <w:rPr>
          <w:rFonts w:asciiTheme="minorHAnsi" w:hAnsiTheme="minorHAnsi" w:cstheme="minorHAnsi"/>
          <w:sz w:val="22"/>
          <w:szCs w:val="22"/>
        </w:rPr>
        <w:t>0 000,00</w:t>
      </w:r>
      <w:r w:rsidR="000A61E2">
        <w:rPr>
          <w:rFonts w:asciiTheme="minorHAnsi" w:hAnsiTheme="minorHAnsi" w:cstheme="minorHAnsi"/>
          <w:sz w:val="22"/>
          <w:szCs w:val="22"/>
        </w:rPr>
        <w:t> </w:t>
      </w:r>
      <w:r w:rsidR="00270525" w:rsidRPr="003F128B">
        <w:rPr>
          <w:rFonts w:asciiTheme="minorHAnsi" w:hAnsiTheme="minorHAnsi" w:cstheme="minorHAnsi"/>
          <w:sz w:val="22"/>
          <w:szCs w:val="22"/>
        </w:rPr>
        <w:t>zł.</w:t>
      </w:r>
    </w:p>
    <w:p w14:paraId="086DED4B" w14:textId="77777777" w:rsidR="00C319E5" w:rsidRPr="003F128B" w:rsidRDefault="00C319E5">
      <w:pPr>
        <w:tabs>
          <w:tab w:val="left" w:pos="3402"/>
        </w:tabs>
        <w:jc w:val="both"/>
        <w:rPr>
          <w:rFonts w:asciiTheme="minorHAnsi" w:hAnsiTheme="minorHAnsi" w:cstheme="minorHAnsi"/>
          <w:sz w:val="22"/>
          <w:szCs w:val="22"/>
        </w:rPr>
      </w:pPr>
      <w:r w:rsidRPr="003F128B">
        <w:rPr>
          <w:rFonts w:asciiTheme="minorHAnsi" w:hAnsiTheme="minorHAnsi" w:cstheme="minorHAnsi"/>
          <w:sz w:val="22"/>
          <w:szCs w:val="22"/>
        </w:rPr>
        <w:t xml:space="preserve">1.4. Ubezpieczyciel akceptuje i uznaje za wystarczające zabezpieczenie wszelkich otworów okiennych powszechnie używanymi i będącymi w należytym stanie technicznym oknami zwykłymi. Ubezpieczyciel nie będzie wymagał stosowania dodatkowych zabezpieczeń (folia antywłamaniowa, kraty itp.), jeśli jednym z zastosowanych zabezpieczeń będzie alarm lub dozór. </w:t>
      </w:r>
    </w:p>
    <w:p w14:paraId="7C351B07" w14:textId="77777777" w:rsidR="008E0A52" w:rsidRPr="003F128B" w:rsidRDefault="008E0A52">
      <w:pPr>
        <w:jc w:val="both"/>
        <w:rPr>
          <w:rFonts w:asciiTheme="minorHAnsi" w:hAnsiTheme="minorHAnsi" w:cstheme="minorHAnsi"/>
          <w:bCs/>
          <w:sz w:val="22"/>
          <w:szCs w:val="22"/>
        </w:rPr>
      </w:pPr>
      <w:r w:rsidRPr="003F128B">
        <w:rPr>
          <w:rFonts w:asciiTheme="minorHAnsi" w:hAnsiTheme="minorHAnsi" w:cstheme="minorHAnsi"/>
          <w:b/>
          <w:bCs/>
          <w:sz w:val="22"/>
          <w:szCs w:val="22"/>
        </w:rPr>
        <w:t>2. System ubezpieczenia:</w:t>
      </w:r>
      <w:r w:rsidRPr="003F128B">
        <w:rPr>
          <w:rFonts w:asciiTheme="minorHAnsi" w:hAnsiTheme="minorHAnsi" w:cstheme="minorHAnsi"/>
          <w:b/>
          <w:bCs/>
          <w:sz w:val="22"/>
          <w:szCs w:val="22"/>
        </w:rPr>
        <w:tab/>
      </w:r>
      <w:r w:rsidR="00B1782A" w:rsidRPr="003F128B">
        <w:rPr>
          <w:rFonts w:asciiTheme="minorHAnsi" w:hAnsiTheme="minorHAnsi" w:cstheme="minorHAnsi"/>
          <w:bCs/>
          <w:sz w:val="22"/>
          <w:szCs w:val="22"/>
        </w:rPr>
        <w:t>na pierwsze</w:t>
      </w:r>
      <w:r w:rsidRPr="003F128B">
        <w:rPr>
          <w:rFonts w:asciiTheme="minorHAnsi" w:hAnsiTheme="minorHAnsi" w:cstheme="minorHAnsi"/>
          <w:bCs/>
          <w:sz w:val="22"/>
          <w:szCs w:val="22"/>
        </w:rPr>
        <w:t xml:space="preserve"> ryzyko z konsumpcją sumy ubezpieczenia.</w:t>
      </w:r>
    </w:p>
    <w:p w14:paraId="1C5AD202" w14:textId="77777777" w:rsidR="008E0A52" w:rsidRPr="003F128B" w:rsidRDefault="008E0A52">
      <w:pPr>
        <w:jc w:val="both"/>
        <w:rPr>
          <w:rFonts w:asciiTheme="minorHAnsi" w:hAnsiTheme="minorHAnsi" w:cstheme="minorHAnsi"/>
          <w:b/>
          <w:sz w:val="22"/>
          <w:szCs w:val="22"/>
        </w:rPr>
      </w:pPr>
      <w:r w:rsidRPr="003F128B">
        <w:rPr>
          <w:rFonts w:asciiTheme="minorHAnsi" w:hAnsiTheme="minorHAnsi" w:cstheme="minorHAnsi"/>
          <w:b/>
          <w:sz w:val="22"/>
          <w:szCs w:val="22"/>
        </w:rPr>
        <w:t>3. Przedmiot ubezpieczenia:</w:t>
      </w:r>
    </w:p>
    <w:p w14:paraId="633750F2" w14:textId="77777777" w:rsidR="003134F0" w:rsidRPr="003E2BA5" w:rsidRDefault="003134F0">
      <w:pPr>
        <w:jc w:val="both"/>
        <w:rPr>
          <w:rFonts w:asciiTheme="minorHAnsi" w:hAnsiTheme="minorHAnsi" w:cstheme="minorHAnsi"/>
          <w:b/>
          <w:sz w:val="22"/>
          <w:szCs w:val="22"/>
          <w:highlight w:val="yellow"/>
        </w:rPr>
      </w:pPr>
    </w:p>
    <w:tbl>
      <w:tblPr>
        <w:tblW w:w="0" w:type="auto"/>
        <w:jc w:val="center"/>
        <w:tblLayout w:type="fixed"/>
        <w:tblLook w:val="0000" w:firstRow="0" w:lastRow="0" w:firstColumn="0" w:lastColumn="0" w:noHBand="0" w:noVBand="0"/>
      </w:tblPr>
      <w:tblGrid>
        <w:gridCol w:w="6453"/>
        <w:gridCol w:w="2775"/>
      </w:tblGrid>
      <w:tr w:rsidR="008E0A52" w:rsidRPr="001E0425" w14:paraId="39EA80DE" w14:textId="77777777">
        <w:trPr>
          <w:cantSplit/>
          <w:trHeight w:val="490"/>
          <w:jc w:val="center"/>
        </w:trPr>
        <w:tc>
          <w:tcPr>
            <w:tcW w:w="6453" w:type="dxa"/>
            <w:tcBorders>
              <w:top w:val="single" w:sz="4" w:space="0" w:color="000000"/>
              <w:left w:val="single" w:sz="4" w:space="0" w:color="000000"/>
              <w:bottom w:val="single" w:sz="4" w:space="0" w:color="000000"/>
            </w:tcBorders>
            <w:vAlign w:val="center"/>
          </w:tcPr>
          <w:p w14:paraId="5C2932EC" w14:textId="77777777" w:rsidR="008E0A52" w:rsidRPr="001E0425" w:rsidRDefault="008E0A52">
            <w:pPr>
              <w:snapToGrid w:val="0"/>
              <w:jc w:val="center"/>
              <w:rPr>
                <w:rFonts w:asciiTheme="minorHAnsi" w:hAnsiTheme="minorHAnsi" w:cstheme="minorHAnsi"/>
                <w:b/>
                <w:sz w:val="22"/>
                <w:szCs w:val="22"/>
              </w:rPr>
            </w:pPr>
            <w:r w:rsidRPr="001E0425">
              <w:rPr>
                <w:rFonts w:asciiTheme="minorHAnsi" w:hAnsiTheme="minorHAnsi" w:cstheme="minorHAnsi"/>
                <w:b/>
                <w:sz w:val="22"/>
                <w:szCs w:val="22"/>
              </w:rPr>
              <w:t>Przedmiot ubezpieczenia</w:t>
            </w:r>
          </w:p>
        </w:tc>
        <w:tc>
          <w:tcPr>
            <w:tcW w:w="2775" w:type="dxa"/>
            <w:tcBorders>
              <w:top w:val="single" w:sz="4" w:space="0" w:color="000000"/>
              <w:left w:val="single" w:sz="4" w:space="0" w:color="000000"/>
              <w:bottom w:val="single" w:sz="4" w:space="0" w:color="000000"/>
              <w:right w:val="single" w:sz="4" w:space="0" w:color="000000"/>
            </w:tcBorders>
            <w:vAlign w:val="center"/>
          </w:tcPr>
          <w:p w14:paraId="33936DDD" w14:textId="77777777" w:rsidR="008E0A52" w:rsidRPr="001E0425" w:rsidRDefault="008E0A52">
            <w:pPr>
              <w:snapToGrid w:val="0"/>
              <w:jc w:val="center"/>
              <w:rPr>
                <w:rFonts w:asciiTheme="minorHAnsi" w:hAnsiTheme="minorHAnsi" w:cstheme="minorHAnsi"/>
                <w:b/>
                <w:sz w:val="22"/>
                <w:szCs w:val="22"/>
              </w:rPr>
            </w:pPr>
            <w:r w:rsidRPr="001E0425">
              <w:rPr>
                <w:rFonts w:asciiTheme="minorHAnsi" w:hAnsiTheme="minorHAnsi" w:cstheme="minorHAnsi"/>
                <w:b/>
                <w:sz w:val="22"/>
                <w:szCs w:val="22"/>
              </w:rPr>
              <w:t>Suma ubezpieczenia (zł)</w:t>
            </w:r>
          </w:p>
        </w:tc>
      </w:tr>
      <w:tr w:rsidR="008E0A52" w:rsidRPr="001E0425" w14:paraId="0AD3153A" w14:textId="77777777">
        <w:trPr>
          <w:jc w:val="center"/>
        </w:trPr>
        <w:tc>
          <w:tcPr>
            <w:tcW w:w="6453" w:type="dxa"/>
            <w:tcBorders>
              <w:top w:val="single" w:sz="4" w:space="0" w:color="000000"/>
              <w:left w:val="single" w:sz="4" w:space="0" w:color="000000"/>
              <w:bottom w:val="single" w:sz="4" w:space="0" w:color="000000"/>
            </w:tcBorders>
            <w:vAlign w:val="center"/>
          </w:tcPr>
          <w:p w14:paraId="745E865C" w14:textId="1F1A7452" w:rsidR="008E0A52" w:rsidRPr="001E0425" w:rsidRDefault="008E0A52" w:rsidP="00D263C8">
            <w:pPr>
              <w:snapToGrid w:val="0"/>
              <w:jc w:val="both"/>
              <w:rPr>
                <w:rFonts w:asciiTheme="minorHAnsi" w:hAnsiTheme="minorHAnsi" w:cstheme="minorHAnsi"/>
                <w:sz w:val="22"/>
                <w:szCs w:val="22"/>
              </w:rPr>
            </w:pPr>
            <w:r w:rsidRPr="001E0425">
              <w:rPr>
                <w:rFonts w:asciiTheme="minorHAnsi" w:hAnsiTheme="minorHAnsi" w:cstheme="minorHAnsi"/>
                <w:sz w:val="22"/>
                <w:szCs w:val="22"/>
              </w:rPr>
              <w:t>Maszyny, urządzenia i wyposażenie</w:t>
            </w:r>
            <w:r w:rsidR="006E58FD" w:rsidRPr="001E0425">
              <w:rPr>
                <w:rFonts w:asciiTheme="minorHAnsi" w:hAnsiTheme="minorHAnsi" w:cstheme="minorHAnsi"/>
                <w:sz w:val="22"/>
                <w:szCs w:val="22"/>
              </w:rPr>
              <w:t>, elementy budynków i budowli</w:t>
            </w:r>
            <w:r w:rsidR="00753BE8" w:rsidRPr="001E0425">
              <w:rPr>
                <w:rFonts w:asciiTheme="minorHAnsi" w:hAnsiTheme="minorHAnsi" w:cstheme="minorHAnsi"/>
                <w:sz w:val="22"/>
                <w:szCs w:val="22"/>
              </w:rPr>
              <w:t xml:space="preserve"> (w tym sprzęt komputerowy objęty ubezpieczeniem </w:t>
            </w:r>
            <w:r w:rsidR="00571CA3" w:rsidRPr="001E0425">
              <w:rPr>
                <w:rFonts w:asciiTheme="minorHAnsi" w:hAnsiTheme="minorHAnsi" w:cstheme="minorHAnsi"/>
                <w:sz w:val="22"/>
                <w:szCs w:val="22"/>
              </w:rPr>
              <w:t xml:space="preserve">mienia od wszystkich zdarzeń </w:t>
            </w:r>
            <w:r w:rsidR="006E58FD" w:rsidRPr="001E0425">
              <w:rPr>
                <w:rFonts w:asciiTheme="minorHAnsi" w:hAnsiTheme="minorHAnsi" w:cstheme="minorHAnsi"/>
                <w:sz w:val="22"/>
                <w:szCs w:val="22"/>
              </w:rPr>
              <w:t xml:space="preserve">oraz infrastruktura sieci </w:t>
            </w:r>
            <w:r w:rsidR="00156690" w:rsidRPr="001E0425">
              <w:rPr>
                <w:rFonts w:asciiTheme="minorHAnsi" w:hAnsiTheme="minorHAnsi" w:cstheme="minorHAnsi"/>
                <w:sz w:val="22"/>
                <w:szCs w:val="22"/>
              </w:rPr>
              <w:t>technologicznych</w:t>
            </w:r>
            <w:r w:rsidR="00D87176" w:rsidRPr="001E0425">
              <w:rPr>
                <w:rFonts w:asciiTheme="minorHAnsi" w:hAnsiTheme="minorHAnsi" w:cstheme="minorHAnsi"/>
                <w:sz w:val="22"/>
                <w:szCs w:val="22"/>
              </w:rPr>
              <w:t>; pozostałe mienie zamontowane na zewnątrz (m.in. parkomaty, infokioski, monitoring miejski) oraz mienie zamontowane na budynkach i budowlach</w:t>
            </w:r>
          </w:p>
        </w:tc>
        <w:tc>
          <w:tcPr>
            <w:tcW w:w="2775" w:type="dxa"/>
            <w:tcBorders>
              <w:top w:val="single" w:sz="4" w:space="0" w:color="000000"/>
              <w:left w:val="single" w:sz="4" w:space="0" w:color="000000"/>
              <w:bottom w:val="single" w:sz="4" w:space="0" w:color="000000"/>
              <w:right w:val="single" w:sz="4" w:space="0" w:color="000000"/>
            </w:tcBorders>
          </w:tcPr>
          <w:p w14:paraId="69555CB9" w14:textId="77777777" w:rsidR="008E0A52" w:rsidRPr="001E0425" w:rsidRDefault="00250097">
            <w:pPr>
              <w:snapToGrid w:val="0"/>
              <w:jc w:val="right"/>
              <w:rPr>
                <w:rFonts w:asciiTheme="minorHAnsi" w:hAnsiTheme="minorHAnsi" w:cstheme="minorHAnsi"/>
                <w:sz w:val="22"/>
                <w:szCs w:val="22"/>
              </w:rPr>
            </w:pPr>
            <w:r w:rsidRPr="001E0425">
              <w:rPr>
                <w:rFonts w:asciiTheme="minorHAnsi" w:hAnsiTheme="minorHAnsi" w:cstheme="minorHAnsi"/>
                <w:sz w:val="22"/>
                <w:szCs w:val="22"/>
              </w:rPr>
              <w:t>200 000</w:t>
            </w:r>
            <w:r w:rsidR="008E0A52" w:rsidRPr="001E0425">
              <w:rPr>
                <w:rFonts w:asciiTheme="minorHAnsi" w:hAnsiTheme="minorHAnsi" w:cstheme="minorHAnsi"/>
                <w:sz w:val="22"/>
                <w:szCs w:val="22"/>
              </w:rPr>
              <w:t xml:space="preserve"> zł </w:t>
            </w:r>
          </w:p>
        </w:tc>
      </w:tr>
      <w:tr w:rsidR="008E0A52" w:rsidRPr="001E0425" w14:paraId="7AAE52DA" w14:textId="77777777">
        <w:trPr>
          <w:jc w:val="center"/>
        </w:trPr>
        <w:tc>
          <w:tcPr>
            <w:tcW w:w="6453" w:type="dxa"/>
            <w:tcBorders>
              <w:top w:val="single" w:sz="4" w:space="0" w:color="000000"/>
              <w:left w:val="single" w:sz="4" w:space="0" w:color="000000"/>
              <w:bottom w:val="single" w:sz="4" w:space="0" w:color="000000"/>
            </w:tcBorders>
            <w:vAlign w:val="center"/>
          </w:tcPr>
          <w:p w14:paraId="5EE21AC0" w14:textId="77777777" w:rsidR="008E0A52" w:rsidRPr="001E0425" w:rsidRDefault="008E0A52">
            <w:pPr>
              <w:snapToGrid w:val="0"/>
              <w:rPr>
                <w:rFonts w:asciiTheme="minorHAnsi" w:hAnsiTheme="minorHAnsi" w:cstheme="minorHAnsi"/>
                <w:sz w:val="22"/>
                <w:szCs w:val="22"/>
              </w:rPr>
            </w:pPr>
            <w:r w:rsidRPr="001E0425">
              <w:rPr>
                <w:rFonts w:asciiTheme="minorHAnsi" w:hAnsiTheme="minorHAnsi" w:cstheme="minorHAnsi"/>
                <w:sz w:val="22"/>
                <w:szCs w:val="22"/>
              </w:rPr>
              <w:t>Środki obrotowe / zapasy</w:t>
            </w:r>
          </w:p>
        </w:tc>
        <w:tc>
          <w:tcPr>
            <w:tcW w:w="2775" w:type="dxa"/>
            <w:tcBorders>
              <w:top w:val="single" w:sz="4" w:space="0" w:color="000000"/>
              <w:left w:val="single" w:sz="4" w:space="0" w:color="000000"/>
              <w:bottom w:val="single" w:sz="4" w:space="0" w:color="000000"/>
              <w:right w:val="single" w:sz="4" w:space="0" w:color="000000"/>
            </w:tcBorders>
          </w:tcPr>
          <w:p w14:paraId="232918EF" w14:textId="77777777" w:rsidR="008E0A52" w:rsidRPr="001E0425" w:rsidRDefault="00D263C8">
            <w:pPr>
              <w:snapToGrid w:val="0"/>
              <w:jc w:val="right"/>
              <w:rPr>
                <w:rFonts w:asciiTheme="minorHAnsi" w:hAnsiTheme="minorHAnsi" w:cstheme="minorHAnsi"/>
                <w:sz w:val="22"/>
                <w:szCs w:val="22"/>
              </w:rPr>
            </w:pPr>
            <w:r w:rsidRPr="001E0425">
              <w:rPr>
                <w:rFonts w:asciiTheme="minorHAnsi" w:hAnsiTheme="minorHAnsi" w:cstheme="minorHAnsi"/>
                <w:sz w:val="22"/>
                <w:szCs w:val="22"/>
              </w:rPr>
              <w:t>2</w:t>
            </w:r>
            <w:r w:rsidR="00D87176" w:rsidRPr="001E0425">
              <w:rPr>
                <w:rFonts w:asciiTheme="minorHAnsi" w:hAnsiTheme="minorHAnsi" w:cstheme="minorHAnsi"/>
                <w:sz w:val="22"/>
                <w:szCs w:val="22"/>
              </w:rPr>
              <w:t>0</w:t>
            </w:r>
            <w:r w:rsidR="00250097" w:rsidRPr="001E0425">
              <w:rPr>
                <w:rFonts w:asciiTheme="minorHAnsi" w:hAnsiTheme="minorHAnsi" w:cstheme="minorHAnsi"/>
                <w:sz w:val="22"/>
                <w:szCs w:val="22"/>
              </w:rPr>
              <w:t> 000</w:t>
            </w:r>
            <w:r w:rsidR="008E0A52" w:rsidRPr="001E0425">
              <w:rPr>
                <w:rFonts w:asciiTheme="minorHAnsi" w:hAnsiTheme="minorHAnsi" w:cstheme="minorHAnsi"/>
                <w:sz w:val="22"/>
                <w:szCs w:val="22"/>
              </w:rPr>
              <w:t xml:space="preserve"> zł </w:t>
            </w:r>
          </w:p>
        </w:tc>
      </w:tr>
      <w:tr w:rsidR="008E0A52" w:rsidRPr="001E0425" w14:paraId="0AE4BE03" w14:textId="77777777">
        <w:trPr>
          <w:jc w:val="center"/>
        </w:trPr>
        <w:tc>
          <w:tcPr>
            <w:tcW w:w="6453" w:type="dxa"/>
            <w:tcBorders>
              <w:top w:val="single" w:sz="4" w:space="0" w:color="000000"/>
              <w:left w:val="single" w:sz="4" w:space="0" w:color="000000"/>
              <w:bottom w:val="single" w:sz="4" w:space="0" w:color="000000"/>
            </w:tcBorders>
            <w:vAlign w:val="center"/>
          </w:tcPr>
          <w:p w14:paraId="0CAD60B9" w14:textId="1827BC8E" w:rsidR="008E0A52" w:rsidRPr="001E0425" w:rsidRDefault="008E0A52">
            <w:pPr>
              <w:snapToGrid w:val="0"/>
              <w:rPr>
                <w:rFonts w:asciiTheme="minorHAnsi" w:hAnsiTheme="minorHAnsi" w:cstheme="minorHAnsi"/>
                <w:sz w:val="22"/>
                <w:szCs w:val="22"/>
              </w:rPr>
            </w:pPr>
            <w:r w:rsidRPr="001E0425">
              <w:rPr>
                <w:rFonts w:asciiTheme="minorHAnsi" w:hAnsiTheme="minorHAnsi" w:cstheme="minorHAnsi"/>
                <w:sz w:val="22"/>
                <w:szCs w:val="22"/>
              </w:rPr>
              <w:t>Gotówka</w:t>
            </w:r>
            <w:r w:rsidR="006E58FD" w:rsidRPr="001E0425">
              <w:rPr>
                <w:rFonts w:asciiTheme="minorHAnsi" w:hAnsiTheme="minorHAnsi" w:cstheme="minorHAnsi"/>
                <w:sz w:val="22"/>
                <w:szCs w:val="22"/>
              </w:rPr>
              <w:t xml:space="preserve"> i inne walory pieniężne o charakterze n</w:t>
            </w:r>
            <w:r w:rsidR="006E58FD" w:rsidRPr="00C76A9A">
              <w:rPr>
                <w:rFonts w:asciiTheme="minorHAnsi" w:hAnsiTheme="minorHAnsi" w:cstheme="minorHAnsi"/>
                <w:sz w:val="22"/>
                <w:szCs w:val="22"/>
              </w:rPr>
              <w:t>ominalnym</w:t>
            </w:r>
            <w:r w:rsidRPr="00C76A9A">
              <w:rPr>
                <w:rFonts w:asciiTheme="minorHAnsi" w:hAnsiTheme="minorHAnsi" w:cstheme="minorHAnsi"/>
                <w:sz w:val="22"/>
                <w:szCs w:val="22"/>
              </w:rPr>
              <w:t xml:space="preserve"> od kradzieży z włamaniem w </w:t>
            </w:r>
            <w:r w:rsidR="0082562C" w:rsidRPr="00C76A9A">
              <w:rPr>
                <w:rFonts w:asciiTheme="minorHAnsi" w:hAnsiTheme="minorHAnsi" w:cstheme="minorHAnsi"/>
                <w:sz w:val="22"/>
                <w:szCs w:val="22"/>
              </w:rPr>
              <w:t>miejscu ubezpieczenia</w:t>
            </w:r>
          </w:p>
        </w:tc>
        <w:tc>
          <w:tcPr>
            <w:tcW w:w="2775" w:type="dxa"/>
            <w:tcBorders>
              <w:top w:val="single" w:sz="4" w:space="0" w:color="000000"/>
              <w:left w:val="single" w:sz="4" w:space="0" w:color="000000"/>
              <w:bottom w:val="single" w:sz="4" w:space="0" w:color="000000"/>
              <w:right w:val="single" w:sz="4" w:space="0" w:color="000000"/>
            </w:tcBorders>
          </w:tcPr>
          <w:p w14:paraId="72643F7E" w14:textId="77777777" w:rsidR="008E0A52" w:rsidRPr="001E0425" w:rsidRDefault="00631864">
            <w:pPr>
              <w:snapToGrid w:val="0"/>
              <w:jc w:val="right"/>
              <w:rPr>
                <w:rFonts w:asciiTheme="minorHAnsi" w:hAnsiTheme="minorHAnsi" w:cstheme="minorHAnsi"/>
                <w:sz w:val="22"/>
                <w:szCs w:val="22"/>
              </w:rPr>
            </w:pPr>
            <w:r w:rsidRPr="001E0425">
              <w:rPr>
                <w:rFonts w:asciiTheme="minorHAnsi" w:hAnsiTheme="minorHAnsi" w:cstheme="minorHAnsi"/>
                <w:sz w:val="22"/>
                <w:szCs w:val="22"/>
              </w:rPr>
              <w:t>10</w:t>
            </w:r>
            <w:r w:rsidR="00250097" w:rsidRPr="001E0425">
              <w:rPr>
                <w:rFonts w:asciiTheme="minorHAnsi" w:hAnsiTheme="minorHAnsi" w:cstheme="minorHAnsi"/>
                <w:sz w:val="22"/>
                <w:szCs w:val="22"/>
              </w:rPr>
              <w:t>0 000</w:t>
            </w:r>
            <w:r w:rsidR="008E0A52" w:rsidRPr="001E0425">
              <w:rPr>
                <w:rFonts w:asciiTheme="minorHAnsi" w:hAnsiTheme="minorHAnsi" w:cstheme="minorHAnsi"/>
                <w:sz w:val="22"/>
                <w:szCs w:val="22"/>
              </w:rPr>
              <w:t xml:space="preserve"> zł  </w:t>
            </w:r>
          </w:p>
        </w:tc>
      </w:tr>
      <w:tr w:rsidR="008E0A52" w:rsidRPr="001E0425" w14:paraId="026A1569" w14:textId="77777777">
        <w:trPr>
          <w:jc w:val="center"/>
        </w:trPr>
        <w:tc>
          <w:tcPr>
            <w:tcW w:w="6453" w:type="dxa"/>
            <w:tcBorders>
              <w:top w:val="single" w:sz="4" w:space="0" w:color="000000"/>
              <w:left w:val="single" w:sz="4" w:space="0" w:color="000000"/>
              <w:bottom w:val="single" w:sz="4" w:space="0" w:color="000000"/>
            </w:tcBorders>
            <w:vAlign w:val="center"/>
          </w:tcPr>
          <w:p w14:paraId="045A28AC" w14:textId="486D65B8" w:rsidR="008E0A52" w:rsidRPr="001E0425" w:rsidRDefault="008E0A52">
            <w:pPr>
              <w:snapToGrid w:val="0"/>
              <w:rPr>
                <w:rFonts w:asciiTheme="minorHAnsi" w:hAnsiTheme="minorHAnsi" w:cstheme="minorHAnsi"/>
                <w:sz w:val="22"/>
                <w:szCs w:val="22"/>
              </w:rPr>
            </w:pPr>
            <w:r w:rsidRPr="001E0425">
              <w:rPr>
                <w:rFonts w:asciiTheme="minorHAnsi" w:hAnsiTheme="minorHAnsi" w:cstheme="minorHAnsi"/>
                <w:sz w:val="22"/>
                <w:szCs w:val="22"/>
              </w:rPr>
              <w:lastRenderedPageBreak/>
              <w:t>Gotówka</w:t>
            </w:r>
            <w:r w:rsidR="006E58FD" w:rsidRPr="001E0425">
              <w:rPr>
                <w:rFonts w:asciiTheme="minorHAnsi" w:hAnsiTheme="minorHAnsi" w:cstheme="minorHAnsi"/>
                <w:sz w:val="22"/>
                <w:szCs w:val="22"/>
              </w:rPr>
              <w:t xml:space="preserve"> i inne walory pieniężne o charakterze nominalnym</w:t>
            </w:r>
            <w:r w:rsidRPr="001E0425">
              <w:rPr>
                <w:rFonts w:asciiTheme="minorHAnsi" w:hAnsiTheme="minorHAnsi" w:cstheme="minorHAnsi"/>
                <w:sz w:val="22"/>
                <w:szCs w:val="22"/>
              </w:rPr>
              <w:t xml:space="preserve"> w rabunku w </w:t>
            </w:r>
            <w:r w:rsidR="00B61160">
              <w:rPr>
                <w:rFonts w:asciiTheme="minorHAnsi" w:hAnsiTheme="minorHAnsi" w:cstheme="minorHAnsi"/>
                <w:sz w:val="22"/>
                <w:szCs w:val="22"/>
              </w:rPr>
              <w:t>miejscu ubezpieczenia</w:t>
            </w:r>
          </w:p>
        </w:tc>
        <w:tc>
          <w:tcPr>
            <w:tcW w:w="2775" w:type="dxa"/>
            <w:tcBorders>
              <w:top w:val="single" w:sz="4" w:space="0" w:color="000000"/>
              <w:left w:val="single" w:sz="4" w:space="0" w:color="000000"/>
              <w:bottom w:val="single" w:sz="4" w:space="0" w:color="000000"/>
              <w:right w:val="single" w:sz="4" w:space="0" w:color="000000"/>
            </w:tcBorders>
          </w:tcPr>
          <w:p w14:paraId="11D70F13" w14:textId="77777777" w:rsidR="008E0A52" w:rsidRPr="001E0425" w:rsidRDefault="00631864" w:rsidP="00C97D6B">
            <w:pPr>
              <w:snapToGrid w:val="0"/>
              <w:jc w:val="right"/>
              <w:rPr>
                <w:rFonts w:asciiTheme="minorHAnsi" w:hAnsiTheme="minorHAnsi" w:cstheme="minorHAnsi"/>
                <w:sz w:val="22"/>
                <w:szCs w:val="22"/>
              </w:rPr>
            </w:pPr>
            <w:r w:rsidRPr="001E0425">
              <w:rPr>
                <w:rFonts w:asciiTheme="minorHAnsi" w:hAnsiTheme="minorHAnsi" w:cstheme="minorHAnsi"/>
                <w:sz w:val="22"/>
                <w:szCs w:val="22"/>
              </w:rPr>
              <w:t>10</w:t>
            </w:r>
            <w:r w:rsidR="00250097" w:rsidRPr="001E0425">
              <w:rPr>
                <w:rFonts w:asciiTheme="minorHAnsi" w:hAnsiTheme="minorHAnsi" w:cstheme="minorHAnsi"/>
                <w:sz w:val="22"/>
                <w:szCs w:val="22"/>
              </w:rPr>
              <w:t>0 000</w:t>
            </w:r>
            <w:r w:rsidR="008E0A52" w:rsidRPr="001E0425">
              <w:rPr>
                <w:rFonts w:asciiTheme="minorHAnsi" w:hAnsiTheme="minorHAnsi" w:cstheme="minorHAnsi"/>
                <w:sz w:val="22"/>
                <w:szCs w:val="22"/>
              </w:rPr>
              <w:t xml:space="preserve"> zł</w:t>
            </w:r>
          </w:p>
        </w:tc>
      </w:tr>
      <w:tr w:rsidR="008E0A52" w:rsidRPr="001E0425" w14:paraId="045A331D" w14:textId="77777777">
        <w:trPr>
          <w:jc w:val="center"/>
        </w:trPr>
        <w:tc>
          <w:tcPr>
            <w:tcW w:w="6453" w:type="dxa"/>
            <w:tcBorders>
              <w:top w:val="single" w:sz="4" w:space="0" w:color="000000"/>
              <w:left w:val="single" w:sz="4" w:space="0" w:color="000000"/>
              <w:bottom w:val="single" w:sz="4" w:space="0" w:color="000000"/>
            </w:tcBorders>
            <w:vAlign w:val="center"/>
          </w:tcPr>
          <w:p w14:paraId="3AC417E4" w14:textId="77777777" w:rsidR="008E0A52" w:rsidRPr="001E0425" w:rsidRDefault="008E0A52">
            <w:pPr>
              <w:snapToGrid w:val="0"/>
              <w:rPr>
                <w:rFonts w:asciiTheme="minorHAnsi" w:hAnsiTheme="minorHAnsi" w:cstheme="minorHAnsi"/>
                <w:sz w:val="22"/>
                <w:szCs w:val="22"/>
              </w:rPr>
            </w:pPr>
            <w:r w:rsidRPr="001E0425">
              <w:rPr>
                <w:rFonts w:asciiTheme="minorHAnsi" w:hAnsiTheme="minorHAnsi" w:cstheme="minorHAnsi"/>
                <w:sz w:val="22"/>
                <w:szCs w:val="22"/>
              </w:rPr>
              <w:t>Gotówka</w:t>
            </w:r>
            <w:r w:rsidR="006E58FD" w:rsidRPr="001E0425">
              <w:rPr>
                <w:rFonts w:asciiTheme="minorHAnsi" w:hAnsiTheme="minorHAnsi" w:cstheme="minorHAnsi"/>
                <w:sz w:val="22"/>
                <w:szCs w:val="22"/>
              </w:rPr>
              <w:t xml:space="preserve"> i inne walory pieniężne o charakterze nominalnym</w:t>
            </w:r>
            <w:r w:rsidRPr="001E0425">
              <w:rPr>
                <w:rFonts w:asciiTheme="minorHAnsi" w:hAnsiTheme="minorHAnsi" w:cstheme="minorHAnsi"/>
                <w:sz w:val="22"/>
                <w:szCs w:val="22"/>
              </w:rPr>
              <w:t xml:space="preserve"> od rabunku w czasie transportu</w:t>
            </w:r>
          </w:p>
        </w:tc>
        <w:tc>
          <w:tcPr>
            <w:tcW w:w="2775" w:type="dxa"/>
            <w:tcBorders>
              <w:top w:val="single" w:sz="4" w:space="0" w:color="000000"/>
              <w:left w:val="single" w:sz="4" w:space="0" w:color="000000"/>
              <w:bottom w:val="single" w:sz="4" w:space="0" w:color="000000"/>
              <w:right w:val="single" w:sz="4" w:space="0" w:color="000000"/>
            </w:tcBorders>
          </w:tcPr>
          <w:p w14:paraId="0FD548E5" w14:textId="77777777" w:rsidR="008E0A52" w:rsidRPr="001E0425" w:rsidRDefault="00250097">
            <w:pPr>
              <w:snapToGrid w:val="0"/>
              <w:jc w:val="right"/>
              <w:rPr>
                <w:rFonts w:asciiTheme="minorHAnsi" w:hAnsiTheme="minorHAnsi" w:cstheme="minorHAnsi"/>
                <w:sz w:val="22"/>
                <w:szCs w:val="22"/>
              </w:rPr>
            </w:pPr>
            <w:r w:rsidRPr="001E0425">
              <w:rPr>
                <w:rFonts w:asciiTheme="minorHAnsi" w:hAnsiTheme="minorHAnsi" w:cstheme="minorHAnsi"/>
                <w:sz w:val="22"/>
                <w:szCs w:val="22"/>
              </w:rPr>
              <w:t>50 000</w:t>
            </w:r>
            <w:r w:rsidR="008E0A52" w:rsidRPr="001E0425">
              <w:rPr>
                <w:rFonts w:asciiTheme="minorHAnsi" w:hAnsiTheme="minorHAnsi" w:cstheme="minorHAnsi"/>
                <w:sz w:val="22"/>
                <w:szCs w:val="22"/>
              </w:rPr>
              <w:t xml:space="preserve"> zł                   </w:t>
            </w:r>
          </w:p>
        </w:tc>
      </w:tr>
      <w:tr w:rsidR="008E0A52" w:rsidRPr="001E0425" w14:paraId="4F69A461" w14:textId="77777777">
        <w:trPr>
          <w:jc w:val="center"/>
        </w:trPr>
        <w:tc>
          <w:tcPr>
            <w:tcW w:w="6453" w:type="dxa"/>
            <w:tcBorders>
              <w:top w:val="single" w:sz="4" w:space="0" w:color="000000"/>
              <w:left w:val="single" w:sz="4" w:space="0" w:color="000000"/>
              <w:bottom w:val="single" w:sz="4" w:space="0" w:color="000000"/>
            </w:tcBorders>
            <w:vAlign w:val="center"/>
          </w:tcPr>
          <w:p w14:paraId="1367A2AD" w14:textId="77777777" w:rsidR="008E0A52" w:rsidRPr="001E0425" w:rsidRDefault="008E0A52">
            <w:pPr>
              <w:snapToGrid w:val="0"/>
              <w:rPr>
                <w:rFonts w:asciiTheme="minorHAnsi" w:hAnsiTheme="minorHAnsi" w:cstheme="minorHAnsi"/>
                <w:sz w:val="22"/>
                <w:szCs w:val="22"/>
              </w:rPr>
            </w:pPr>
            <w:r w:rsidRPr="001E0425">
              <w:rPr>
                <w:rFonts w:asciiTheme="minorHAnsi" w:hAnsiTheme="minorHAnsi" w:cstheme="minorHAnsi"/>
                <w:sz w:val="22"/>
                <w:szCs w:val="22"/>
              </w:rPr>
              <w:t>Mienie osób trzecich</w:t>
            </w:r>
          </w:p>
        </w:tc>
        <w:tc>
          <w:tcPr>
            <w:tcW w:w="2775" w:type="dxa"/>
            <w:tcBorders>
              <w:top w:val="single" w:sz="4" w:space="0" w:color="000000"/>
              <w:left w:val="single" w:sz="4" w:space="0" w:color="000000"/>
              <w:bottom w:val="single" w:sz="4" w:space="0" w:color="000000"/>
              <w:right w:val="single" w:sz="4" w:space="0" w:color="000000"/>
            </w:tcBorders>
          </w:tcPr>
          <w:p w14:paraId="09D870BC" w14:textId="77777777" w:rsidR="008E0A52" w:rsidRPr="001E0425" w:rsidRDefault="00631864">
            <w:pPr>
              <w:snapToGrid w:val="0"/>
              <w:jc w:val="right"/>
              <w:rPr>
                <w:rFonts w:asciiTheme="minorHAnsi" w:hAnsiTheme="minorHAnsi" w:cstheme="minorHAnsi"/>
                <w:sz w:val="22"/>
                <w:szCs w:val="22"/>
              </w:rPr>
            </w:pPr>
            <w:r w:rsidRPr="001E0425">
              <w:rPr>
                <w:rFonts w:asciiTheme="minorHAnsi" w:hAnsiTheme="minorHAnsi" w:cstheme="minorHAnsi"/>
                <w:sz w:val="22"/>
                <w:szCs w:val="22"/>
              </w:rPr>
              <w:t>5</w:t>
            </w:r>
            <w:r w:rsidR="00250097" w:rsidRPr="001E0425">
              <w:rPr>
                <w:rFonts w:asciiTheme="minorHAnsi" w:hAnsiTheme="minorHAnsi" w:cstheme="minorHAnsi"/>
                <w:sz w:val="22"/>
                <w:szCs w:val="22"/>
              </w:rPr>
              <w:t>0 000</w:t>
            </w:r>
            <w:r w:rsidR="008E0A52" w:rsidRPr="001E0425">
              <w:rPr>
                <w:rFonts w:asciiTheme="minorHAnsi" w:hAnsiTheme="minorHAnsi" w:cstheme="minorHAnsi"/>
                <w:sz w:val="22"/>
                <w:szCs w:val="22"/>
              </w:rPr>
              <w:t xml:space="preserve"> zł </w:t>
            </w:r>
          </w:p>
        </w:tc>
      </w:tr>
      <w:tr w:rsidR="008E0A52" w:rsidRPr="001E0425" w14:paraId="2EBBE23B" w14:textId="77777777">
        <w:trPr>
          <w:jc w:val="center"/>
        </w:trPr>
        <w:tc>
          <w:tcPr>
            <w:tcW w:w="6453" w:type="dxa"/>
            <w:tcBorders>
              <w:top w:val="single" w:sz="4" w:space="0" w:color="000000"/>
              <w:left w:val="single" w:sz="4" w:space="0" w:color="000000"/>
              <w:bottom w:val="single" w:sz="4" w:space="0" w:color="000000"/>
            </w:tcBorders>
            <w:vAlign w:val="center"/>
          </w:tcPr>
          <w:p w14:paraId="22D3ED0A" w14:textId="77777777" w:rsidR="008E0A52" w:rsidRPr="001E0425" w:rsidRDefault="008E0A52">
            <w:pPr>
              <w:snapToGrid w:val="0"/>
              <w:rPr>
                <w:rFonts w:asciiTheme="minorHAnsi" w:hAnsiTheme="minorHAnsi" w:cstheme="minorHAnsi"/>
                <w:sz w:val="22"/>
                <w:szCs w:val="22"/>
              </w:rPr>
            </w:pPr>
            <w:r w:rsidRPr="001E0425">
              <w:rPr>
                <w:rFonts w:asciiTheme="minorHAnsi" w:hAnsiTheme="minorHAnsi" w:cstheme="minorHAnsi"/>
                <w:sz w:val="22"/>
                <w:szCs w:val="22"/>
              </w:rPr>
              <w:t>Mienie pracownicze</w:t>
            </w:r>
          </w:p>
        </w:tc>
        <w:tc>
          <w:tcPr>
            <w:tcW w:w="2775" w:type="dxa"/>
            <w:tcBorders>
              <w:top w:val="single" w:sz="4" w:space="0" w:color="000000"/>
              <w:left w:val="single" w:sz="4" w:space="0" w:color="000000"/>
              <w:bottom w:val="single" w:sz="4" w:space="0" w:color="000000"/>
              <w:right w:val="single" w:sz="4" w:space="0" w:color="000000"/>
            </w:tcBorders>
          </w:tcPr>
          <w:p w14:paraId="37395D45" w14:textId="77777777" w:rsidR="008E0A52" w:rsidRPr="001E0425" w:rsidRDefault="00EC73BE" w:rsidP="00D263C8">
            <w:pPr>
              <w:snapToGrid w:val="0"/>
              <w:jc w:val="right"/>
              <w:rPr>
                <w:rFonts w:asciiTheme="minorHAnsi" w:hAnsiTheme="minorHAnsi" w:cstheme="minorHAnsi"/>
                <w:sz w:val="22"/>
                <w:szCs w:val="22"/>
              </w:rPr>
            </w:pPr>
            <w:r w:rsidRPr="001E0425">
              <w:rPr>
                <w:rFonts w:asciiTheme="minorHAnsi" w:hAnsiTheme="minorHAnsi" w:cstheme="minorHAnsi"/>
                <w:sz w:val="22"/>
                <w:szCs w:val="22"/>
              </w:rPr>
              <w:t>2</w:t>
            </w:r>
            <w:r w:rsidR="00631864" w:rsidRPr="001E0425">
              <w:rPr>
                <w:rFonts w:asciiTheme="minorHAnsi" w:hAnsiTheme="minorHAnsi" w:cstheme="minorHAnsi"/>
                <w:sz w:val="22"/>
                <w:szCs w:val="22"/>
              </w:rPr>
              <w:t>5</w:t>
            </w:r>
            <w:r w:rsidR="00250097" w:rsidRPr="001E0425">
              <w:rPr>
                <w:rFonts w:asciiTheme="minorHAnsi" w:hAnsiTheme="minorHAnsi" w:cstheme="minorHAnsi"/>
                <w:sz w:val="22"/>
                <w:szCs w:val="22"/>
              </w:rPr>
              <w:t xml:space="preserve"> 000</w:t>
            </w:r>
            <w:r w:rsidR="008E0A52" w:rsidRPr="001E0425">
              <w:rPr>
                <w:rFonts w:asciiTheme="minorHAnsi" w:hAnsiTheme="minorHAnsi" w:cstheme="minorHAnsi"/>
                <w:sz w:val="22"/>
                <w:szCs w:val="22"/>
              </w:rPr>
              <w:t xml:space="preserve"> zł</w:t>
            </w:r>
          </w:p>
        </w:tc>
      </w:tr>
      <w:tr w:rsidR="00EC73BE" w:rsidRPr="001E0425" w14:paraId="631B5D21" w14:textId="77777777">
        <w:trPr>
          <w:jc w:val="center"/>
        </w:trPr>
        <w:tc>
          <w:tcPr>
            <w:tcW w:w="6453" w:type="dxa"/>
            <w:tcBorders>
              <w:top w:val="single" w:sz="4" w:space="0" w:color="000000"/>
              <w:left w:val="single" w:sz="4" w:space="0" w:color="000000"/>
              <w:bottom w:val="single" w:sz="4" w:space="0" w:color="000000"/>
            </w:tcBorders>
            <w:vAlign w:val="center"/>
          </w:tcPr>
          <w:p w14:paraId="78E2B3D1" w14:textId="77777777" w:rsidR="00EC73BE" w:rsidRPr="001E0425" w:rsidRDefault="00EC73BE" w:rsidP="00EC73BE">
            <w:pPr>
              <w:snapToGrid w:val="0"/>
              <w:rPr>
                <w:rFonts w:asciiTheme="minorHAnsi" w:hAnsiTheme="minorHAnsi" w:cstheme="minorHAnsi"/>
                <w:sz w:val="22"/>
                <w:szCs w:val="22"/>
              </w:rPr>
            </w:pPr>
            <w:r w:rsidRPr="001E0425">
              <w:rPr>
                <w:rFonts w:asciiTheme="minorHAnsi" w:hAnsiTheme="minorHAnsi" w:cstheme="minorHAnsi"/>
                <w:sz w:val="22"/>
                <w:szCs w:val="22"/>
              </w:rPr>
              <w:t xml:space="preserve">Zbiory biblioteczne </w:t>
            </w:r>
          </w:p>
        </w:tc>
        <w:tc>
          <w:tcPr>
            <w:tcW w:w="2775" w:type="dxa"/>
            <w:tcBorders>
              <w:top w:val="single" w:sz="4" w:space="0" w:color="000000"/>
              <w:left w:val="single" w:sz="4" w:space="0" w:color="000000"/>
              <w:bottom w:val="single" w:sz="4" w:space="0" w:color="000000"/>
              <w:right w:val="single" w:sz="4" w:space="0" w:color="000000"/>
            </w:tcBorders>
          </w:tcPr>
          <w:p w14:paraId="2C195695" w14:textId="77777777" w:rsidR="00EC73BE" w:rsidRPr="001E0425" w:rsidRDefault="00D87176" w:rsidP="00EC73BE">
            <w:pPr>
              <w:snapToGrid w:val="0"/>
              <w:jc w:val="right"/>
              <w:rPr>
                <w:rFonts w:asciiTheme="minorHAnsi" w:hAnsiTheme="minorHAnsi" w:cstheme="minorHAnsi"/>
                <w:sz w:val="22"/>
                <w:szCs w:val="22"/>
              </w:rPr>
            </w:pPr>
            <w:r w:rsidRPr="001E0425">
              <w:rPr>
                <w:rFonts w:asciiTheme="minorHAnsi" w:hAnsiTheme="minorHAnsi" w:cstheme="minorHAnsi"/>
                <w:sz w:val="22"/>
                <w:szCs w:val="22"/>
              </w:rPr>
              <w:t>2</w:t>
            </w:r>
            <w:r w:rsidR="00631864" w:rsidRPr="001E0425">
              <w:rPr>
                <w:rFonts w:asciiTheme="minorHAnsi" w:hAnsiTheme="minorHAnsi" w:cstheme="minorHAnsi"/>
                <w:sz w:val="22"/>
                <w:szCs w:val="22"/>
              </w:rPr>
              <w:t>5</w:t>
            </w:r>
            <w:r w:rsidR="00250097" w:rsidRPr="001E0425">
              <w:rPr>
                <w:rFonts w:asciiTheme="minorHAnsi" w:hAnsiTheme="minorHAnsi" w:cstheme="minorHAnsi"/>
                <w:sz w:val="22"/>
                <w:szCs w:val="22"/>
              </w:rPr>
              <w:t xml:space="preserve"> 000</w:t>
            </w:r>
            <w:r w:rsidR="00EC73BE" w:rsidRPr="001E0425">
              <w:rPr>
                <w:rFonts w:asciiTheme="minorHAnsi" w:hAnsiTheme="minorHAnsi" w:cstheme="minorHAnsi"/>
                <w:sz w:val="22"/>
                <w:szCs w:val="22"/>
              </w:rPr>
              <w:t xml:space="preserve"> zł</w:t>
            </w:r>
          </w:p>
        </w:tc>
      </w:tr>
      <w:tr w:rsidR="004D3D48" w:rsidRPr="001E0425" w14:paraId="42720F4C" w14:textId="77777777">
        <w:trPr>
          <w:jc w:val="center"/>
        </w:trPr>
        <w:tc>
          <w:tcPr>
            <w:tcW w:w="6453" w:type="dxa"/>
            <w:tcBorders>
              <w:top w:val="single" w:sz="4" w:space="0" w:color="000000"/>
              <w:left w:val="single" w:sz="4" w:space="0" w:color="000000"/>
              <w:bottom w:val="single" w:sz="4" w:space="0" w:color="000000"/>
            </w:tcBorders>
            <w:vAlign w:val="center"/>
          </w:tcPr>
          <w:p w14:paraId="2BD0B460" w14:textId="77777777" w:rsidR="004D3D48" w:rsidRPr="001E0425" w:rsidRDefault="00A76C2C" w:rsidP="00CF638D">
            <w:pPr>
              <w:snapToGrid w:val="0"/>
              <w:rPr>
                <w:rFonts w:asciiTheme="minorHAnsi" w:hAnsiTheme="minorHAnsi" w:cstheme="minorHAnsi"/>
                <w:sz w:val="22"/>
                <w:szCs w:val="22"/>
              </w:rPr>
            </w:pPr>
            <w:r w:rsidRPr="001E0425">
              <w:rPr>
                <w:rFonts w:asciiTheme="minorHAnsi" w:hAnsiTheme="minorHAnsi" w:cstheme="minorHAnsi"/>
                <w:sz w:val="22"/>
                <w:szCs w:val="22"/>
              </w:rPr>
              <w:t>Mienie niskocenne</w:t>
            </w:r>
            <w:r w:rsidR="00FE6F06" w:rsidRPr="001E0425">
              <w:rPr>
                <w:rFonts w:asciiTheme="minorHAnsi" w:hAnsiTheme="minorHAnsi" w:cstheme="minorHAnsi"/>
                <w:sz w:val="22"/>
                <w:szCs w:val="22"/>
              </w:rPr>
              <w:t>, pozostałe niewymienione składniki mienia ruchomego</w:t>
            </w:r>
          </w:p>
        </w:tc>
        <w:tc>
          <w:tcPr>
            <w:tcW w:w="2775" w:type="dxa"/>
            <w:tcBorders>
              <w:top w:val="single" w:sz="4" w:space="0" w:color="000000"/>
              <w:left w:val="single" w:sz="4" w:space="0" w:color="000000"/>
              <w:bottom w:val="single" w:sz="4" w:space="0" w:color="000000"/>
              <w:right w:val="single" w:sz="4" w:space="0" w:color="000000"/>
            </w:tcBorders>
          </w:tcPr>
          <w:p w14:paraId="00A4843F" w14:textId="77777777" w:rsidR="004D3D48" w:rsidRPr="001E0425" w:rsidRDefault="00D87176" w:rsidP="00EC73BE">
            <w:pPr>
              <w:snapToGrid w:val="0"/>
              <w:jc w:val="right"/>
              <w:rPr>
                <w:rFonts w:asciiTheme="minorHAnsi" w:hAnsiTheme="minorHAnsi" w:cstheme="minorHAnsi"/>
                <w:sz w:val="22"/>
                <w:szCs w:val="22"/>
              </w:rPr>
            </w:pPr>
            <w:r w:rsidRPr="001E0425">
              <w:rPr>
                <w:rFonts w:asciiTheme="minorHAnsi" w:hAnsiTheme="minorHAnsi" w:cstheme="minorHAnsi"/>
                <w:sz w:val="22"/>
                <w:szCs w:val="22"/>
              </w:rPr>
              <w:t>2</w:t>
            </w:r>
            <w:r w:rsidR="00631864" w:rsidRPr="001E0425">
              <w:rPr>
                <w:rFonts w:asciiTheme="minorHAnsi" w:hAnsiTheme="minorHAnsi" w:cstheme="minorHAnsi"/>
                <w:sz w:val="22"/>
                <w:szCs w:val="22"/>
              </w:rPr>
              <w:t>5</w:t>
            </w:r>
            <w:r w:rsidR="00250097" w:rsidRPr="001E0425">
              <w:rPr>
                <w:rFonts w:asciiTheme="minorHAnsi" w:hAnsiTheme="minorHAnsi" w:cstheme="minorHAnsi"/>
                <w:sz w:val="22"/>
                <w:szCs w:val="22"/>
              </w:rPr>
              <w:t> 000</w:t>
            </w:r>
            <w:r w:rsidR="00A76C2C" w:rsidRPr="001E0425">
              <w:rPr>
                <w:rFonts w:asciiTheme="minorHAnsi" w:hAnsiTheme="minorHAnsi" w:cstheme="minorHAnsi"/>
                <w:sz w:val="22"/>
                <w:szCs w:val="22"/>
              </w:rPr>
              <w:t xml:space="preserve"> zł</w:t>
            </w:r>
          </w:p>
        </w:tc>
      </w:tr>
      <w:tr w:rsidR="00350B4E" w:rsidRPr="003E2BA5" w14:paraId="28BD4119" w14:textId="77777777">
        <w:trPr>
          <w:jc w:val="center"/>
        </w:trPr>
        <w:tc>
          <w:tcPr>
            <w:tcW w:w="6453" w:type="dxa"/>
            <w:tcBorders>
              <w:top w:val="single" w:sz="4" w:space="0" w:color="000000"/>
              <w:left w:val="single" w:sz="4" w:space="0" w:color="000000"/>
              <w:bottom w:val="single" w:sz="4" w:space="0" w:color="000000"/>
            </w:tcBorders>
            <w:vAlign w:val="center"/>
          </w:tcPr>
          <w:p w14:paraId="2CC1A91C" w14:textId="77777777" w:rsidR="00350B4E" w:rsidRPr="001E0425" w:rsidRDefault="00350B4E" w:rsidP="00CF638D">
            <w:pPr>
              <w:snapToGrid w:val="0"/>
              <w:rPr>
                <w:rFonts w:asciiTheme="minorHAnsi" w:hAnsiTheme="minorHAnsi" w:cstheme="minorHAnsi"/>
                <w:sz w:val="22"/>
                <w:szCs w:val="22"/>
              </w:rPr>
            </w:pPr>
            <w:r w:rsidRPr="001E0425">
              <w:rPr>
                <w:rFonts w:asciiTheme="minorHAnsi" w:hAnsiTheme="minorHAnsi" w:cstheme="minorHAnsi"/>
                <w:sz w:val="22"/>
                <w:szCs w:val="22"/>
              </w:rPr>
              <w:t>Koszty naprawy zabezpieczeń</w:t>
            </w:r>
          </w:p>
        </w:tc>
        <w:tc>
          <w:tcPr>
            <w:tcW w:w="2775" w:type="dxa"/>
            <w:tcBorders>
              <w:top w:val="single" w:sz="4" w:space="0" w:color="000000"/>
              <w:left w:val="single" w:sz="4" w:space="0" w:color="000000"/>
              <w:bottom w:val="single" w:sz="4" w:space="0" w:color="000000"/>
              <w:right w:val="single" w:sz="4" w:space="0" w:color="000000"/>
            </w:tcBorders>
          </w:tcPr>
          <w:p w14:paraId="1C815597" w14:textId="77777777" w:rsidR="00350B4E" w:rsidRPr="00156690" w:rsidRDefault="00631864" w:rsidP="00EC73BE">
            <w:pPr>
              <w:snapToGrid w:val="0"/>
              <w:jc w:val="right"/>
              <w:rPr>
                <w:rFonts w:asciiTheme="minorHAnsi" w:hAnsiTheme="minorHAnsi" w:cstheme="minorHAnsi"/>
                <w:sz w:val="22"/>
                <w:szCs w:val="22"/>
              </w:rPr>
            </w:pPr>
            <w:r w:rsidRPr="001E0425">
              <w:rPr>
                <w:rFonts w:asciiTheme="minorHAnsi" w:hAnsiTheme="minorHAnsi" w:cstheme="minorHAnsi"/>
                <w:sz w:val="22"/>
                <w:szCs w:val="22"/>
              </w:rPr>
              <w:t>25</w:t>
            </w:r>
            <w:r w:rsidR="00250097" w:rsidRPr="001E0425">
              <w:rPr>
                <w:rFonts w:asciiTheme="minorHAnsi" w:hAnsiTheme="minorHAnsi" w:cstheme="minorHAnsi"/>
                <w:sz w:val="22"/>
                <w:szCs w:val="22"/>
              </w:rPr>
              <w:t> 000</w:t>
            </w:r>
            <w:r w:rsidR="00350B4E" w:rsidRPr="001E0425">
              <w:rPr>
                <w:rFonts w:asciiTheme="minorHAnsi" w:hAnsiTheme="minorHAnsi" w:cstheme="minorHAnsi"/>
                <w:sz w:val="22"/>
                <w:szCs w:val="22"/>
              </w:rPr>
              <w:t xml:space="preserve"> zł</w:t>
            </w:r>
          </w:p>
        </w:tc>
      </w:tr>
    </w:tbl>
    <w:p w14:paraId="7F771B3E" w14:textId="77777777" w:rsidR="003134F0" w:rsidRPr="003E2BA5" w:rsidRDefault="003134F0">
      <w:pPr>
        <w:jc w:val="both"/>
        <w:rPr>
          <w:rFonts w:asciiTheme="minorHAnsi" w:hAnsiTheme="minorHAnsi" w:cstheme="minorHAnsi"/>
          <w:b/>
          <w:sz w:val="22"/>
          <w:szCs w:val="22"/>
          <w:highlight w:val="yellow"/>
        </w:rPr>
      </w:pPr>
    </w:p>
    <w:p w14:paraId="175D1E73" w14:textId="77777777" w:rsidR="008E0A52" w:rsidRPr="003F128B" w:rsidRDefault="008E0A52">
      <w:pPr>
        <w:jc w:val="both"/>
        <w:rPr>
          <w:rFonts w:asciiTheme="minorHAnsi" w:hAnsiTheme="minorHAnsi" w:cstheme="minorHAnsi"/>
          <w:b/>
          <w:sz w:val="22"/>
          <w:szCs w:val="22"/>
        </w:rPr>
      </w:pPr>
      <w:r w:rsidRPr="003F128B">
        <w:rPr>
          <w:rFonts w:asciiTheme="minorHAnsi" w:hAnsiTheme="minorHAnsi" w:cstheme="minorHAnsi"/>
          <w:b/>
          <w:sz w:val="22"/>
          <w:szCs w:val="22"/>
        </w:rPr>
        <w:t xml:space="preserve">4. Udziały własne: </w:t>
      </w:r>
    </w:p>
    <w:p w14:paraId="6A65DE3E" w14:textId="77777777" w:rsidR="008E0A52" w:rsidRPr="003F128B" w:rsidRDefault="00753BE8">
      <w:pPr>
        <w:jc w:val="both"/>
        <w:rPr>
          <w:rFonts w:asciiTheme="minorHAnsi" w:hAnsiTheme="minorHAnsi" w:cstheme="minorHAnsi"/>
          <w:sz w:val="22"/>
          <w:szCs w:val="22"/>
        </w:rPr>
      </w:pPr>
      <w:r w:rsidRPr="003F128B">
        <w:rPr>
          <w:rFonts w:asciiTheme="minorHAnsi" w:hAnsiTheme="minorHAnsi" w:cstheme="minorHAnsi"/>
          <w:sz w:val="22"/>
          <w:szCs w:val="22"/>
        </w:rPr>
        <w:t xml:space="preserve">4.1 </w:t>
      </w:r>
      <w:r w:rsidR="008E0A52" w:rsidRPr="003F128B">
        <w:rPr>
          <w:rFonts w:asciiTheme="minorHAnsi" w:hAnsiTheme="minorHAnsi" w:cstheme="minorHAnsi"/>
          <w:sz w:val="22"/>
          <w:szCs w:val="22"/>
        </w:rPr>
        <w:t>Franszyza integralna – zniesiona,</w:t>
      </w:r>
    </w:p>
    <w:p w14:paraId="610BE0C4" w14:textId="64DA449E" w:rsidR="00753BE8" w:rsidRPr="003F128B" w:rsidRDefault="00753BE8" w:rsidP="007F13FC">
      <w:pPr>
        <w:jc w:val="both"/>
        <w:rPr>
          <w:rFonts w:asciiTheme="minorHAnsi" w:hAnsiTheme="minorHAnsi" w:cstheme="minorHAnsi"/>
          <w:sz w:val="22"/>
          <w:szCs w:val="22"/>
        </w:rPr>
      </w:pPr>
      <w:r w:rsidRPr="003F128B">
        <w:rPr>
          <w:rFonts w:asciiTheme="minorHAnsi" w:hAnsiTheme="minorHAnsi" w:cstheme="minorHAnsi"/>
          <w:sz w:val="22"/>
          <w:szCs w:val="22"/>
        </w:rPr>
        <w:t xml:space="preserve">4.2 </w:t>
      </w:r>
      <w:r w:rsidR="008E0A52" w:rsidRPr="003F128B">
        <w:rPr>
          <w:rFonts w:asciiTheme="minorHAnsi" w:hAnsiTheme="minorHAnsi" w:cstheme="minorHAnsi"/>
          <w:sz w:val="22"/>
          <w:szCs w:val="22"/>
        </w:rPr>
        <w:t>Fr</w:t>
      </w:r>
      <w:r w:rsidR="0089459C" w:rsidRPr="003F128B">
        <w:rPr>
          <w:rFonts w:asciiTheme="minorHAnsi" w:hAnsiTheme="minorHAnsi" w:cstheme="minorHAnsi"/>
          <w:sz w:val="22"/>
          <w:szCs w:val="22"/>
        </w:rPr>
        <w:t>anszyza redukcyjna – zniesiona</w:t>
      </w:r>
      <w:r w:rsidR="00B00254">
        <w:rPr>
          <w:rFonts w:asciiTheme="minorHAnsi" w:hAnsiTheme="minorHAnsi" w:cstheme="minorHAnsi"/>
          <w:sz w:val="22"/>
          <w:szCs w:val="22"/>
        </w:rPr>
        <w:t xml:space="preserve">, </w:t>
      </w:r>
      <w:r w:rsidR="00EB0745">
        <w:rPr>
          <w:rFonts w:asciiTheme="minorHAnsi" w:hAnsiTheme="minorHAnsi" w:cstheme="minorHAnsi"/>
          <w:sz w:val="22"/>
          <w:szCs w:val="22"/>
        </w:rPr>
        <w:t>z wyjątkiem</w:t>
      </w:r>
      <w:r w:rsidR="00B00254">
        <w:rPr>
          <w:rFonts w:asciiTheme="minorHAnsi" w:hAnsiTheme="minorHAnsi" w:cstheme="minorHAnsi"/>
          <w:sz w:val="22"/>
          <w:szCs w:val="22"/>
        </w:rPr>
        <w:t xml:space="preserve"> kradzieży zwykłej</w:t>
      </w:r>
      <w:r w:rsidR="00654CD5">
        <w:rPr>
          <w:rFonts w:asciiTheme="minorHAnsi" w:hAnsiTheme="minorHAnsi" w:cstheme="minorHAnsi"/>
          <w:sz w:val="22"/>
          <w:szCs w:val="22"/>
        </w:rPr>
        <w:t>,</w:t>
      </w:r>
      <w:r w:rsidR="00B00254">
        <w:rPr>
          <w:rFonts w:asciiTheme="minorHAnsi" w:hAnsiTheme="minorHAnsi" w:cstheme="minorHAnsi"/>
          <w:sz w:val="22"/>
          <w:szCs w:val="22"/>
        </w:rPr>
        <w:t xml:space="preserve"> dla której franszyza redukcyjna wynosi 500 zł</w:t>
      </w:r>
    </w:p>
    <w:p w14:paraId="1FBA9CCA" w14:textId="77777777" w:rsidR="00167CAB" w:rsidRPr="003F128B" w:rsidRDefault="003134F0" w:rsidP="00A115D1">
      <w:pPr>
        <w:pStyle w:val="Tekstpodstawowy"/>
        <w:numPr>
          <w:ilvl w:val="0"/>
          <w:numId w:val="27"/>
        </w:numPr>
        <w:suppressAutoHyphens w:val="0"/>
        <w:spacing w:after="0"/>
        <w:jc w:val="both"/>
        <w:rPr>
          <w:rFonts w:asciiTheme="minorHAnsi" w:hAnsiTheme="minorHAnsi" w:cstheme="minorHAnsi"/>
          <w:b/>
          <w:bCs/>
          <w:sz w:val="22"/>
          <w:szCs w:val="22"/>
        </w:rPr>
      </w:pPr>
      <w:r w:rsidRPr="003F128B">
        <w:rPr>
          <w:rFonts w:asciiTheme="minorHAnsi" w:hAnsiTheme="minorHAnsi" w:cstheme="minorHAnsi"/>
          <w:bCs/>
          <w:sz w:val="22"/>
          <w:szCs w:val="22"/>
          <w:u w:val="single"/>
        </w:rPr>
        <w:t xml:space="preserve">Klauzule dodatkowe – </w:t>
      </w:r>
      <w:r w:rsidRPr="003F128B">
        <w:rPr>
          <w:rFonts w:asciiTheme="minorHAnsi" w:hAnsiTheme="minorHAnsi" w:cstheme="minorHAnsi"/>
          <w:sz w:val="22"/>
          <w:szCs w:val="22"/>
          <w:u w:val="single"/>
        </w:rPr>
        <w:t>obligatoryjne</w:t>
      </w:r>
      <w:r w:rsidR="00167CAB" w:rsidRPr="003F128B">
        <w:rPr>
          <w:rFonts w:asciiTheme="minorHAnsi" w:hAnsiTheme="minorHAnsi" w:cstheme="minorHAnsi"/>
          <w:bCs/>
          <w:sz w:val="22"/>
          <w:szCs w:val="22"/>
        </w:rPr>
        <w:t>:</w:t>
      </w:r>
    </w:p>
    <w:p w14:paraId="551DC633" w14:textId="5D734AD5" w:rsidR="00167CAB" w:rsidRPr="003F128B" w:rsidRDefault="00167CAB" w:rsidP="00A115D1">
      <w:pPr>
        <w:pStyle w:val="Tekstpodstawowy"/>
        <w:numPr>
          <w:ilvl w:val="1"/>
          <w:numId w:val="27"/>
        </w:numPr>
        <w:suppressAutoHyphens w:val="0"/>
        <w:spacing w:after="0"/>
        <w:jc w:val="both"/>
        <w:rPr>
          <w:rFonts w:asciiTheme="minorHAnsi" w:hAnsiTheme="minorHAnsi" w:cstheme="minorHAnsi"/>
          <w:b/>
          <w:bCs/>
          <w:sz w:val="22"/>
          <w:szCs w:val="22"/>
        </w:rPr>
      </w:pPr>
      <w:r w:rsidRPr="003F128B">
        <w:rPr>
          <w:rFonts w:asciiTheme="minorHAnsi" w:hAnsiTheme="minorHAnsi" w:cstheme="minorHAnsi"/>
          <w:b/>
          <w:bCs/>
          <w:sz w:val="22"/>
          <w:szCs w:val="22"/>
        </w:rPr>
        <w:t xml:space="preserve">Klauzula rozliczenia składki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3F128B">
        <w:rPr>
          <w:rFonts w:asciiTheme="minorHAnsi" w:hAnsiTheme="minorHAnsi" w:cstheme="minorHAnsi"/>
          <w:sz w:val="22"/>
          <w:szCs w:val="22"/>
        </w:rPr>
        <w:t xml:space="preserve"> </w:t>
      </w:r>
      <w:r w:rsidRPr="003F128B">
        <w:rPr>
          <w:rFonts w:asciiTheme="minorHAnsi" w:hAnsiTheme="minorHAnsi" w:cstheme="minorHAnsi"/>
          <w:sz w:val="22"/>
          <w:szCs w:val="22"/>
        </w:rPr>
        <w:t xml:space="preserve">wszelkie rozliczenia płatności wynikające z niniejszej umowy, a w szczególności związane z dopłatą oraz zwrotem składek, dokonywane będą proporcjonalnie tj. za każdy dzień ochrony ubezpieczeniowej, o ile nie zostaną rozliczone na mocy klauzuli </w:t>
      </w:r>
      <w:r w:rsidR="005A006A">
        <w:rPr>
          <w:rFonts w:asciiTheme="minorHAnsi" w:hAnsiTheme="minorHAnsi" w:cstheme="minorHAnsi"/>
          <w:sz w:val="22"/>
          <w:szCs w:val="22"/>
        </w:rPr>
        <w:t>deklaracji sum ubezpieczenia</w:t>
      </w:r>
      <w:r w:rsidRPr="003F128B">
        <w:rPr>
          <w:rFonts w:asciiTheme="minorHAnsi" w:hAnsiTheme="minorHAnsi" w:cstheme="minorHAnsi"/>
          <w:sz w:val="22"/>
          <w:szCs w:val="22"/>
        </w:rPr>
        <w:t>.</w:t>
      </w:r>
    </w:p>
    <w:p w14:paraId="7249840A" w14:textId="6F40670B" w:rsidR="002F6A9C" w:rsidRPr="003F128B" w:rsidRDefault="002F6A9C" w:rsidP="00A115D1">
      <w:pPr>
        <w:numPr>
          <w:ilvl w:val="1"/>
          <w:numId w:val="27"/>
        </w:numPr>
        <w:suppressAutoHyphens w:val="0"/>
        <w:jc w:val="both"/>
        <w:rPr>
          <w:rFonts w:asciiTheme="minorHAnsi" w:hAnsiTheme="minorHAnsi" w:cstheme="minorHAnsi"/>
          <w:b/>
          <w:sz w:val="22"/>
          <w:szCs w:val="22"/>
        </w:rPr>
      </w:pPr>
      <w:r w:rsidRPr="003F128B">
        <w:rPr>
          <w:rFonts w:asciiTheme="minorHAnsi" w:hAnsiTheme="minorHAnsi" w:cstheme="minorHAnsi"/>
          <w:b/>
          <w:sz w:val="22"/>
          <w:szCs w:val="22"/>
        </w:rPr>
        <w:t xml:space="preserve">Klauzula bezzwłocznej naprawy szkody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3F128B">
        <w:rPr>
          <w:rFonts w:asciiTheme="minorHAnsi" w:hAnsiTheme="minorHAnsi" w:cstheme="minorHAnsi"/>
          <w:sz w:val="22"/>
          <w:szCs w:val="22"/>
        </w:rPr>
        <w:t xml:space="preserve"> </w:t>
      </w:r>
      <w:r w:rsidRPr="003F128B">
        <w:rPr>
          <w:rFonts w:asciiTheme="minorHAnsi" w:hAnsiTheme="minorHAnsi" w:cstheme="minorHAnsi"/>
          <w:sz w:val="22"/>
          <w:szCs w:val="22"/>
        </w:rPr>
        <w:t>w przypadku szkód wymagających natychmiastowej naprawy w celu zachowania ciągłości produkcji lub świadczenia usług dopuszcza się możliwość bezzwłocznego dokonania napraw, tj. bezpośrednio po szkodzie przez odpowiednio przeszkolone ekipy naprawcze Ubezpieczającego, bądź przez wyspecjalizowane firmy zewnętrzne działające na jego zlecenie. W przypadku tego rodzaju szkód, poza dokumentami wymaganymi zgodnie z warunkami ubezpieczenia, Ubezpieczający zobowiązany jest do sporządzenia i przedłożenia ubezpieczycielowi dokumentacji zdjęciowej z miejsca szkody oraz zachowania do dyspozycji ubezpieczyciela elementów uszkodzonych podlegających wymianie.</w:t>
      </w:r>
    </w:p>
    <w:p w14:paraId="095B7AF5" w14:textId="3A7F926E" w:rsidR="007F13FC" w:rsidRPr="003F128B" w:rsidRDefault="002F6A9C" w:rsidP="00A115D1">
      <w:pPr>
        <w:pStyle w:val="Tekstpodstawowy"/>
        <w:numPr>
          <w:ilvl w:val="1"/>
          <w:numId w:val="27"/>
        </w:numPr>
        <w:suppressAutoHyphens w:val="0"/>
        <w:spacing w:after="0"/>
        <w:jc w:val="both"/>
        <w:rPr>
          <w:rFonts w:asciiTheme="minorHAnsi" w:hAnsiTheme="minorHAnsi" w:cstheme="minorHAnsi"/>
          <w:b/>
          <w:bCs/>
          <w:sz w:val="22"/>
          <w:szCs w:val="22"/>
        </w:rPr>
      </w:pPr>
      <w:r w:rsidRPr="003F128B">
        <w:rPr>
          <w:rFonts w:asciiTheme="minorHAnsi" w:hAnsiTheme="minorHAnsi" w:cstheme="minorHAnsi"/>
          <w:b/>
          <w:sz w:val="22"/>
          <w:szCs w:val="22"/>
        </w:rPr>
        <w:t xml:space="preserve">Klauzula odstąpienia od odtworzenia mienia po szkodzie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3F128B">
        <w:rPr>
          <w:rFonts w:asciiTheme="minorHAnsi" w:hAnsiTheme="minorHAnsi" w:cstheme="minorHAnsi"/>
          <w:snapToGrid w:val="0"/>
          <w:sz w:val="22"/>
          <w:szCs w:val="22"/>
        </w:rPr>
        <w:t xml:space="preserve"> </w:t>
      </w:r>
      <w:r w:rsidRPr="003F128B">
        <w:rPr>
          <w:rFonts w:asciiTheme="minorHAnsi" w:hAnsiTheme="minorHAnsi" w:cstheme="minorHAnsi"/>
          <w:snapToGrid w:val="0"/>
          <w:sz w:val="22"/>
          <w:szCs w:val="22"/>
        </w:rPr>
        <w:t>w</w:t>
      </w:r>
      <w:r w:rsidRPr="003F128B">
        <w:rPr>
          <w:rFonts w:asciiTheme="minorHAnsi" w:hAnsiTheme="minorHAnsi" w:cstheme="minorHAnsi"/>
          <w:sz w:val="22"/>
          <w:szCs w:val="22"/>
        </w:rPr>
        <w:t xml:space="preserve"> </w:t>
      </w:r>
      <w:r w:rsidR="00EB0745" w:rsidRPr="003F128B">
        <w:rPr>
          <w:rFonts w:asciiTheme="minorHAnsi" w:hAnsiTheme="minorHAnsi" w:cstheme="minorHAnsi"/>
          <w:sz w:val="22"/>
          <w:szCs w:val="22"/>
        </w:rPr>
        <w:t>przypadku,</w:t>
      </w:r>
      <w:r w:rsidRPr="003F128B">
        <w:rPr>
          <w:rFonts w:asciiTheme="minorHAnsi" w:hAnsiTheme="minorHAnsi" w:cstheme="minorHAnsi"/>
          <w:sz w:val="22"/>
          <w:szCs w:val="22"/>
        </w:rPr>
        <w:t xml:space="preserve"> gdy Ubezpieczający zrezygnuje z odtworzenia mienia po szkodzie</w:t>
      </w:r>
      <w:r w:rsidR="00EB0745">
        <w:rPr>
          <w:rFonts w:asciiTheme="minorHAnsi" w:hAnsiTheme="minorHAnsi" w:cstheme="minorHAnsi"/>
          <w:sz w:val="22"/>
          <w:szCs w:val="22"/>
        </w:rPr>
        <w:t>,</w:t>
      </w:r>
      <w:r w:rsidRPr="003F128B">
        <w:rPr>
          <w:rFonts w:asciiTheme="minorHAnsi" w:hAnsiTheme="minorHAnsi" w:cstheme="minorHAnsi"/>
          <w:sz w:val="22"/>
          <w:szCs w:val="22"/>
        </w:rPr>
        <w:t xml:space="preserve"> </w:t>
      </w:r>
      <w:r w:rsidR="00522513" w:rsidRPr="003F128B">
        <w:rPr>
          <w:rFonts w:asciiTheme="minorHAnsi" w:hAnsiTheme="minorHAnsi" w:cstheme="minorHAnsi"/>
          <w:sz w:val="22"/>
          <w:szCs w:val="22"/>
        </w:rPr>
        <w:t>ubezpieczyciel wypłaci</w:t>
      </w:r>
      <w:r w:rsidRPr="003F128B">
        <w:rPr>
          <w:rFonts w:asciiTheme="minorHAnsi" w:hAnsiTheme="minorHAnsi" w:cstheme="minorHAnsi"/>
          <w:sz w:val="22"/>
          <w:szCs w:val="22"/>
        </w:rPr>
        <w:t xml:space="preserve"> odszkodowanie na takich zasadach jakby odtworzenie mienia nastąpiło tzn. mienie zostało naprawione</w:t>
      </w:r>
      <w:r w:rsidR="00EB0745">
        <w:rPr>
          <w:rFonts w:asciiTheme="minorHAnsi" w:hAnsiTheme="minorHAnsi" w:cstheme="minorHAnsi"/>
          <w:sz w:val="22"/>
          <w:szCs w:val="22"/>
        </w:rPr>
        <w:t>.</w:t>
      </w:r>
    </w:p>
    <w:p w14:paraId="1588BE48" w14:textId="39025348" w:rsidR="008821B2" w:rsidRPr="003F128B" w:rsidRDefault="008821B2" w:rsidP="00A115D1">
      <w:pPr>
        <w:pStyle w:val="Kolorowalistaakcent11"/>
        <w:numPr>
          <w:ilvl w:val="1"/>
          <w:numId w:val="27"/>
        </w:numPr>
        <w:suppressAutoHyphens w:val="0"/>
        <w:jc w:val="both"/>
        <w:rPr>
          <w:rFonts w:asciiTheme="minorHAnsi" w:hAnsiTheme="minorHAnsi" w:cstheme="minorHAnsi"/>
        </w:rPr>
      </w:pPr>
      <w:r w:rsidRPr="003F128B">
        <w:rPr>
          <w:rFonts w:asciiTheme="minorHAnsi" w:hAnsiTheme="minorHAnsi" w:cstheme="minorHAnsi"/>
          <w:b/>
        </w:rPr>
        <w:t xml:space="preserve">Klauzula odkupienia urządzeń </w:t>
      </w:r>
      <w:r w:rsidRPr="003F128B">
        <w:rPr>
          <w:rFonts w:asciiTheme="minorHAnsi" w:hAnsiTheme="minorHAnsi" w:cstheme="minorHAnsi"/>
        </w:rPr>
        <w:t xml:space="preserve">- </w:t>
      </w:r>
      <w:r w:rsidR="007E72E9" w:rsidRPr="00591FAD">
        <w:rPr>
          <w:rFonts w:asciiTheme="minorHAnsi" w:hAnsiTheme="minorHAnsi" w:cstheme="minorHAnsi"/>
        </w:rPr>
        <w:t>z zachowaniem pozostałych, niezmienionych niniejszą klauzulą postanowień umowy ubezpieczenia i ogólnych warunków ubezpieczenia, ustala się, że</w:t>
      </w:r>
      <w:r w:rsidR="007E72E9" w:rsidRPr="003F128B">
        <w:rPr>
          <w:rFonts w:asciiTheme="minorHAnsi" w:hAnsiTheme="minorHAnsi" w:cstheme="minorHAnsi"/>
        </w:rPr>
        <w:t xml:space="preserve"> </w:t>
      </w:r>
      <w:r w:rsidRPr="003F128B">
        <w:rPr>
          <w:rFonts w:asciiTheme="minorHAnsi" w:hAnsiTheme="minorHAnsi" w:cstheme="minorHAnsi"/>
        </w:rPr>
        <w:t>w przypadku szkody na urządzeniu, którego nie można odkupić ze względu na zakończenie jego produkcji, odszkodowanie wypłacone będzie w wysokości ceny urządzenia o najbardziej zbliżonych parametrach technicznych; jeżeli wartość nowego urządzenia nie będzie wyższa od sumy ubezpieczenia odszkodowanie takie nie będzie traktowane, jako modernizacja.</w:t>
      </w:r>
    </w:p>
    <w:p w14:paraId="39F88941" w14:textId="017C895C" w:rsidR="00743A7F" w:rsidRPr="003F128B" w:rsidRDefault="00743A7F" w:rsidP="00A115D1">
      <w:pPr>
        <w:numPr>
          <w:ilvl w:val="1"/>
          <w:numId w:val="27"/>
        </w:numPr>
        <w:suppressAutoHyphens w:val="0"/>
        <w:jc w:val="both"/>
        <w:rPr>
          <w:rFonts w:asciiTheme="minorHAnsi" w:hAnsiTheme="minorHAnsi" w:cstheme="minorHAnsi"/>
          <w:b/>
          <w:sz w:val="22"/>
          <w:szCs w:val="22"/>
        </w:rPr>
      </w:pPr>
      <w:r w:rsidRPr="003F128B">
        <w:rPr>
          <w:rFonts w:asciiTheme="minorHAnsi" w:hAnsiTheme="minorHAnsi" w:cstheme="minorHAnsi"/>
          <w:b/>
          <w:sz w:val="22"/>
          <w:szCs w:val="22"/>
        </w:rPr>
        <w:t xml:space="preserve">Klauzula rzeczoznawców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3F128B">
        <w:rPr>
          <w:rFonts w:asciiTheme="minorHAnsi" w:hAnsiTheme="minorHAnsi" w:cstheme="minorHAnsi"/>
          <w:color w:val="000000"/>
          <w:sz w:val="22"/>
          <w:szCs w:val="22"/>
        </w:rPr>
        <w:t xml:space="preserve"> </w:t>
      </w:r>
      <w:r w:rsidRPr="003F128B">
        <w:rPr>
          <w:rFonts w:asciiTheme="minorHAnsi" w:hAnsiTheme="minorHAnsi" w:cstheme="minorHAnsi"/>
          <w:color w:val="000000"/>
          <w:sz w:val="22"/>
          <w:szCs w:val="22"/>
        </w:rPr>
        <w:t xml:space="preserve">Ubezpieczyciel pokrywa część poniesionych przez ubezpieczającego koniecznych i uzasadnionych kosztów ekspertyz rzeczoznawców związanych z ustaleniem zakresu i rozmiaru – </w:t>
      </w:r>
      <w:r w:rsidR="00522513" w:rsidRPr="003F128B">
        <w:rPr>
          <w:rFonts w:asciiTheme="minorHAnsi" w:hAnsiTheme="minorHAnsi" w:cstheme="minorHAnsi"/>
          <w:color w:val="000000"/>
          <w:sz w:val="22"/>
          <w:szCs w:val="22"/>
        </w:rPr>
        <w:t xml:space="preserve">limit </w:t>
      </w:r>
      <w:r w:rsidR="003F128B" w:rsidRPr="003F128B">
        <w:rPr>
          <w:rFonts w:asciiTheme="minorHAnsi" w:hAnsiTheme="minorHAnsi" w:cstheme="minorHAnsi"/>
          <w:snapToGrid w:val="0"/>
          <w:color w:val="000000"/>
          <w:sz w:val="22"/>
          <w:szCs w:val="22"/>
        </w:rPr>
        <w:t>10</w:t>
      </w:r>
      <w:r w:rsidR="00522513" w:rsidRPr="003F128B">
        <w:rPr>
          <w:rFonts w:asciiTheme="minorHAnsi" w:hAnsiTheme="minorHAnsi" w:cstheme="minorHAnsi"/>
          <w:snapToGrid w:val="0"/>
          <w:color w:val="000000"/>
          <w:sz w:val="22"/>
          <w:szCs w:val="22"/>
        </w:rPr>
        <w:t>0.000</w:t>
      </w:r>
      <w:r w:rsidRPr="003F128B">
        <w:rPr>
          <w:rFonts w:asciiTheme="minorHAnsi" w:hAnsiTheme="minorHAnsi" w:cstheme="minorHAnsi"/>
          <w:snapToGrid w:val="0"/>
          <w:color w:val="000000"/>
          <w:sz w:val="22"/>
          <w:szCs w:val="22"/>
        </w:rPr>
        <w:t xml:space="preserve"> zł dla wszystkich zdarzeń w okresie ubezpieczenia, powyższy limit dotyczy szkód objętych umową ubezpieczenia mienia w przypadku szkody limit ten każdorazowo będzie pomniejszany o kwotę wypłaconego odszkodowania.</w:t>
      </w:r>
    </w:p>
    <w:p w14:paraId="0EB645D4" w14:textId="596A0B28" w:rsidR="00167CAB" w:rsidRPr="003F128B" w:rsidRDefault="00167CAB" w:rsidP="00A115D1">
      <w:pPr>
        <w:pStyle w:val="Tekstpodstawowy3"/>
        <w:numPr>
          <w:ilvl w:val="1"/>
          <w:numId w:val="27"/>
        </w:numPr>
        <w:suppressAutoHyphens w:val="0"/>
        <w:spacing w:after="0"/>
        <w:jc w:val="both"/>
        <w:rPr>
          <w:rFonts w:asciiTheme="minorHAnsi" w:hAnsiTheme="minorHAnsi" w:cstheme="minorHAnsi"/>
          <w:b/>
          <w:bCs/>
          <w:sz w:val="22"/>
          <w:szCs w:val="22"/>
        </w:rPr>
      </w:pPr>
      <w:r w:rsidRPr="003F128B">
        <w:rPr>
          <w:rFonts w:asciiTheme="minorHAnsi" w:hAnsiTheme="minorHAnsi" w:cstheme="minorHAnsi"/>
          <w:b/>
          <w:bCs/>
          <w:sz w:val="22"/>
          <w:szCs w:val="22"/>
        </w:rPr>
        <w:t xml:space="preserve">Klauzula warunków i taryf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3F128B">
        <w:rPr>
          <w:rFonts w:asciiTheme="minorHAnsi" w:hAnsiTheme="minorHAnsi" w:cstheme="minorHAnsi"/>
          <w:sz w:val="22"/>
          <w:szCs w:val="22"/>
        </w:rPr>
        <w:t xml:space="preserve"> </w:t>
      </w:r>
      <w:r w:rsidRPr="003F128B">
        <w:rPr>
          <w:rFonts w:asciiTheme="minorHAnsi" w:hAnsiTheme="minorHAnsi" w:cstheme="minorHAnsi"/>
          <w:sz w:val="22"/>
          <w:szCs w:val="22"/>
        </w:rPr>
        <w:t xml:space="preserve">w </w:t>
      </w:r>
      <w:r w:rsidRPr="003F128B">
        <w:rPr>
          <w:rFonts w:asciiTheme="minorHAnsi" w:hAnsiTheme="minorHAnsi" w:cstheme="minorHAnsi"/>
          <w:sz w:val="22"/>
          <w:szCs w:val="22"/>
        </w:rPr>
        <w:lastRenderedPageBreak/>
        <w:t xml:space="preserve">przypadku doubezpieczenia, uzupełniania lub podwyższania sumy ubezpieczenia lub limitu odpowiedzialności w okresie ubezpieczenia, zastosowanie mieć będą warunki umowy oraz stawki ubezpieczeniowe obowiązujące w umowie ubezpieczenia w dniu dokonywania zmiany. </w:t>
      </w:r>
    </w:p>
    <w:p w14:paraId="01A186DF" w14:textId="1CE46627" w:rsidR="00167CAB" w:rsidRPr="003F128B" w:rsidRDefault="00167CAB" w:rsidP="00A115D1">
      <w:pPr>
        <w:pStyle w:val="Tekstpodstawowywcity"/>
        <w:numPr>
          <w:ilvl w:val="1"/>
          <w:numId w:val="27"/>
        </w:numPr>
        <w:suppressAutoHyphens w:val="0"/>
        <w:rPr>
          <w:rFonts w:asciiTheme="minorHAnsi" w:hAnsiTheme="minorHAnsi" w:cstheme="minorHAnsi"/>
          <w:b/>
          <w:bCs/>
          <w:sz w:val="22"/>
          <w:szCs w:val="22"/>
        </w:rPr>
      </w:pPr>
      <w:r w:rsidRPr="003F128B">
        <w:rPr>
          <w:rFonts w:asciiTheme="minorHAnsi" w:hAnsiTheme="minorHAnsi" w:cstheme="minorHAnsi"/>
          <w:b/>
          <w:bCs/>
          <w:sz w:val="22"/>
          <w:szCs w:val="22"/>
        </w:rPr>
        <w:t xml:space="preserve">Klauzula czasu ochrony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3F128B">
        <w:rPr>
          <w:rFonts w:asciiTheme="minorHAnsi" w:hAnsiTheme="minorHAnsi" w:cstheme="minorHAnsi"/>
          <w:sz w:val="22"/>
          <w:szCs w:val="22"/>
        </w:rPr>
        <w:t xml:space="preserve"> </w:t>
      </w:r>
      <w:r w:rsidRPr="003F128B">
        <w:rPr>
          <w:rFonts w:asciiTheme="minorHAnsi" w:hAnsiTheme="minorHAnsi" w:cstheme="minorHAnsi"/>
          <w:sz w:val="22"/>
          <w:szCs w:val="22"/>
        </w:rPr>
        <w:t>okres ochrony jest tożsamy z okresem ubezpieczenia mimo opłacenia składki lub jej raty w terminie późniejszym, z zastrzeżeniem postanowień klauzuli prolongacyjnej.</w:t>
      </w:r>
    </w:p>
    <w:p w14:paraId="2CBFDCF9" w14:textId="2AF2C084" w:rsidR="00167CAB" w:rsidRPr="00156690" w:rsidRDefault="00167CAB" w:rsidP="00A115D1">
      <w:pPr>
        <w:pStyle w:val="Tekstpodstawowy"/>
        <w:numPr>
          <w:ilvl w:val="1"/>
          <w:numId w:val="27"/>
        </w:numPr>
        <w:suppressAutoHyphens w:val="0"/>
        <w:spacing w:after="0"/>
        <w:jc w:val="both"/>
        <w:rPr>
          <w:rFonts w:asciiTheme="minorHAnsi" w:hAnsiTheme="minorHAnsi" w:cstheme="minorHAnsi"/>
          <w:b/>
          <w:bCs/>
          <w:sz w:val="22"/>
          <w:szCs w:val="22"/>
        </w:rPr>
      </w:pPr>
      <w:r w:rsidRPr="00156690">
        <w:rPr>
          <w:rFonts w:asciiTheme="minorHAnsi" w:hAnsiTheme="minorHAnsi" w:cstheme="minorHAnsi"/>
          <w:b/>
          <w:bCs/>
          <w:sz w:val="22"/>
          <w:szCs w:val="22"/>
        </w:rPr>
        <w:t xml:space="preserve">Klauzula przelewu bankowego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156690">
        <w:rPr>
          <w:rFonts w:asciiTheme="minorHAnsi" w:hAnsiTheme="minorHAnsi" w:cstheme="minorHAnsi"/>
          <w:sz w:val="22"/>
          <w:szCs w:val="22"/>
        </w:rPr>
        <w:t xml:space="preserve"> </w:t>
      </w:r>
      <w:r w:rsidRPr="00156690">
        <w:rPr>
          <w:rFonts w:asciiTheme="minorHAnsi" w:hAnsiTheme="minorHAnsi" w:cstheme="minorHAnsi"/>
          <w:sz w:val="22"/>
          <w:szCs w:val="22"/>
        </w:rPr>
        <w:t>za datę prawidłowego opłacenia składki ubezpieczeniowej uznaje się datę złożenia dyspozycji realizacji polecenia przelewu bankowego bez względu na formę (pisemna lub elektroniczna), o ile w terminie jej realizacji na rachunku Ubezpieczającego</w:t>
      </w:r>
      <w:r w:rsidR="00EB7B9E">
        <w:rPr>
          <w:rFonts w:asciiTheme="minorHAnsi" w:hAnsiTheme="minorHAnsi" w:cstheme="minorHAnsi"/>
          <w:sz w:val="22"/>
          <w:szCs w:val="22"/>
        </w:rPr>
        <w:t xml:space="preserve"> / Ubezpieczonego</w:t>
      </w:r>
      <w:r w:rsidRPr="00156690">
        <w:rPr>
          <w:rFonts w:asciiTheme="minorHAnsi" w:hAnsiTheme="minorHAnsi" w:cstheme="minorHAnsi"/>
          <w:sz w:val="22"/>
          <w:szCs w:val="22"/>
        </w:rPr>
        <w:t xml:space="preserve"> była dostępna wystarczająca do wykonania operacji ilość środków płatniczych.</w:t>
      </w:r>
    </w:p>
    <w:p w14:paraId="6760AB90" w14:textId="18CAA2A7" w:rsidR="00167CAB" w:rsidRPr="00156690" w:rsidRDefault="00167CAB" w:rsidP="003F128B">
      <w:pPr>
        <w:pStyle w:val="ww-tekstpodstawowywcity20"/>
        <w:numPr>
          <w:ilvl w:val="1"/>
          <w:numId w:val="27"/>
        </w:numPr>
        <w:suppressAutoHyphens w:val="0"/>
        <w:rPr>
          <w:rFonts w:asciiTheme="minorHAnsi" w:hAnsiTheme="minorHAnsi" w:cstheme="minorHAnsi"/>
          <w:b/>
          <w:bCs/>
          <w:sz w:val="22"/>
          <w:szCs w:val="22"/>
        </w:rPr>
      </w:pPr>
      <w:r w:rsidRPr="00156690">
        <w:rPr>
          <w:rFonts w:asciiTheme="minorHAnsi" w:hAnsiTheme="minorHAnsi" w:cstheme="minorHAnsi"/>
          <w:b/>
          <w:sz w:val="22"/>
          <w:szCs w:val="22"/>
        </w:rPr>
        <w:t>Klauzula budynków wpisanych do rejestru zabytków</w:t>
      </w:r>
      <w:r w:rsidR="003F128B" w:rsidRPr="00156690">
        <w:rPr>
          <w:rFonts w:asciiTheme="minorHAnsi" w:hAnsiTheme="minorHAnsi" w:cstheme="minorHAnsi"/>
          <w:b/>
          <w:sz w:val="22"/>
          <w:szCs w:val="22"/>
        </w:rPr>
        <w:t xml:space="preserve">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156690">
        <w:rPr>
          <w:rFonts w:asciiTheme="minorHAnsi" w:hAnsiTheme="minorHAnsi" w:cstheme="minorHAnsi"/>
          <w:sz w:val="22"/>
          <w:szCs w:val="22"/>
        </w:rPr>
        <w:t xml:space="preserve"> </w:t>
      </w:r>
      <w:r w:rsidR="003F128B" w:rsidRPr="00156690">
        <w:rPr>
          <w:rFonts w:asciiTheme="minorHAnsi" w:hAnsiTheme="minorHAnsi" w:cstheme="minorHAnsi"/>
          <w:sz w:val="22"/>
          <w:szCs w:val="22"/>
        </w:rPr>
        <w:t>w przypadku wystąpienia szkody w budynkach wpisanych do rejestru zabytków odszkodowanie zostanie ustalone na podstawie kosztorysu sporządzonego w oparciu o odpowiednie zapisy KNR oraz publikowane i powszechnie stosowane w budownictwie cenniki SEKOCENBUD uwzględniające fakt wpisania przedmiotu szkody do rejestru zabytków, z zastrzeżeniem pozostałych postanowień SWZ oraz odpowiednich zapisów ogólnych warunków ubezpieczenia mienia od ognia i innych zdarzeń losowych.</w:t>
      </w:r>
    </w:p>
    <w:p w14:paraId="02A2ABBA" w14:textId="631165FB" w:rsidR="00FE4DBD" w:rsidRPr="003F128B" w:rsidRDefault="00FE4DBD" w:rsidP="00A115D1">
      <w:pPr>
        <w:pStyle w:val="Tekstpodstawowy"/>
        <w:numPr>
          <w:ilvl w:val="1"/>
          <w:numId w:val="27"/>
        </w:numPr>
        <w:suppressAutoHyphens w:val="0"/>
        <w:spacing w:after="0"/>
        <w:ind w:left="426" w:hanging="502"/>
        <w:jc w:val="both"/>
        <w:rPr>
          <w:rFonts w:asciiTheme="minorHAnsi" w:hAnsiTheme="minorHAnsi" w:cstheme="minorHAnsi"/>
          <w:sz w:val="22"/>
          <w:szCs w:val="22"/>
        </w:rPr>
      </w:pPr>
      <w:r w:rsidRPr="003F128B">
        <w:rPr>
          <w:rFonts w:asciiTheme="minorHAnsi" w:hAnsiTheme="minorHAnsi" w:cstheme="minorHAnsi"/>
          <w:b/>
          <w:sz w:val="22"/>
          <w:szCs w:val="22"/>
        </w:rPr>
        <w:t xml:space="preserve">Klauzula kradzieży zwykłej - </w:t>
      </w:r>
      <w:r w:rsidR="007E72E9"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7E72E9" w:rsidRPr="003F128B">
        <w:rPr>
          <w:rFonts w:asciiTheme="minorHAnsi" w:hAnsiTheme="minorHAnsi" w:cstheme="minorHAnsi"/>
          <w:sz w:val="22"/>
          <w:szCs w:val="22"/>
        </w:rPr>
        <w:t xml:space="preserve"> </w:t>
      </w:r>
      <w:r w:rsidR="00193685" w:rsidRPr="003F128B">
        <w:rPr>
          <w:rFonts w:asciiTheme="minorHAnsi" w:hAnsiTheme="minorHAnsi" w:cstheme="minorHAnsi"/>
          <w:sz w:val="22"/>
          <w:szCs w:val="22"/>
        </w:rPr>
        <w:t xml:space="preserve">w granicach limitu </w:t>
      </w:r>
      <w:r w:rsidR="003F128B" w:rsidRPr="003F128B">
        <w:rPr>
          <w:rFonts w:asciiTheme="minorHAnsi" w:hAnsiTheme="minorHAnsi" w:cstheme="minorHAnsi"/>
          <w:sz w:val="22"/>
          <w:szCs w:val="22"/>
        </w:rPr>
        <w:t>30</w:t>
      </w:r>
      <w:r w:rsidR="00D263C8" w:rsidRPr="003F128B">
        <w:rPr>
          <w:rFonts w:asciiTheme="minorHAnsi" w:hAnsiTheme="minorHAnsi" w:cstheme="minorHAnsi"/>
          <w:sz w:val="22"/>
          <w:szCs w:val="22"/>
        </w:rPr>
        <w:t>.</w:t>
      </w:r>
      <w:r w:rsidR="00193685" w:rsidRPr="003F128B">
        <w:rPr>
          <w:rFonts w:asciiTheme="minorHAnsi" w:hAnsiTheme="minorHAnsi" w:cstheme="minorHAnsi"/>
          <w:sz w:val="22"/>
          <w:szCs w:val="22"/>
        </w:rPr>
        <w:t>000</w:t>
      </w:r>
      <w:r w:rsidRPr="003F128B">
        <w:rPr>
          <w:rFonts w:asciiTheme="minorHAnsi" w:hAnsiTheme="minorHAnsi" w:cstheme="minorHAnsi"/>
          <w:sz w:val="22"/>
          <w:szCs w:val="22"/>
        </w:rPr>
        <w:t xml:space="preserve"> </w:t>
      </w:r>
      <w:r w:rsidR="00270525" w:rsidRPr="003F128B">
        <w:rPr>
          <w:rFonts w:asciiTheme="minorHAnsi" w:hAnsiTheme="minorHAnsi" w:cstheme="minorHAnsi"/>
          <w:sz w:val="22"/>
          <w:szCs w:val="22"/>
        </w:rPr>
        <w:t>zł</w:t>
      </w:r>
      <w:r w:rsidRPr="003F128B">
        <w:rPr>
          <w:rFonts w:asciiTheme="minorHAnsi" w:hAnsiTheme="minorHAnsi" w:cstheme="minorHAnsi"/>
          <w:sz w:val="22"/>
          <w:szCs w:val="22"/>
        </w:rPr>
        <w:t xml:space="preserve"> na jedno i wszystkie zdarzenia w okresie ubezpieczenia zakresem ochrony ubezpieczeniowej objęta jest kradzież / zabór mienia wymienionego w przedmiocie ubezpieczenia </w:t>
      </w:r>
      <w:r w:rsidR="00170BBA" w:rsidRPr="003F128B">
        <w:rPr>
          <w:rFonts w:asciiTheme="minorHAnsi" w:hAnsiTheme="minorHAnsi" w:cstheme="minorHAnsi"/>
          <w:sz w:val="22"/>
          <w:szCs w:val="22"/>
        </w:rPr>
        <w:t>mienia od wszystkich zdarzeń</w:t>
      </w:r>
      <w:r w:rsidRPr="003F128B">
        <w:rPr>
          <w:rFonts w:asciiTheme="minorHAnsi" w:hAnsiTheme="minorHAnsi" w:cstheme="minorHAnsi"/>
          <w:sz w:val="22"/>
          <w:szCs w:val="22"/>
        </w:rPr>
        <w:t xml:space="preserve"> </w:t>
      </w:r>
      <w:r w:rsidR="00170BBA" w:rsidRPr="003F128B">
        <w:rPr>
          <w:rFonts w:asciiTheme="minorHAnsi" w:hAnsiTheme="minorHAnsi" w:cstheme="minorHAnsi"/>
          <w:sz w:val="22"/>
          <w:szCs w:val="22"/>
        </w:rPr>
        <w:t xml:space="preserve">(w tym </w:t>
      </w:r>
      <w:r w:rsidR="00156690">
        <w:rPr>
          <w:rFonts w:asciiTheme="minorHAnsi" w:hAnsiTheme="minorHAnsi" w:cstheme="minorHAnsi"/>
          <w:sz w:val="22"/>
          <w:szCs w:val="22"/>
        </w:rPr>
        <w:t xml:space="preserve">mienia </w:t>
      </w:r>
      <w:r w:rsidR="00170BBA" w:rsidRPr="003F128B">
        <w:rPr>
          <w:rFonts w:asciiTheme="minorHAnsi" w:hAnsiTheme="minorHAnsi" w:cstheme="minorHAnsi"/>
          <w:sz w:val="22"/>
          <w:szCs w:val="22"/>
        </w:rPr>
        <w:t>wskazanego</w:t>
      </w:r>
      <w:r w:rsidR="00B743A2" w:rsidRPr="003F128B">
        <w:rPr>
          <w:rFonts w:asciiTheme="minorHAnsi" w:hAnsiTheme="minorHAnsi" w:cstheme="minorHAnsi"/>
          <w:sz w:val="22"/>
          <w:szCs w:val="22"/>
        </w:rPr>
        <w:t xml:space="preserve"> w t</w:t>
      </w:r>
      <w:r w:rsidR="00170BBA" w:rsidRPr="003F128B">
        <w:rPr>
          <w:rFonts w:asciiTheme="minorHAnsi" w:hAnsiTheme="minorHAnsi" w:cstheme="minorHAnsi"/>
          <w:sz w:val="22"/>
          <w:szCs w:val="22"/>
        </w:rPr>
        <w:t>abeli limitów wspólnych na str.</w:t>
      </w:r>
      <w:r w:rsidR="00F60BAB" w:rsidRPr="003F128B">
        <w:rPr>
          <w:rFonts w:asciiTheme="minorHAnsi" w:hAnsiTheme="minorHAnsi" w:cstheme="minorHAnsi"/>
          <w:sz w:val="22"/>
          <w:szCs w:val="22"/>
        </w:rPr>
        <w:t xml:space="preserve"> </w:t>
      </w:r>
      <w:r w:rsidR="00170BBA" w:rsidRPr="003F128B">
        <w:rPr>
          <w:rFonts w:asciiTheme="minorHAnsi" w:hAnsiTheme="minorHAnsi" w:cstheme="minorHAnsi"/>
          <w:sz w:val="22"/>
          <w:szCs w:val="22"/>
        </w:rPr>
        <w:t>8</w:t>
      </w:r>
      <w:r w:rsidR="00156690">
        <w:rPr>
          <w:rFonts w:asciiTheme="minorHAnsi" w:hAnsiTheme="minorHAnsi" w:cstheme="minorHAnsi"/>
          <w:sz w:val="22"/>
          <w:szCs w:val="22"/>
        </w:rPr>
        <w:t xml:space="preserve"> i 9</w:t>
      </w:r>
      <w:r w:rsidR="00B743A2" w:rsidRPr="003F128B">
        <w:rPr>
          <w:rFonts w:asciiTheme="minorHAnsi" w:hAnsiTheme="minorHAnsi" w:cstheme="minorHAnsi"/>
          <w:sz w:val="22"/>
          <w:szCs w:val="22"/>
        </w:rPr>
        <w:t>)</w:t>
      </w:r>
      <w:r w:rsidR="003B5313" w:rsidRPr="003F128B">
        <w:rPr>
          <w:rFonts w:asciiTheme="minorHAnsi" w:hAnsiTheme="minorHAnsi" w:cstheme="minorHAnsi"/>
          <w:sz w:val="22"/>
          <w:szCs w:val="22"/>
        </w:rPr>
        <w:t xml:space="preserve"> </w:t>
      </w:r>
      <w:r w:rsidRPr="003F128B">
        <w:rPr>
          <w:rFonts w:asciiTheme="minorHAnsi" w:hAnsiTheme="minorHAnsi" w:cstheme="minorHAnsi"/>
          <w:sz w:val="22"/>
          <w:szCs w:val="22"/>
        </w:rPr>
        <w:t xml:space="preserve">oraz ubezpieczenia mienia od kradzieży na skutek kradzieży niespełniającej znamion opisanych w OWU, SWZ. Ubezpieczający winien w ciągu 24 godzin od momentu powzięcia informacji o szkodzie powiadomić najbliższą jednostkę policji o niniejszym zdarzeniu. </w:t>
      </w:r>
      <w:r w:rsidR="003B5313" w:rsidRPr="003F128B">
        <w:rPr>
          <w:rFonts w:asciiTheme="minorHAnsi" w:hAnsiTheme="minorHAnsi" w:cstheme="minorHAnsi"/>
          <w:sz w:val="22"/>
          <w:szCs w:val="22"/>
        </w:rPr>
        <w:t>Niniejsza klauzula nie dotyczy wartości pieniężnych w gotówce.</w:t>
      </w:r>
    </w:p>
    <w:p w14:paraId="35A2AE13" w14:textId="77777777" w:rsidR="008E0A52" w:rsidRPr="003E2BA5" w:rsidRDefault="008E0A52">
      <w:pPr>
        <w:jc w:val="both"/>
        <w:rPr>
          <w:rFonts w:asciiTheme="minorHAnsi" w:hAnsiTheme="minorHAnsi" w:cstheme="minorHAnsi"/>
          <w:sz w:val="22"/>
          <w:szCs w:val="22"/>
          <w:highlight w:val="yellow"/>
        </w:rPr>
      </w:pPr>
    </w:p>
    <w:p w14:paraId="4E655F18" w14:textId="77777777" w:rsidR="00355DC9" w:rsidRPr="003F128B" w:rsidRDefault="00355DC9" w:rsidP="00392727">
      <w:pPr>
        <w:numPr>
          <w:ilvl w:val="0"/>
          <w:numId w:val="2"/>
        </w:numPr>
        <w:tabs>
          <w:tab w:val="clear" w:pos="1080"/>
          <w:tab w:val="num" w:pos="567"/>
        </w:tabs>
        <w:ind w:left="567" w:hanging="567"/>
        <w:jc w:val="both"/>
        <w:rPr>
          <w:rFonts w:asciiTheme="minorHAnsi" w:hAnsiTheme="minorHAnsi" w:cstheme="minorHAnsi"/>
          <w:b/>
          <w:bCs/>
          <w:sz w:val="22"/>
          <w:szCs w:val="22"/>
          <w:u w:val="single"/>
        </w:rPr>
      </w:pPr>
      <w:r w:rsidRPr="003F128B">
        <w:rPr>
          <w:rFonts w:asciiTheme="minorHAnsi" w:hAnsiTheme="minorHAnsi" w:cstheme="minorHAnsi"/>
          <w:b/>
          <w:bCs/>
          <w:sz w:val="22"/>
          <w:szCs w:val="22"/>
          <w:u w:val="single"/>
        </w:rPr>
        <w:t xml:space="preserve">Ubezpieczenie odpowiedzialności cywilnej </w:t>
      </w:r>
    </w:p>
    <w:p w14:paraId="21FDF363" w14:textId="77777777" w:rsidR="008E0A52" w:rsidRPr="003F128B" w:rsidRDefault="008E0A52">
      <w:pPr>
        <w:jc w:val="both"/>
        <w:rPr>
          <w:rFonts w:asciiTheme="minorHAnsi" w:hAnsiTheme="minorHAnsi" w:cstheme="minorHAnsi"/>
          <w:sz w:val="22"/>
          <w:szCs w:val="22"/>
        </w:rPr>
      </w:pPr>
    </w:p>
    <w:p w14:paraId="266EE460" w14:textId="77777777" w:rsidR="00BE41EF" w:rsidRPr="003F128B" w:rsidRDefault="00BE41EF" w:rsidP="00BE41EF">
      <w:pPr>
        <w:jc w:val="both"/>
        <w:rPr>
          <w:rFonts w:asciiTheme="minorHAnsi" w:hAnsiTheme="minorHAnsi" w:cstheme="minorHAnsi"/>
          <w:bCs/>
          <w:sz w:val="22"/>
          <w:szCs w:val="22"/>
          <w:u w:val="single"/>
        </w:rPr>
      </w:pPr>
      <w:r w:rsidRPr="003F128B">
        <w:rPr>
          <w:rFonts w:asciiTheme="minorHAnsi" w:hAnsiTheme="minorHAnsi" w:cstheme="minorHAnsi"/>
          <w:bCs/>
          <w:sz w:val="22"/>
          <w:szCs w:val="22"/>
          <w:u w:val="single"/>
        </w:rPr>
        <w:t>UWAGA</w:t>
      </w:r>
    </w:p>
    <w:p w14:paraId="073BEE53" w14:textId="57EABD3E" w:rsidR="00631864" w:rsidRPr="003F128B" w:rsidRDefault="00BE41EF" w:rsidP="00631864">
      <w:pPr>
        <w:jc w:val="both"/>
        <w:rPr>
          <w:rFonts w:asciiTheme="minorHAnsi" w:hAnsiTheme="minorHAnsi" w:cstheme="minorHAnsi"/>
          <w:bCs/>
          <w:sz w:val="22"/>
          <w:szCs w:val="22"/>
          <w:u w:val="single"/>
        </w:rPr>
      </w:pPr>
      <w:r w:rsidRPr="003F128B">
        <w:rPr>
          <w:rFonts w:asciiTheme="minorHAnsi" w:hAnsiTheme="minorHAnsi" w:cstheme="minorHAnsi"/>
          <w:bCs/>
          <w:sz w:val="22"/>
          <w:szCs w:val="22"/>
          <w:u w:val="single"/>
        </w:rPr>
        <w:t>Wskazane sumy ubezpieczenia (limity) ubezpieczenia obejmują i odnoszą się do wszystkich ubezpieczonych zgodnie z wykazem jednostek organizacyjny</w:t>
      </w:r>
      <w:r w:rsidR="00193685" w:rsidRPr="003F128B">
        <w:rPr>
          <w:rFonts w:asciiTheme="minorHAnsi" w:hAnsiTheme="minorHAnsi" w:cstheme="minorHAnsi"/>
          <w:bCs/>
          <w:sz w:val="22"/>
          <w:szCs w:val="22"/>
          <w:u w:val="single"/>
        </w:rPr>
        <w:t xml:space="preserve">ch jak również </w:t>
      </w:r>
      <w:r w:rsidR="00631864" w:rsidRPr="003F128B">
        <w:rPr>
          <w:rFonts w:asciiTheme="minorHAnsi" w:hAnsiTheme="minorHAnsi" w:cstheme="minorHAnsi"/>
          <w:bCs/>
          <w:sz w:val="22"/>
          <w:szCs w:val="22"/>
          <w:u w:val="single"/>
        </w:rPr>
        <w:t xml:space="preserve">dla </w:t>
      </w:r>
      <w:r w:rsidR="00F44D76">
        <w:rPr>
          <w:rFonts w:asciiTheme="minorHAnsi" w:hAnsiTheme="minorHAnsi" w:cstheme="minorHAnsi"/>
          <w:bCs/>
          <w:sz w:val="22"/>
          <w:szCs w:val="22"/>
          <w:u w:val="single"/>
        </w:rPr>
        <w:t>Miasta Ustroń</w:t>
      </w:r>
    </w:p>
    <w:p w14:paraId="2132A984" w14:textId="77777777" w:rsidR="00BE41EF" w:rsidRPr="003F128B" w:rsidRDefault="00BE41EF" w:rsidP="00BE41EF">
      <w:pPr>
        <w:jc w:val="both"/>
        <w:rPr>
          <w:rFonts w:asciiTheme="minorHAnsi" w:hAnsiTheme="minorHAnsi" w:cstheme="minorHAnsi"/>
          <w:sz w:val="22"/>
          <w:szCs w:val="22"/>
        </w:rPr>
      </w:pPr>
    </w:p>
    <w:p w14:paraId="06458D6A" w14:textId="25C25E46" w:rsidR="00654CD5" w:rsidRPr="00FD0C2A" w:rsidRDefault="00654CD5" w:rsidP="00C460DE">
      <w:pPr>
        <w:ind w:firstLine="708"/>
        <w:jc w:val="both"/>
        <w:rPr>
          <w:rFonts w:asciiTheme="minorHAnsi" w:hAnsiTheme="minorHAnsi" w:cstheme="minorHAnsi"/>
          <w:sz w:val="22"/>
          <w:szCs w:val="22"/>
        </w:rPr>
      </w:pPr>
      <w:r w:rsidRPr="00FD0C2A">
        <w:rPr>
          <w:rFonts w:asciiTheme="minorHAnsi" w:hAnsiTheme="minorHAnsi" w:cstheme="minorHAnsi"/>
          <w:sz w:val="22"/>
          <w:szCs w:val="22"/>
        </w:rPr>
        <w:t>Ubezpieczający:</w:t>
      </w:r>
      <w:r w:rsidRPr="00FD0C2A">
        <w:rPr>
          <w:rFonts w:asciiTheme="minorHAnsi" w:hAnsiTheme="minorHAnsi" w:cstheme="minorHAnsi"/>
          <w:sz w:val="22"/>
          <w:szCs w:val="22"/>
        </w:rPr>
        <w:tab/>
      </w:r>
      <w:r>
        <w:rPr>
          <w:rFonts w:asciiTheme="minorHAnsi" w:hAnsiTheme="minorHAnsi" w:cstheme="minorHAnsi"/>
          <w:sz w:val="22"/>
          <w:szCs w:val="22"/>
        </w:rPr>
        <w:t>Miasto Ustroń</w:t>
      </w:r>
      <w:r w:rsidRPr="00FD0C2A">
        <w:rPr>
          <w:rFonts w:asciiTheme="minorHAnsi" w:hAnsiTheme="minorHAnsi" w:cstheme="minorHAnsi"/>
          <w:sz w:val="22"/>
          <w:szCs w:val="22"/>
        </w:rPr>
        <w:t>, 43-4</w:t>
      </w:r>
      <w:r>
        <w:rPr>
          <w:rFonts w:asciiTheme="minorHAnsi" w:hAnsiTheme="minorHAnsi" w:cstheme="minorHAnsi"/>
          <w:sz w:val="22"/>
          <w:szCs w:val="22"/>
        </w:rPr>
        <w:t>50</w:t>
      </w:r>
      <w:r w:rsidRPr="00FD0C2A">
        <w:rPr>
          <w:rFonts w:asciiTheme="minorHAnsi" w:hAnsiTheme="minorHAnsi" w:cstheme="minorHAnsi"/>
          <w:sz w:val="22"/>
          <w:szCs w:val="22"/>
        </w:rPr>
        <w:t xml:space="preserve"> </w:t>
      </w:r>
      <w:r>
        <w:rPr>
          <w:rFonts w:asciiTheme="minorHAnsi" w:hAnsiTheme="minorHAnsi" w:cstheme="minorHAnsi"/>
          <w:sz w:val="22"/>
          <w:szCs w:val="22"/>
        </w:rPr>
        <w:t xml:space="preserve">Ustroń, </w:t>
      </w:r>
      <w:r w:rsidRPr="00FD0C2A">
        <w:rPr>
          <w:rFonts w:asciiTheme="minorHAnsi" w:hAnsiTheme="minorHAnsi" w:cstheme="minorHAnsi"/>
          <w:sz w:val="22"/>
          <w:szCs w:val="22"/>
        </w:rPr>
        <w:t>Rynek 1</w:t>
      </w:r>
    </w:p>
    <w:p w14:paraId="354ED401" w14:textId="77777777" w:rsidR="00654CD5" w:rsidRDefault="00654CD5" w:rsidP="00C460DE">
      <w:pPr>
        <w:ind w:firstLine="708"/>
        <w:jc w:val="both"/>
        <w:rPr>
          <w:rFonts w:asciiTheme="minorHAnsi" w:hAnsiTheme="minorHAnsi" w:cstheme="minorHAnsi"/>
          <w:sz w:val="22"/>
          <w:szCs w:val="22"/>
        </w:rPr>
      </w:pPr>
      <w:r w:rsidRPr="00FD0C2A">
        <w:rPr>
          <w:rFonts w:asciiTheme="minorHAnsi" w:hAnsiTheme="minorHAnsi" w:cstheme="minorHAnsi"/>
          <w:sz w:val="22"/>
          <w:szCs w:val="22"/>
        </w:rPr>
        <w:t>Ubezpieczony:</w:t>
      </w:r>
      <w:r w:rsidRPr="00FD0C2A">
        <w:rPr>
          <w:rFonts w:asciiTheme="minorHAnsi" w:hAnsiTheme="minorHAnsi" w:cstheme="minorHAnsi"/>
          <w:sz w:val="22"/>
          <w:szCs w:val="22"/>
        </w:rPr>
        <w:tab/>
      </w:r>
      <w:r w:rsidRPr="00FD0C2A">
        <w:rPr>
          <w:rFonts w:asciiTheme="minorHAnsi" w:hAnsiTheme="minorHAnsi" w:cstheme="minorHAnsi"/>
          <w:sz w:val="22"/>
          <w:szCs w:val="22"/>
        </w:rPr>
        <w:tab/>
      </w:r>
      <w:r>
        <w:rPr>
          <w:rFonts w:asciiTheme="minorHAnsi" w:hAnsiTheme="minorHAnsi" w:cstheme="minorHAnsi"/>
          <w:sz w:val="22"/>
          <w:szCs w:val="22"/>
        </w:rPr>
        <w:t>Miasto Ustroń</w:t>
      </w:r>
      <w:r w:rsidRPr="00FD0C2A">
        <w:rPr>
          <w:rFonts w:asciiTheme="minorHAnsi" w:hAnsiTheme="minorHAnsi" w:cstheme="minorHAnsi"/>
          <w:sz w:val="22"/>
          <w:szCs w:val="22"/>
        </w:rPr>
        <w:t>, 43-4</w:t>
      </w:r>
      <w:r>
        <w:rPr>
          <w:rFonts w:asciiTheme="minorHAnsi" w:hAnsiTheme="minorHAnsi" w:cstheme="minorHAnsi"/>
          <w:sz w:val="22"/>
          <w:szCs w:val="22"/>
        </w:rPr>
        <w:t>50</w:t>
      </w:r>
      <w:r w:rsidRPr="00FD0C2A">
        <w:rPr>
          <w:rFonts w:asciiTheme="minorHAnsi" w:hAnsiTheme="minorHAnsi" w:cstheme="minorHAnsi"/>
          <w:sz w:val="22"/>
          <w:szCs w:val="22"/>
        </w:rPr>
        <w:t xml:space="preserve"> </w:t>
      </w:r>
      <w:r>
        <w:rPr>
          <w:rFonts w:asciiTheme="minorHAnsi" w:hAnsiTheme="minorHAnsi" w:cstheme="minorHAnsi"/>
          <w:sz w:val="22"/>
          <w:szCs w:val="22"/>
        </w:rPr>
        <w:t xml:space="preserve">Ustroń, </w:t>
      </w:r>
      <w:r w:rsidRPr="00FD0C2A">
        <w:rPr>
          <w:rFonts w:asciiTheme="minorHAnsi" w:hAnsiTheme="minorHAnsi" w:cstheme="minorHAnsi"/>
          <w:sz w:val="22"/>
          <w:szCs w:val="22"/>
        </w:rPr>
        <w:t>Rynek 1</w:t>
      </w:r>
    </w:p>
    <w:p w14:paraId="12310AE9" w14:textId="0E4F0E12" w:rsidR="003513C8" w:rsidRPr="003E2BA5" w:rsidRDefault="00654CD5" w:rsidP="00C460DE">
      <w:pPr>
        <w:ind w:left="2832" w:hanging="2124"/>
        <w:jc w:val="both"/>
        <w:rPr>
          <w:rFonts w:asciiTheme="minorHAnsi" w:hAnsiTheme="minorHAnsi" w:cstheme="minorHAnsi"/>
          <w:sz w:val="22"/>
          <w:szCs w:val="22"/>
        </w:rPr>
      </w:pPr>
      <w:r w:rsidRPr="00FD0C2A">
        <w:rPr>
          <w:rFonts w:asciiTheme="minorHAnsi" w:hAnsiTheme="minorHAnsi" w:cstheme="minorHAnsi"/>
          <w:sz w:val="22"/>
          <w:szCs w:val="22"/>
        </w:rPr>
        <w:t>Ubezpieczony:</w:t>
      </w:r>
      <w:r w:rsidRPr="00FD0C2A">
        <w:rPr>
          <w:rFonts w:asciiTheme="minorHAnsi" w:hAnsiTheme="minorHAnsi" w:cstheme="minorHAnsi"/>
          <w:sz w:val="22"/>
          <w:szCs w:val="22"/>
        </w:rPr>
        <w:tab/>
        <w:t xml:space="preserve">Jednostki organizacyjne dla których organem prowadzącym jest </w:t>
      </w:r>
      <w:r>
        <w:rPr>
          <w:rFonts w:asciiTheme="minorHAnsi" w:hAnsiTheme="minorHAnsi" w:cstheme="minorHAnsi"/>
          <w:sz w:val="22"/>
          <w:szCs w:val="22"/>
        </w:rPr>
        <w:t>Miasto</w:t>
      </w:r>
      <w:r w:rsidRPr="00FD0C2A">
        <w:rPr>
          <w:rFonts w:asciiTheme="minorHAnsi" w:hAnsiTheme="minorHAnsi" w:cstheme="minorHAnsi"/>
          <w:sz w:val="22"/>
          <w:szCs w:val="22"/>
        </w:rPr>
        <w:tab/>
      </w:r>
      <w:r>
        <w:rPr>
          <w:rFonts w:asciiTheme="minorHAnsi" w:hAnsiTheme="minorHAnsi" w:cstheme="minorHAnsi"/>
          <w:sz w:val="22"/>
          <w:szCs w:val="22"/>
        </w:rPr>
        <w:t>Ustroń</w:t>
      </w:r>
      <w:r w:rsidR="00F4272B">
        <w:rPr>
          <w:rFonts w:asciiTheme="minorHAnsi" w:hAnsiTheme="minorHAnsi" w:cstheme="minorHAnsi"/>
          <w:sz w:val="22"/>
          <w:szCs w:val="22"/>
        </w:rPr>
        <w:t>, a także osoby fizyczne przez nie zatrudniane (niezależnie od podstawy zatrudnienia), w tym w szczególności nauczyciele, wychowawcy, opiekunowie, strażacy OSP, asystenci rodziny, asystencie osób niepełnosprawnych</w:t>
      </w:r>
      <w:r>
        <w:rPr>
          <w:rFonts w:asciiTheme="minorHAnsi" w:hAnsiTheme="minorHAnsi" w:cstheme="minorHAnsi"/>
          <w:sz w:val="22"/>
          <w:szCs w:val="22"/>
        </w:rPr>
        <w:t xml:space="preserve"> </w:t>
      </w:r>
      <w:r w:rsidR="003513C8" w:rsidRPr="001E0425">
        <w:rPr>
          <w:rFonts w:asciiTheme="minorHAnsi" w:hAnsiTheme="minorHAnsi" w:cstheme="minorHAnsi"/>
          <w:sz w:val="22"/>
          <w:szCs w:val="22"/>
        </w:rPr>
        <w:t>(jak w pkt. 5)</w:t>
      </w:r>
      <w:r w:rsidR="00655DAB">
        <w:rPr>
          <w:rFonts w:asciiTheme="minorHAnsi" w:hAnsiTheme="minorHAnsi" w:cstheme="minorHAnsi"/>
          <w:sz w:val="22"/>
          <w:szCs w:val="22"/>
        </w:rPr>
        <w:t xml:space="preserve">; </w:t>
      </w:r>
    </w:p>
    <w:p w14:paraId="61411434" w14:textId="77777777" w:rsidR="00631864" w:rsidRPr="003E2BA5" w:rsidRDefault="00631864" w:rsidP="00BE41EF">
      <w:pPr>
        <w:jc w:val="both"/>
        <w:rPr>
          <w:rFonts w:asciiTheme="minorHAnsi" w:hAnsiTheme="minorHAnsi" w:cstheme="minorHAnsi"/>
          <w:sz w:val="22"/>
          <w:szCs w:val="22"/>
          <w:highlight w:val="yellow"/>
        </w:rPr>
      </w:pPr>
    </w:p>
    <w:p w14:paraId="18B0EF07" w14:textId="77777777" w:rsidR="00BE41EF" w:rsidRPr="003F128B" w:rsidRDefault="00BE41EF" w:rsidP="00BE41EF">
      <w:pPr>
        <w:jc w:val="both"/>
        <w:rPr>
          <w:rFonts w:asciiTheme="minorHAnsi" w:hAnsiTheme="minorHAnsi" w:cstheme="minorHAnsi"/>
          <w:b/>
          <w:sz w:val="22"/>
          <w:szCs w:val="22"/>
        </w:rPr>
      </w:pPr>
      <w:r w:rsidRPr="003F128B">
        <w:rPr>
          <w:rFonts w:asciiTheme="minorHAnsi" w:hAnsiTheme="minorHAnsi" w:cstheme="minorHAnsi"/>
          <w:b/>
          <w:sz w:val="22"/>
          <w:szCs w:val="22"/>
        </w:rPr>
        <w:t>1. Przedmiot ubezpieczenia</w:t>
      </w:r>
    </w:p>
    <w:p w14:paraId="56CE94BE" w14:textId="7C843F4B" w:rsidR="00BE41EF" w:rsidRPr="003F128B" w:rsidRDefault="00BE41EF" w:rsidP="00BE41EF">
      <w:pPr>
        <w:tabs>
          <w:tab w:val="left" w:pos="900"/>
          <w:tab w:val="left" w:pos="1145"/>
        </w:tabs>
        <w:jc w:val="both"/>
        <w:rPr>
          <w:rFonts w:asciiTheme="minorHAnsi" w:hAnsiTheme="minorHAnsi" w:cstheme="minorHAnsi"/>
          <w:sz w:val="22"/>
          <w:szCs w:val="22"/>
        </w:rPr>
      </w:pPr>
      <w:r w:rsidRPr="003F128B">
        <w:rPr>
          <w:rFonts w:asciiTheme="minorHAnsi" w:hAnsiTheme="minorHAnsi" w:cstheme="minorHAnsi"/>
          <w:sz w:val="22"/>
          <w:szCs w:val="22"/>
        </w:rPr>
        <w:t>Ochrona ubezpieczeniowa obejmuje odpowi</w:t>
      </w:r>
      <w:r w:rsidR="004B70FD" w:rsidRPr="003F128B">
        <w:rPr>
          <w:rFonts w:asciiTheme="minorHAnsi" w:hAnsiTheme="minorHAnsi" w:cstheme="minorHAnsi"/>
          <w:sz w:val="22"/>
          <w:szCs w:val="22"/>
        </w:rPr>
        <w:t xml:space="preserve">edzialność cywilną </w:t>
      </w:r>
      <w:r w:rsidR="008D7620">
        <w:rPr>
          <w:rFonts w:asciiTheme="minorHAnsi" w:hAnsiTheme="minorHAnsi" w:cstheme="minorHAnsi"/>
          <w:sz w:val="22"/>
          <w:szCs w:val="22"/>
        </w:rPr>
        <w:t>Miasta Ustroń</w:t>
      </w:r>
      <w:r w:rsidR="00FB595A" w:rsidRPr="003F128B">
        <w:rPr>
          <w:rFonts w:asciiTheme="minorHAnsi" w:hAnsiTheme="minorHAnsi" w:cstheme="minorHAnsi"/>
          <w:sz w:val="22"/>
          <w:szCs w:val="22"/>
        </w:rPr>
        <w:t xml:space="preserve"> wraz z jednostkami organizacyjnymi (dla których organem prowadzącym jest </w:t>
      </w:r>
      <w:r w:rsidR="008D7620">
        <w:rPr>
          <w:rFonts w:asciiTheme="minorHAnsi" w:hAnsiTheme="minorHAnsi" w:cstheme="minorHAnsi"/>
          <w:sz w:val="22"/>
          <w:szCs w:val="22"/>
        </w:rPr>
        <w:t>Miasto Ustroń</w:t>
      </w:r>
      <w:r w:rsidR="002F76E0">
        <w:rPr>
          <w:rFonts w:asciiTheme="minorHAnsi" w:hAnsiTheme="minorHAnsi" w:cstheme="minorHAnsi"/>
          <w:sz w:val="22"/>
          <w:szCs w:val="22"/>
        </w:rPr>
        <w:t xml:space="preserve"> </w:t>
      </w:r>
      <w:r w:rsidR="002F76E0" w:rsidRPr="002F76E0">
        <w:rPr>
          <w:rFonts w:asciiTheme="minorHAnsi" w:hAnsiTheme="minorHAnsi" w:cstheme="minorHAnsi"/>
          <w:sz w:val="22"/>
          <w:szCs w:val="22"/>
        </w:rPr>
        <w:t>w tym samorządowe instytucje kultury</w:t>
      </w:r>
      <w:r w:rsidR="00FB595A" w:rsidRPr="003F128B">
        <w:rPr>
          <w:rFonts w:asciiTheme="minorHAnsi" w:hAnsiTheme="minorHAnsi" w:cstheme="minorHAnsi"/>
          <w:sz w:val="22"/>
          <w:szCs w:val="22"/>
        </w:rPr>
        <w:t>)</w:t>
      </w:r>
      <w:r w:rsidR="002F76E0">
        <w:rPr>
          <w:rFonts w:asciiTheme="minorHAnsi" w:hAnsiTheme="minorHAnsi" w:cstheme="minorHAnsi"/>
          <w:sz w:val="22"/>
          <w:szCs w:val="22"/>
        </w:rPr>
        <w:t xml:space="preserve"> oraz jednostkami pomocniczymi</w:t>
      </w:r>
      <w:r w:rsidRPr="003F128B">
        <w:rPr>
          <w:rFonts w:asciiTheme="minorHAnsi" w:hAnsiTheme="minorHAnsi" w:cstheme="minorHAnsi"/>
          <w:sz w:val="22"/>
          <w:szCs w:val="22"/>
        </w:rPr>
        <w:t xml:space="preserve">, gdy w związku z faktycznie prowadzoną działalnością lub posiadanym, użytkowanym, czy też administrowanym mieniem ubezpieczający/ubezpieczony w następstwie czynu niedozwolonego (odpowiedzialność deliktowa) i/lub niewykonania bądź nienależytego wykonania zobowiązania (odpowiedzialność kontraktowa) </w:t>
      </w:r>
      <w:r w:rsidRPr="003F128B">
        <w:rPr>
          <w:rFonts w:asciiTheme="minorHAnsi" w:hAnsiTheme="minorHAnsi" w:cstheme="minorHAnsi"/>
          <w:sz w:val="22"/>
          <w:szCs w:val="22"/>
        </w:rPr>
        <w:lastRenderedPageBreak/>
        <w:t>będzie zobowiązany, w myśl przepisów prawa, do naprawienia szkody osobowej bądź szkody rzeczowej wyrządzonej osobie trzeciej z włączeniem odpowiedzialności cywilnej za produkt / wykonaną usługę.</w:t>
      </w:r>
    </w:p>
    <w:p w14:paraId="4E2D1583" w14:textId="77777777" w:rsidR="00BE41EF" w:rsidRPr="003E2BA5" w:rsidRDefault="00BE41EF" w:rsidP="00BE41EF">
      <w:pPr>
        <w:jc w:val="both"/>
        <w:rPr>
          <w:rFonts w:asciiTheme="minorHAnsi" w:hAnsiTheme="minorHAnsi" w:cstheme="minorHAnsi"/>
          <w:b/>
          <w:sz w:val="22"/>
          <w:szCs w:val="22"/>
          <w:highlight w:val="yellow"/>
        </w:rPr>
      </w:pPr>
    </w:p>
    <w:p w14:paraId="329F3049" w14:textId="77777777" w:rsidR="00BE41EF" w:rsidRPr="003F128B" w:rsidRDefault="00BE41EF" w:rsidP="00BE41EF">
      <w:pPr>
        <w:jc w:val="both"/>
        <w:rPr>
          <w:rFonts w:asciiTheme="minorHAnsi" w:hAnsiTheme="minorHAnsi" w:cstheme="minorHAnsi"/>
          <w:b/>
          <w:sz w:val="22"/>
          <w:szCs w:val="22"/>
        </w:rPr>
      </w:pPr>
      <w:r w:rsidRPr="003F128B">
        <w:rPr>
          <w:rFonts w:asciiTheme="minorHAnsi" w:hAnsiTheme="minorHAnsi" w:cstheme="minorHAnsi"/>
          <w:b/>
          <w:sz w:val="22"/>
          <w:szCs w:val="22"/>
        </w:rPr>
        <w:t>2. Zakres ubezpieczenia – ubezpieczenie obejmuje w szczególności odpowiedzialność za szkody / roszczenia:</w:t>
      </w:r>
    </w:p>
    <w:p w14:paraId="200C375D" w14:textId="77777777" w:rsidR="00BE41EF" w:rsidRPr="003F128B" w:rsidRDefault="00BE41EF" w:rsidP="00BE41EF">
      <w:pPr>
        <w:jc w:val="both"/>
        <w:rPr>
          <w:rFonts w:asciiTheme="minorHAnsi" w:hAnsiTheme="minorHAnsi" w:cstheme="minorHAnsi"/>
          <w:sz w:val="22"/>
          <w:szCs w:val="22"/>
        </w:rPr>
      </w:pPr>
      <w:r w:rsidRPr="003F128B">
        <w:rPr>
          <w:rFonts w:asciiTheme="minorHAnsi" w:hAnsiTheme="minorHAnsi" w:cstheme="minorHAnsi"/>
          <w:sz w:val="22"/>
          <w:szCs w:val="22"/>
        </w:rPr>
        <w:t>2.1. z tytułu posiadania, użytkowania i/lub administrowania między innymi następującego mienia:</w:t>
      </w:r>
    </w:p>
    <w:p w14:paraId="0FB4B245" w14:textId="77777777" w:rsidR="00BE41EF" w:rsidRPr="003F128B" w:rsidRDefault="00BE41EF" w:rsidP="00BE41EF">
      <w:pPr>
        <w:tabs>
          <w:tab w:val="left" w:pos="993"/>
        </w:tabs>
        <w:ind w:left="426"/>
        <w:jc w:val="both"/>
        <w:rPr>
          <w:rFonts w:asciiTheme="minorHAnsi" w:hAnsiTheme="minorHAnsi" w:cstheme="minorHAnsi"/>
          <w:sz w:val="22"/>
          <w:szCs w:val="22"/>
        </w:rPr>
      </w:pPr>
      <w:r w:rsidRPr="003F128B">
        <w:rPr>
          <w:rFonts w:asciiTheme="minorHAnsi" w:hAnsiTheme="minorHAnsi" w:cstheme="minorHAnsi"/>
          <w:sz w:val="22"/>
          <w:szCs w:val="22"/>
        </w:rPr>
        <w:t>2.1.1. budynki i budowle, w tym instalacje o charakterze sieciowym (kanalizacja, oświetlenie, linie energetyczne), obiekty inżynieryjne (techniczne),</w:t>
      </w:r>
    </w:p>
    <w:p w14:paraId="2227BF7C" w14:textId="77777777" w:rsidR="00BE41EF" w:rsidRPr="003F128B" w:rsidRDefault="00BE41EF" w:rsidP="00BE41EF">
      <w:pPr>
        <w:tabs>
          <w:tab w:val="left" w:pos="993"/>
        </w:tabs>
        <w:ind w:left="426"/>
        <w:jc w:val="both"/>
        <w:rPr>
          <w:rFonts w:asciiTheme="minorHAnsi" w:hAnsiTheme="minorHAnsi" w:cstheme="minorHAnsi"/>
          <w:sz w:val="22"/>
          <w:szCs w:val="22"/>
        </w:rPr>
      </w:pPr>
      <w:r w:rsidRPr="003F128B">
        <w:rPr>
          <w:rFonts w:asciiTheme="minorHAnsi" w:hAnsiTheme="minorHAnsi" w:cstheme="minorHAnsi"/>
          <w:sz w:val="22"/>
          <w:szCs w:val="22"/>
        </w:rPr>
        <w:t xml:space="preserve">2.1.2. budynki i budowle, place, parkingi, parki, chodniki, mosty, wiadukty, ulice jak również obiekty w trakcie budowy, przebudowy i remontu, </w:t>
      </w:r>
    </w:p>
    <w:p w14:paraId="69E9B749" w14:textId="06BE120B" w:rsidR="00BE41EF" w:rsidRPr="003F128B" w:rsidRDefault="00BE41EF" w:rsidP="00BE41EF">
      <w:pPr>
        <w:tabs>
          <w:tab w:val="left" w:pos="993"/>
        </w:tabs>
        <w:ind w:left="426"/>
        <w:jc w:val="both"/>
        <w:rPr>
          <w:rFonts w:asciiTheme="minorHAnsi" w:hAnsiTheme="minorHAnsi" w:cstheme="minorHAnsi"/>
          <w:sz w:val="22"/>
          <w:szCs w:val="22"/>
        </w:rPr>
      </w:pPr>
      <w:r w:rsidRPr="003F128B">
        <w:rPr>
          <w:rFonts w:asciiTheme="minorHAnsi" w:hAnsiTheme="minorHAnsi" w:cstheme="minorHAnsi"/>
          <w:sz w:val="22"/>
          <w:szCs w:val="22"/>
        </w:rPr>
        <w:t xml:space="preserve">2.1.3. </w:t>
      </w:r>
      <w:r w:rsidR="004B70FD" w:rsidRPr="003F128B">
        <w:rPr>
          <w:rFonts w:asciiTheme="minorHAnsi" w:hAnsiTheme="minorHAnsi" w:cstheme="minorHAnsi"/>
          <w:sz w:val="22"/>
          <w:szCs w:val="22"/>
        </w:rPr>
        <w:t>obiekty sportowe</w:t>
      </w:r>
      <w:r w:rsidR="002F76E0">
        <w:rPr>
          <w:rFonts w:asciiTheme="minorHAnsi" w:hAnsiTheme="minorHAnsi" w:cstheme="minorHAnsi"/>
          <w:sz w:val="22"/>
          <w:szCs w:val="22"/>
        </w:rPr>
        <w:t>,</w:t>
      </w:r>
      <w:r w:rsidR="004B70FD" w:rsidRPr="003F128B">
        <w:rPr>
          <w:rFonts w:asciiTheme="minorHAnsi" w:hAnsiTheme="minorHAnsi" w:cstheme="minorHAnsi"/>
          <w:sz w:val="22"/>
          <w:szCs w:val="22"/>
        </w:rPr>
        <w:t xml:space="preserve"> </w:t>
      </w:r>
    </w:p>
    <w:p w14:paraId="4629510C" w14:textId="77777777" w:rsidR="00BE41EF" w:rsidRPr="003F128B" w:rsidRDefault="00BE41EF" w:rsidP="00BE41EF">
      <w:pPr>
        <w:tabs>
          <w:tab w:val="left" w:pos="993"/>
        </w:tabs>
        <w:ind w:left="426"/>
        <w:jc w:val="both"/>
        <w:rPr>
          <w:rFonts w:asciiTheme="minorHAnsi" w:hAnsiTheme="minorHAnsi" w:cstheme="minorHAnsi"/>
          <w:sz w:val="22"/>
          <w:szCs w:val="22"/>
        </w:rPr>
      </w:pPr>
      <w:r w:rsidRPr="003F128B">
        <w:rPr>
          <w:rFonts w:asciiTheme="minorHAnsi" w:hAnsiTheme="minorHAnsi" w:cstheme="minorHAnsi"/>
          <w:sz w:val="22"/>
          <w:szCs w:val="22"/>
        </w:rPr>
        <w:t>2.1.4. mienie przekazane ubezpieczającemu w celu prowadzenia robót budowlanych, dla których inwestorem jest ubezpieczający,</w:t>
      </w:r>
    </w:p>
    <w:p w14:paraId="3A1717EB" w14:textId="77777777" w:rsidR="00BE41EF" w:rsidRPr="003F128B" w:rsidRDefault="00BE41EF" w:rsidP="00BE41EF">
      <w:pPr>
        <w:tabs>
          <w:tab w:val="left" w:pos="993"/>
        </w:tabs>
        <w:ind w:left="426"/>
        <w:jc w:val="both"/>
        <w:rPr>
          <w:rFonts w:asciiTheme="minorHAnsi" w:hAnsiTheme="minorHAnsi" w:cstheme="minorHAnsi"/>
          <w:sz w:val="22"/>
          <w:szCs w:val="22"/>
        </w:rPr>
      </w:pPr>
      <w:r w:rsidRPr="003F128B">
        <w:rPr>
          <w:rFonts w:asciiTheme="minorHAnsi" w:hAnsiTheme="minorHAnsi" w:cstheme="minorHAnsi"/>
          <w:sz w:val="22"/>
          <w:szCs w:val="22"/>
        </w:rPr>
        <w:t>2.1.5. zieleń miejska (parki, obszary rekreacyjne, place zabaw, place do gry i wszelkiego typu boiska itp.)</w:t>
      </w:r>
    </w:p>
    <w:p w14:paraId="22FD750E" w14:textId="64B83CE0" w:rsidR="00BE41EF" w:rsidRPr="003F128B" w:rsidRDefault="00BE41EF" w:rsidP="00BE41EF">
      <w:pPr>
        <w:tabs>
          <w:tab w:val="left" w:pos="993"/>
        </w:tabs>
        <w:ind w:left="426"/>
        <w:jc w:val="both"/>
        <w:rPr>
          <w:rFonts w:asciiTheme="minorHAnsi" w:hAnsiTheme="minorHAnsi" w:cstheme="minorHAnsi"/>
          <w:sz w:val="22"/>
          <w:szCs w:val="22"/>
        </w:rPr>
      </w:pPr>
      <w:r w:rsidRPr="003F128B">
        <w:rPr>
          <w:rFonts w:asciiTheme="minorHAnsi" w:hAnsiTheme="minorHAnsi" w:cstheme="minorHAnsi"/>
          <w:sz w:val="22"/>
          <w:szCs w:val="22"/>
        </w:rPr>
        <w:t>2.1.6. lasy,</w:t>
      </w:r>
    </w:p>
    <w:p w14:paraId="70805607" w14:textId="6959DA70" w:rsidR="00BE41EF" w:rsidRPr="003F128B" w:rsidRDefault="00BE41EF" w:rsidP="00BE41EF">
      <w:pPr>
        <w:tabs>
          <w:tab w:val="left" w:pos="993"/>
        </w:tabs>
        <w:ind w:left="426"/>
        <w:jc w:val="both"/>
        <w:rPr>
          <w:rFonts w:asciiTheme="minorHAnsi" w:hAnsiTheme="minorHAnsi" w:cstheme="minorHAnsi"/>
          <w:sz w:val="22"/>
          <w:szCs w:val="22"/>
        </w:rPr>
      </w:pPr>
      <w:r w:rsidRPr="003F128B">
        <w:rPr>
          <w:rFonts w:asciiTheme="minorHAnsi" w:hAnsiTheme="minorHAnsi" w:cstheme="minorHAnsi"/>
          <w:sz w:val="22"/>
          <w:szCs w:val="22"/>
        </w:rPr>
        <w:t>2.1.7. oświetlenie ulic, parków, placów oraz przejść</w:t>
      </w:r>
      <w:r w:rsidR="00896C95">
        <w:rPr>
          <w:rFonts w:asciiTheme="minorHAnsi" w:hAnsiTheme="minorHAnsi" w:cstheme="minorHAnsi"/>
          <w:sz w:val="22"/>
          <w:szCs w:val="22"/>
        </w:rPr>
        <w:t xml:space="preserve"> </w:t>
      </w:r>
      <w:r w:rsidRPr="003F128B">
        <w:rPr>
          <w:rFonts w:asciiTheme="minorHAnsi" w:hAnsiTheme="minorHAnsi" w:cstheme="minorHAnsi"/>
          <w:sz w:val="22"/>
          <w:szCs w:val="22"/>
        </w:rPr>
        <w:t xml:space="preserve">będących własnością gminy, </w:t>
      </w:r>
    </w:p>
    <w:p w14:paraId="06713060" w14:textId="77777777" w:rsidR="00BE41EF" w:rsidRPr="003F128B" w:rsidRDefault="00BE41EF" w:rsidP="00BE41EF">
      <w:pPr>
        <w:tabs>
          <w:tab w:val="left" w:pos="993"/>
        </w:tabs>
        <w:ind w:left="426"/>
        <w:jc w:val="both"/>
        <w:rPr>
          <w:rFonts w:asciiTheme="minorHAnsi" w:hAnsiTheme="minorHAnsi" w:cstheme="minorHAnsi"/>
          <w:sz w:val="22"/>
          <w:szCs w:val="22"/>
        </w:rPr>
      </w:pPr>
      <w:r w:rsidRPr="003F128B">
        <w:rPr>
          <w:rFonts w:asciiTheme="minorHAnsi" w:hAnsiTheme="minorHAnsi" w:cstheme="minorHAnsi"/>
          <w:sz w:val="22"/>
          <w:szCs w:val="22"/>
        </w:rPr>
        <w:t xml:space="preserve">2.1.8. iluminacja obiektów, </w:t>
      </w:r>
    </w:p>
    <w:p w14:paraId="3F5980A8" w14:textId="77777777" w:rsidR="00BE41EF" w:rsidRPr="003F128B" w:rsidRDefault="00BE41EF" w:rsidP="00BE41EF">
      <w:pPr>
        <w:tabs>
          <w:tab w:val="left" w:pos="993"/>
        </w:tabs>
        <w:ind w:left="426"/>
        <w:jc w:val="both"/>
        <w:rPr>
          <w:rFonts w:asciiTheme="minorHAnsi" w:hAnsiTheme="minorHAnsi" w:cstheme="minorHAnsi"/>
          <w:sz w:val="22"/>
          <w:szCs w:val="22"/>
        </w:rPr>
      </w:pPr>
      <w:r w:rsidRPr="003F128B">
        <w:rPr>
          <w:rFonts w:asciiTheme="minorHAnsi" w:hAnsiTheme="minorHAnsi" w:cstheme="minorHAnsi"/>
          <w:sz w:val="22"/>
          <w:szCs w:val="22"/>
        </w:rPr>
        <w:t>2.1.9. obsługa oraz organizacja imprez (w tym wykonanie prowizorycznego zasilania energetycznego).</w:t>
      </w:r>
    </w:p>
    <w:p w14:paraId="67A98632" w14:textId="0993FE67" w:rsidR="00BE41EF" w:rsidRPr="003F128B" w:rsidRDefault="00BE41EF" w:rsidP="00CA40B2">
      <w:pPr>
        <w:jc w:val="both"/>
        <w:rPr>
          <w:rFonts w:asciiTheme="minorHAnsi" w:hAnsiTheme="minorHAnsi" w:cstheme="minorHAnsi"/>
          <w:sz w:val="22"/>
          <w:szCs w:val="22"/>
        </w:rPr>
      </w:pPr>
      <w:r w:rsidRPr="003F128B">
        <w:rPr>
          <w:rFonts w:asciiTheme="minorHAnsi" w:hAnsiTheme="minorHAnsi" w:cstheme="minorHAnsi"/>
          <w:sz w:val="22"/>
          <w:szCs w:val="22"/>
        </w:rPr>
        <w:t xml:space="preserve">2.2. wynikłe z wykonywania zadań publicznych określonych w ustawie z dnia 8 marca 1990 r. o samorządzie gminnym </w:t>
      </w:r>
      <w:r w:rsidR="003F6558" w:rsidRPr="003F128B">
        <w:rPr>
          <w:rFonts w:asciiTheme="minorHAnsi" w:hAnsiTheme="minorHAnsi" w:cstheme="minorHAnsi"/>
          <w:sz w:val="22"/>
          <w:szCs w:val="22"/>
        </w:rPr>
        <w:t>(</w:t>
      </w:r>
      <w:r w:rsidR="00CA40B2" w:rsidRPr="00CA40B2">
        <w:rPr>
          <w:rFonts w:asciiTheme="minorHAnsi" w:hAnsiTheme="minorHAnsi" w:cstheme="minorHAnsi"/>
          <w:sz w:val="22"/>
          <w:szCs w:val="22"/>
        </w:rPr>
        <w:t>t.j.</w:t>
      </w:r>
      <w:r w:rsidR="00CA40B2">
        <w:rPr>
          <w:rFonts w:asciiTheme="minorHAnsi" w:hAnsiTheme="minorHAnsi" w:cstheme="minorHAnsi"/>
          <w:sz w:val="22"/>
          <w:szCs w:val="22"/>
        </w:rPr>
        <w:t xml:space="preserve"> </w:t>
      </w:r>
      <w:r w:rsidR="00CA40B2" w:rsidRPr="00CA40B2">
        <w:rPr>
          <w:rFonts w:asciiTheme="minorHAnsi" w:hAnsiTheme="minorHAnsi" w:cstheme="minorHAnsi"/>
          <w:sz w:val="22"/>
          <w:szCs w:val="22"/>
        </w:rPr>
        <w:t>Dz. U. z 2025 r.</w:t>
      </w:r>
      <w:r w:rsidR="00CA40B2">
        <w:rPr>
          <w:rFonts w:asciiTheme="minorHAnsi" w:hAnsiTheme="minorHAnsi" w:cstheme="minorHAnsi"/>
          <w:sz w:val="22"/>
          <w:szCs w:val="22"/>
        </w:rPr>
        <w:t xml:space="preserve"> </w:t>
      </w:r>
      <w:r w:rsidR="00CA40B2" w:rsidRPr="00CA40B2">
        <w:rPr>
          <w:rFonts w:asciiTheme="minorHAnsi" w:hAnsiTheme="minorHAnsi" w:cstheme="minorHAnsi"/>
          <w:sz w:val="22"/>
          <w:szCs w:val="22"/>
        </w:rPr>
        <w:t>poz. 1153</w:t>
      </w:r>
      <w:r w:rsidR="00CA40B2">
        <w:rPr>
          <w:rFonts w:asciiTheme="minorHAnsi" w:hAnsiTheme="minorHAnsi" w:cstheme="minorHAnsi"/>
          <w:sz w:val="22"/>
          <w:szCs w:val="22"/>
        </w:rPr>
        <w:t xml:space="preserve"> </w:t>
      </w:r>
      <w:r w:rsidR="00CA40B2" w:rsidRPr="003F128B">
        <w:rPr>
          <w:rFonts w:asciiTheme="minorHAnsi" w:hAnsiTheme="minorHAnsi" w:cstheme="minorHAnsi"/>
          <w:sz w:val="22"/>
          <w:szCs w:val="22"/>
        </w:rPr>
        <w:t>z późn. zm.</w:t>
      </w:r>
      <w:r w:rsidR="003F6558" w:rsidRPr="003F128B">
        <w:rPr>
          <w:rFonts w:asciiTheme="minorHAnsi" w:hAnsiTheme="minorHAnsi" w:cstheme="minorHAnsi"/>
          <w:sz w:val="22"/>
          <w:szCs w:val="22"/>
        </w:rPr>
        <w:t xml:space="preserve">) </w:t>
      </w:r>
      <w:r w:rsidRPr="003F128B">
        <w:rPr>
          <w:rFonts w:asciiTheme="minorHAnsi" w:hAnsiTheme="minorHAnsi" w:cstheme="minorHAnsi"/>
          <w:sz w:val="22"/>
          <w:szCs w:val="22"/>
        </w:rPr>
        <w:t xml:space="preserve">i ustawie z dnia 5 czerwca 1998 r. o </w:t>
      </w:r>
      <w:r w:rsidR="003F6558" w:rsidRPr="003F128B">
        <w:rPr>
          <w:rFonts w:asciiTheme="minorHAnsi" w:hAnsiTheme="minorHAnsi" w:cstheme="minorHAnsi"/>
          <w:sz w:val="22"/>
          <w:szCs w:val="22"/>
        </w:rPr>
        <w:t xml:space="preserve">samorządzie powiatowym </w:t>
      </w:r>
      <w:r w:rsidR="00BE194C" w:rsidRPr="00FD0C2A">
        <w:rPr>
          <w:rFonts w:asciiTheme="minorHAnsi" w:hAnsiTheme="minorHAnsi" w:cstheme="minorHAnsi"/>
          <w:sz w:val="22"/>
          <w:szCs w:val="22"/>
        </w:rPr>
        <w:t>(t</w:t>
      </w:r>
      <w:r w:rsidR="00BE194C">
        <w:rPr>
          <w:rFonts w:asciiTheme="minorHAnsi" w:hAnsiTheme="minorHAnsi" w:cstheme="minorHAnsi"/>
          <w:sz w:val="22"/>
          <w:szCs w:val="22"/>
        </w:rPr>
        <w:t>.</w:t>
      </w:r>
      <w:r w:rsidR="00BE194C" w:rsidRPr="00FD0C2A">
        <w:rPr>
          <w:rFonts w:asciiTheme="minorHAnsi" w:hAnsiTheme="minorHAnsi" w:cstheme="minorHAnsi"/>
          <w:sz w:val="22"/>
          <w:szCs w:val="22"/>
        </w:rPr>
        <w:t>j. Dz.U. 20</w:t>
      </w:r>
      <w:r w:rsidR="00BE194C">
        <w:rPr>
          <w:rFonts w:asciiTheme="minorHAnsi" w:hAnsiTheme="minorHAnsi" w:cstheme="minorHAnsi"/>
          <w:sz w:val="22"/>
          <w:szCs w:val="22"/>
        </w:rPr>
        <w:t>22</w:t>
      </w:r>
      <w:r w:rsidR="00BE194C" w:rsidRPr="00FD0C2A">
        <w:rPr>
          <w:rFonts w:asciiTheme="minorHAnsi" w:hAnsiTheme="minorHAnsi" w:cstheme="minorHAnsi"/>
          <w:sz w:val="22"/>
          <w:szCs w:val="22"/>
        </w:rPr>
        <w:t xml:space="preserve">, poz. </w:t>
      </w:r>
      <w:r w:rsidR="00BE194C">
        <w:rPr>
          <w:rFonts w:asciiTheme="minorHAnsi" w:hAnsiTheme="minorHAnsi" w:cstheme="minorHAnsi"/>
          <w:sz w:val="22"/>
          <w:szCs w:val="22"/>
        </w:rPr>
        <w:t>1526</w:t>
      </w:r>
      <w:r w:rsidR="00BE194C" w:rsidRPr="00FD0C2A">
        <w:rPr>
          <w:rFonts w:asciiTheme="minorHAnsi" w:hAnsiTheme="minorHAnsi" w:cstheme="minorHAnsi"/>
          <w:sz w:val="22"/>
          <w:szCs w:val="22"/>
        </w:rPr>
        <w:t xml:space="preserve"> z późn. zm</w:t>
      </w:r>
      <w:r w:rsidR="00BE194C">
        <w:rPr>
          <w:rFonts w:asciiTheme="minorHAnsi" w:hAnsiTheme="minorHAnsi" w:cstheme="minorHAnsi"/>
          <w:sz w:val="22"/>
          <w:szCs w:val="22"/>
        </w:rPr>
        <w:t>)</w:t>
      </w:r>
      <w:r w:rsidRPr="003F128B">
        <w:rPr>
          <w:rFonts w:asciiTheme="minorHAnsi" w:hAnsiTheme="minorHAnsi" w:cstheme="minorHAnsi"/>
          <w:sz w:val="22"/>
          <w:szCs w:val="22"/>
        </w:rPr>
        <w:t>;</w:t>
      </w:r>
    </w:p>
    <w:p w14:paraId="6D8E0BD8" w14:textId="77777777" w:rsidR="00BE41EF" w:rsidRPr="003F128B" w:rsidRDefault="00BE41EF" w:rsidP="00BE41EF">
      <w:pPr>
        <w:jc w:val="both"/>
        <w:rPr>
          <w:rFonts w:asciiTheme="minorHAnsi" w:hAnsiTheme="minorHAnsi" w:cstheme="minorHAnsi"/>
          <w:sz w:val="22"/>
          <w:szCs w:val="22"/>
        </w:rPr>
      </w:pPr>
      <w:r w:rsidRPr="003F128B">
        <w:rPr>
          <w:rFonts w:asciiTheme="minorHAnsi" w:hAnsiTheme="minorHAnsi" w:cstheme="minorHAnsi"/>
          <w:sz w:val="22"/>
          <w:szCs w:val="22"/>
        </w:rPr>
        <w:t>2.3. wynikłe w trakcie realizacji zadań własnych gminy i powiatu oraz zadań zleconych z zakresu administracji rządowej nałożonych odrębnymi ustawami albo zadań realizowanych na podstawie porozumień zawieranych z organami administracji publicznej, a także w trakcie realizacji wyżej wymienionych zadań przez jednostki organizacyjne;</w:t>
      </w:r>
    </w:p>
    <w:p w14:paraId="7D695BF2" w14:textId="77777777" w:rsidR="00BE41EF" w:rsidRPr="003F128B" w:rsidRDefault="00BE41EF" w:rsidP="00BE41EF">
      <w:pPr>
        <w:jc w:val="both"/>
        <w:rPr>
          <w:rFonts w:asciiTheme="minorHAnsi" w:hAnsiTheme="minorHAnsi" w:cstheme="minorHAnsi"/>
          <w:sz w:val="22"/>
          <w:szCs w:val="22"/>
        </w:rPr>
      </w:pPr>
      <w:r w:rsidRPr="003F128B">
        <w:rPr>
          <w:rFonts w:asciiTheme="minorHAnsi" w:hAnsiTheme="minorHAnsi" w:cstheme="minorHAnsi"/>
          <w:sz w:val="22"/>
          <w:szCs w:val="22"/>
        </w:rPr>
        <w:t>2.4. powstałe podczas wykonywania zadań wynikających ze statutu Gminy lub jego poszczególnych jednostek;</w:t>
      </w:r>
    </w:p>
    <w:p w14:paraId="4DF94421" w14:textId="77777777" w:rsidR="00BE41EF" w:rsidRPr="003F128B" w:rsidRDefault="00BE41EF" w:rsidP="00BE41EF">
      <w:pPr>
        <w:jc w:val="both"/>
        <w:rPr>
          <w:rFonts w:asciiTheme="minorHAnsi" w:hAnsiTheme="minorHAnsi" w:cstheme="minorHAnsi"/>
          <w:sz w:val="22"/>
          <w:szCs w:val="22"/>
        </w:rPr>
      </w:pPr>
      <w:r w:rsidRPr="003F128B">
        <w:rPr>
          <w:rFonts w:asciiTheme="minorHAnsi" w:hAnsiTheme="minorHAnsi" w:cstheme="minorHAnsi"/>
          <w:sz w:val="22"/>
          <w:szCs w:val="22"/>
        </w:rPr>
        <w:t>2.5. powstałe wskutek czynno</w:t>
      </w:r>
      <w:r w:rsidRPr="003F128B">
        <w:rPr>
          <w:rFonts w:asciiTheme="minorHAnsi" w:eastAsia="TimesNewRoman" w:hAnsiTheme="minorHAnsi" w:cstheme="minorHAnsi"/>
          <w:sz w:val="22"/>
          <w:szCs w:val="22"/>
        </w:rPr>
        <w:t>ś</w:t>
      </w:r>
      <w:r w:rsidRPr="003F128B">
        <w:rPr>
          <w:rFonts w:asciiTheme="minorHAnsi" w:hAnsiTheme="minorHAnsi" w:cstheme="minorHAnsi"/>
          <w:sz w:val="22"/>
          <w:szCs w:val="22"/>
        </w:rPr>
        <w:t>ci wykonywanych przez Ochotnicze Straże Po</w:t>
      </w:r>
      <w:r w:rsidRPr="003F128B">
        <w:rPr>
          <w:rFonts w:asciiTheme="minorHAnsi" w:eastAsia="TimesNewRoman" w:hAnsiTheme="minorHAnsi" w:cstheme="minorHAnsi"/>
          <w:sz w:val="22"/>
          <w:szCs w:val="22"/>
        </w:rPr>
        <w:t>ż</w:t>
      </w:r>
      <w:r w:rsidRPr="003F128B">
        <w:rPr>
          <w:rFonts w:asciiTheme="minorHAnsi" w:hAnsiTheme="minorHAnsi" w:cstheme="minorHAnsi"/>
          <w:sz w:val="22"/>
          <w:szCs w:val="22"/>
        </w:rPr>
        <w:t>arne,</w:t>
      </w:r>
    </w:p>
    <w:p w14:paraId="6EB79182" w14:textId="1E3CF794" w:rsidR="00BE41EF" w:rsidRPr="003F128B" w:rsidRDefault="00BE41EF" w:rsidP="00BE41EF">
      <w:pPr>
        <w:jc w:val="both"/>
        <w:rPr>
          <w:rFonts w:asciiTheme="minorHAnsi" w:hAnsiTheme="minorHAnsi" w:cstheme="minorHAnsi"/>
          <w:sz w:val="22"/>
          <w:szCs w:val="22"/>
        </w:rPr>
      </w:pPr>
      <w:r w:rsidRPr="003F128B">
        <w:rPr>
          <w:rFonts w:asciiTheme="minorHAnsi" w:hAnsiTheme="minorHAnsi" w:cstheme="minorHAnsi"/>
          <w:sz w:val="22"/>
          <w:szCs w:val="22"/>
        </w:rPr>
        <w:t>2.6. związane z najmowaniem, posiadaniem i używaniem lokali mieszkalnych wykorzystywanych przez Ubezpieczającego/Ubezpieczonego i jego pracowników, współpracowników, także dla celów mieszkaniowych oraz w związku z posiadaniem i używaniem mieszkań / budynków mieszkalnych zakładowych, a także odpowiedzialność cywilną wynajmującego</w:t>
      </w:r>
      <w:r w:rsidR="002F76E0">
        <w:rPr>
          <w:rFonts w:asciiTheme="minorHAnsi" w:hAnsiTheme="minorHAnsi" w:cstheme="minorHAnsi"/>
          <w:sz w:val="22"/>
          <w:szCs w:val="22"/>
        </w:rPr>
        <w:t>,</w:t>
      </w:r>
      <w:r w:rsidRPr="003F128B">
        <w:rPr>
          <w:rFonts w:asciiTheme="minorHAnsi" w:hAnsiTheme="minorHAnsi" w:cstheme="minorHAnsi"/>
          <w:sz w:val="22"/>
          <w:szCs w:val="22"/>
        </w:rPr>
        <w:t xml:space="preserve"> </w:t>
      </w:r>
    </w:p>
    <w:p w14:paraId="13561B2B" w14:textId="7496F2AF" w:rsidR="00BE41EF" w:rsidRPr="003F128B" w:rsidRDefault="00BE41EF" w:rsidP="00BE41EF">
      <w:pPr>
        <w:jc w:val="both"/>
        <w:rPr>
          <w:rFonts w:asciiTheme="minorHAnsi" w:hAnsiTheme="minorHAnsi" w:cstheme="minorHAnsi"/>
          <w:sz w:val="22"/>
          <w:szCs w:val="22"/>
        </w:rPr>
      </w:pPr>
      <w:r w:rsidRPr="003F128B">
        <w:rPr>
          <w:rFonts w:asciiTheme="minorHAnsi" w:hAnsiTheme="minorHAnsi" w:cstheme="minorHAnsi"/>
          <w:sz w:val="22"/>
          <w:szCs w:val="22"/>
        </w:rPr>
        <w:t>2.7. powstałe z tytułu wynajmu posiadanych pomieszczeń w budynkach i budowlach</w:t>
      </w:r>
      <w:r w:rsidR="002F76E0">
        <w:rPr>
          <w:rFonts w:asciiTheme="minorHAnsi" w:hAnsiTheme="minorHAnsi" w:cstheme="minorHAnsi"/>
          <w:sz w:val="22"/>
          <w:szCs w:val="22"/>
        </w:rPr>
        <w:t>,</w:t>
      </w:r>
    </w:p>
    <w:p w14:paraId="695D0CAC" w14:textId="249657A4" w:rsidR="00BE41EF" w:rsidRPr="003F128B" w:rsidRDefault="00BE41EF" w:rsidP="00BE41EF">
      <w:pPr>
        <w:jc w:val="both"/>
        <w:rPr>
          <w:rFonts w:asciiTheme="minorHAnsi" w:hAnsiTheme="minorHAnsi" w:cstheme="minorHAnsi"/>
          <w:sz w:val="22"/>
          <w:szCs w:val="22"/>
        </w:rPr>
      </w:pPr>
      <w:r w:rsidRPr="003F128B">
        <w:rPr>
          <w:rFonts w:asciiTheme="minorHAnsi" w:hAnsiTheme="minorHAnsi" w:cstheme="minorHAnsi"/>
          <w:sz w:val="22"/>
          <w:szCs w:val="22"/>
        </w:rPr>
        <w:t xml:space="preserve">2.8. związane z posiadaniem mienia i wykonywaniem zadań użyteczności publicznej, w szczególności określonych w ustawie z dnia 8 marca 1990 r. o samorządzie gminnym </w:t>
      </w:r>
      <w:r w:rsidR="00CA40B2" w:rsidRPr="003F128B">
        <w:rPr>
          <w:rFonts w:asciiTheme="minorHAnsi" w:hAnsiTheme="minorHAnsi" w:cstheme="minorHAnsi"/>
          <w:sz w:val="22"/>
          <w:szCs w:val="22"/>
        </w:rPr>
        <w:t>(</w:t>
      </w:r>
      <w:r w:rsidR="00CA40B2" w:rsidRPr="00CA40B2">
        <w:rPr>
          <w:rFonts w:asciiTheme="minorHAnsi" w:hAnsiTheme="minorHAnsi" w:cstheme="minorHAnsi"/>
          <w:sz w:val="22"/>
          <w:szCs w:val="22"/>
        </w:rPr>
        <w:t>t.j.</w:t>
      </w:r>
      <w:r w:rsidR="00CA40B2">
        <w:rPr>
          <w:rFonts w:asciiTheme="minorHAnsi" w:hAnsiTheme="minorHAnsi" w:cstheme="minorHAnsi"/>
          <w:sz w:val="22"/>
          <w:szCs w:val="22"/>
        </w:rPr>
        <w:t xml:space="preserve"> </w:t>
      </w:r>
      <w:r w:rsidR="00CA40B2" w:rsidRPr="00CA40B2">
        <w:rPr>
          <w:rFonts w:asciiTheme="minorHAnsi" w:hAnsiTheme="minorHAnsi" w:cstheme="minorHAnsi"/>
          <w:sz w:val="22"/>
          <w:szCs w:val="22"/>
        </w:rPr>
        <w:t>Dz. U. z 2025 r.</w:t>
      </w:r>
      <w:r w:rsidR="00CA40B2">
        <w:rPr>
          <w:rFonts w:asciiTheme="minorHAnsi" w:hAnsiTheme="minorHAnsi" w:cstheme="minorHAnsi"/>
          <w:sz w:val="22"/>
          <w:szCs w:val="22"/>
        </w:rPr>
        <w:t xml:space="preserve"> </w:t>
      </w:r>
      <w:r w:rsidR="00CA40B2" w:rsidRPr="00CA40B2">
        <w:rPr>
          <w:rFonts w:asciiTheme="minorHAnsi" w:hAnsiTheme="minorHAnsi" w:cstheme="minorHAnsi"/>
          <w:sz w:val="22"/>
          <w:szCs w:val="22"/>
        </w:rPr>
        <w:t>poz. 1153</w:t>
      </w:r>
      <w:r w:rsidR="00CA40B2">
        <w:rPr>
          <w:rFonts w:asciiTheme="minorHAnsi" w:hAnsiTheme="minorHAnsi" w:cstheme="minorHAnsi"/>
          <w:sz w:val="22"/>
          <w:szCs w:val="22"/>
        </w:rPr>
        <w:t xml:space="preserve"> </w:t>
      </w:r>
      <w:r w:rsidR="00CA40B2" w:rsidRPr="003F128B">
        <w:rPr>
          <w:rFonts w:asciiTheme="minorHAnsi" w:hAnsiTheme="minorHAnsi" w:cstheme="minorHAnsi"/>
          <w:sz w:val="22"/>
          <w:szCs w:val="22"/>
        </w:rPr>
        <w:t>z późn. zm.)</w:t>
      </w:r>
      <w:r w:rsidR="00CA40B2">
        <w:rPr>
          <w:rFonts w:asciiTheme="minorHAnsi" w:hAnsiTheme="minorHAnsi" w:cstheme="minorHAnsi"/>
          <w:sz w:val="22"/>
          <w:szCs w:val="22"/>
        </w:rPr>
        <w:t xml:space="preserve"> </w:t>
      </w:r>
      <w:r w:rsidRPr="003F128B">
        <w:rPr>
          <w:rFonts w:asciiTheme="minorHAnsi" w:hAnsiTheme="minorHAnsi" w:cstheme="minorHAnsi"/>
          <w:sz w:val="22"/>
          <w:szCs w:val="22"/>
        </w:rPr>
        <w:t>oraz w innych aktach prawnych, zarówno zadań własnych gminy oraz zadań zleconych z zakresu administracji rządowej nałożonych odrębnymi ustawami albo z realizacji zadań na podstawie porozumień zawieranych z organami tej administracji.</w:t>
      </w:r>
    </w:p>
    <w:p w14:paraId="31BC0A56" w14:textId="77777777" w:rsidR="00BE41EF" w:rsidRPr="003F128B" w:rsidRDefault="00BE41EF" w:rsidP="00BE41EF">
      <w:pPr>
        <w:jc w:val="both"/>
        <w:rPr>
          <w:rFonts w:asciiTheme="minorHAnsi" w:hAnsiTheme="minorHAnsi" w:cstheme="minorHAnsi"/>
          <w:sz w:val="22"/>
          <w:szCs w:val="22"/>
        </w:rPr>
      </w:pPr>
      <w:r w:rsidRPr="003F128B">
        <w:rPr>
          <w:rFonts w:asciiTheme="minorHAnsi" w:hAnsiTheme="minorHAnsi" w:cstheme="minorHAnsi"/>
          <w:sz w:val="22"/>
          <w:szCs w:val="22"/>
        </w:rPr>
        <w:t>2.9. Szkody osobowe i rzeczowe oraz utracone korzyści a także inne następstwa szkód osobowych i rzeczowych, oraz czyste straty finansowe. Zakres ubezpieczenia obejmuje odpowiedzialność za straty rzeczywiste oraz utracone korzyści, jakie poszkodowany mógłby osiągnąć, gdyby mu szkody nie wyrządzono, a także za inne następstwa szkód osobowych i rzeczowych, jak również obowiązek zapłaty zadośćuczynienia.</w:t>
      </w:r>
    </w:p>
    <w:p w14:paraId="15E555A5" w14:textId="77777777" w:rsidR="00BE41EF" w:rsidRPr="003E2BA5" w:rsidRDefault="00BE41EF" w:rsidP="00BE41EF">
      <w:pPr>
        <w:jc w:val="both"/>
        <w:rPr>
          <w:rFonts w:asciiTheme="minorHAnsi" w:hAnsiTheme="minorHAnsi" w:cstheme="minorHAnsi"/>
          <w:b/>
          <w:sz w:val="22"/>
          <w:szCs w:val="22"/>
          <w:highlight w:val="yellow"/>
        </w:rPr>
      </w:pPr>
    </w:p>
    <w:p w14:paraId="1A134A99" w14:textId="77777777" w:rsidR="00BE41EF" w:rsidRPr="003F128B" w:rsidRDefault="00BE41EF" w:rsidP="00BE41EF">
      <w:pPr>
        <w:jc w:val="both"/>
        <w:rPr>
          <w:rFonts w:asciiTheme="minorHAnsi" w:hAnsiTheme="minorHAnsi" w:cstheme="minorHAnsi"/>
          <w:b/>
          <w:sz w:val="22"/>
          <w:szCs w:val="22"/>
        </w:rPr>
      </w:pPr>
      <w:r w:rsidRPr="003F128B">
        <w:rPr>
          <w:rFonts w:asciiTheme="minorHAnsi" w:hAnsiTheme="minorHAnsi" w:cstheme="minorHAnsi"/>
          <w:b/>
          <w:sz w:val="22"/>
          <w:szCs w:val="22"/>
        </w:rPr>
        <w:t>3. Suma gwarancyjna</w:t>
      </w:r>
    </w:p>
    <w:p w14:paraId="71219723" w14:textId="62112F56" w:rsidR="00BE41EF" w:rsidRPr="003F128B" w:rsidRDefault="00004B6F" w:rsidP="00BE41EF">
      <w:pPr>
        <w:jc w:val="both"/>
        <w:rPr>
          <w:rFonts w:asciiTheme="minorHAnsi" w:hAnsiTheme="minorHAnsi" w:cstheme="minorHAnsi"/>
          <w:b/>
          <w:sz w:val="22"/>
          <w:szCs w:val="22"/>
        </w:rPr>
      </w:pPr>
      <w:r>
        <w:rPr>
          <w:rFonts w:asciiTheme="minorHAnsi" w:hAnsiTheme="minorHAnsi" w:cstheme="minorHAnsi"/>
          <w:b/>
          <w:sz w:val="22"/>
          <w:szCs w:val="22"/>
        </w:rPr>
        <w:t>2</w:t>
      </w:r>
      <w:r w:rsidR="00D263C8" w:rsidRPr="003F128B">
        <w:rPr>
          <w:rFonts w:asciiTheme="minorHAnsi" w:hAnsiTheme="minorHAnsi" w:cstheme="minorHAnsi"/>
          <w:b/>
          <w:sz w:val="22"/>
          <w:szCs w:val="22"/>
        </w:rPr>
        <w:t>.</w:t>
      </w:r>
      <w:r w:rsidR="008865EE" w:rsidRPr="003F128B">
        <w:rPr>
          <w:rFonts w:asciiTheme="minorHAnsi" w:hAnsiTheme="minorHAnsi" w:cstheme="minorHAnsi"/>
          <w:b/>
          <w:sz w:val="22"/>
          <w:szCs w:val="22"/>
        </w:rPr>
        <w:t>000</w:t>
      </w:r>
      <w:r w:rsidR="00D263C8" w:rsidRPr="003F128B">
        <w:rPr>
          <w:rFonts w:asciiTheme="minorHAnsi" w:hAnsiTheme="minorHAnsi" w:cstheme="minorHAnsi"/>
          <w:b/>
          <w:sz w:val="22"/>
          <w:szCs w:val="22"/>
        </w:rPr>
        <w:t>.</w:t>
      </w:r>
      <w:r w:rsidR="00BE41EF" w:rsidRPr="003F128B">
        <w:rPr>
          <w:rFonts w:asciiTheme="minorHAnsi" w:hAnsiTheme="minorHAnsi" w:cstheme="minorHAnsi"/>
          <w:b/>
          <w:sz w:val="22"/>
          <w:szCs w:val="22"/>
        </w:rPr>
        <w:t xml:space="preserve">000 zł </w:t>
      </w:r>
      <w:r w:rsidR="00BE41EF" w:rsidRPr="003F128B">
        <w:rPr>
          <w:rFonts w:asciiTheme="minorHAnsi" w:hAnsiTheme="minorHAnsi" w:cstheme="minorHAnsi"/>
          <w:sz w:val="22"/>
          <w:szCs w:val="22"/>
        </w:rPr>
        <w:t>na jeden i wszystkie wypadki ubezpieczeniowe w okresie ubezpieczenia</w:t>
      </w:r>
    </w:p>
    <w:p w14:paraId="30B00577" w14:textId="77777777" w:rsidR="00BE41EF" w:rsidRPr="003E2BA5" w:rsidRDefault="00BE41EF" w:rsidP="00BE41EF">
      <w:pPr>
        <w:jc w:val="both"/>
        <w:rPr>
          <w:rFonts w:asciiTheme="minorHAnsi" w:hAnsiTheme="minorHAnsi" w:cstheme="minorHAnsi"/>
          <w:b/>
          <w:sz w:val="22"/>
          <w:szCs w:val="22"/>
          <w:highlight w:val="yellow"/>
        </w:rPr>
      </w:pPr>
    </w:p>
    <w:p w14:paraId="6BCE617F" w14:textId="527CFDEB" w:rsidR="00BE41EF" w:rsidRPr="003F128B" w:rsidRDefault="00BE41EF" w:rsidP="00BE41EF">
      <w:pPr>
        <w:jc w:val="both"/>
        <w:rPr>
          <w:rFonts w:asciiTheme="minorHAnsi" w:hAnsiTheme="minorHAnsi" w:cstheme="minorHAnsi"/>
          <w:b/>
          <w:sz w:val="22"/>
          <w:szCs w:val="22"/>
        </w:rPr>
      </w:pPr>
      <w:r w:rsidRPr="003F128B">
        <w:rPr>
          <w:rFonts w:asciiTheme="minorHAnsi" w:hAnsiTheme="minorHAnsi" w:cstheme="minorHAnsi"/>
          <w:b/>
          <w:sz w:val="22"/>
          <w:szCs w:val="22"/>
        </w:rPr>
        <w:t>4. Szczegóły zakresu ubezpieczenia wraz z limitami odpowiedzialności (UWAGA: w przypadku zbiegu dwóch lub więcej klauzul – stosuje się limit wyższy):</w:t>
      </w:r>
      <w:r w:rsidR="006F3B9A">
        <w:rPr>
          <w:rFonts w:asciiTheme="minorHAnsi" w:hAnsiTheme="minorHAnsi" w:cstheme="minorHAnsi"/>
          <w:b/>
          <w:sz w:val="22"/>
          <w:szCs w:val="22"/>
        </w:rPr>
        <w:t xml:space="preserve"> </w:t>
      </w:r>
    </w:p>
    <w:p w14:paraId="677F38F9" w14:textId="77777777" w:rsidR="00BE41EF" w:rsidRPr="003F128B" w:rsidRDefault="00BE41EF" w:rsidP="00BE41EF">
      <w:pPr>
        <w:ind w:left="705" w:hanging="705"/>
        <w:jc w:val="both"/>
        <w:rPr>
          <w:rFonts w:asciiTheme="minorHAnsi" w:hAnsiTheme="minorHAnsi" w:cstheme="minorHAnsi"/>
          <w:sz w:val="22"/>
          <w:szCs w:val="22"/>
        </w:rPr>
      </w:pPr>
      <w:r w:rsidRPr="003F128B">
        <w:rPr>
          <w:rFonts w:asciiTheme="minorHAnsi" w:hAnsiTheme="minorHAnsi" w:cstheme="minorHAnsi"/>
          <w:sz w:val="22"/>
          <w:szCs w:val="22"/>
        </w:rPr>
        <w:lastRenderedPageBreak/>
        <w:t xml:space="preserve">4.1. </w:t>
      </w:r>
      <w:r w:rsidRPr="003F128B">
        <w:rPr>
          <w:rFonts w:asciiTheme="minorHAnsi" w:hAnsiTheme="minorHAnsi" w:cstheme="minorHAnsi"/>
          <w:sz w:val="22"/>
          <w:szCs w:val="22"/>
        </w:rPr>
        <w:tab/>
      </w:r>
      <w:r w:rsidR="0059373D" w:rsidRPr="003F128B">
        <w:rPr>
          <w:rFonts w:asciiTheme="minorHAnsi" w:hAnsiTheme="minorHAnsi" w:cstheme="minorHAnsi"/>
          <w:b/>
          <w:sz w:val="22"/>
          <w:szCs w:val="22"/>
        </w:rPr>
        <w:t>Cywilnoprawna</w:t>
      </w:r>
      <w:r w:rsidR="0059373D" w:rsidRPr="003F128B">
        <w:rPr>
          <w:rFonts w:asciiTheme="minorHAnsi" w:hAnsiTheme="minorHAnsi" w:cstheme="minorHAnsi"/>
          <w:sz w:val="22"/>
          <w:szCs w:val="22"/>
        </w:rPr>
        <w:t xml:space="preserve"> </w:t>
      </w:r>
      <w:r w:rsidR="0059373D" w:rsidRPr="003F128B">
        <w:rPr>
          <w:rFonts w:asciiTheme="minorHAnsi" w:hAnsiTheme="minorHAnsi" w:cstheme="minorHAnsi"/>
          <w:b/>
          <w:sz w:val="22"/>
          <w:szCs w:val="22"/>
        </w:rPr>
        <w:t>o</w:t>
      </w:r>
      <w:r w:rsidRPr="003F128B">
        <w:rPr>
          <w:rFonts w:asciiTheme="minorHAnsi" w:hAnsiTheme="minorHAnsi" w:cstheme="minorHAnsi"/>
          <w:b/>
          <w:sz w:val="22"/>
          <w:szCs w:val="22"/>
        </w:rPr>
        <w:t>dpowiedzialność</w:t>
      </w:r>
      <w:r w:rsidR="0059373D" w:rsidRPr="003F128B">
        <w:rPr>
          <w:rFonts w:asciiTheme="minorHAnsi" w:hAnsiTheme="minorHAnsi" w:cstheme="minorHAnsi"/>
          <w:b/>
          <w:sz w:val="22"/>
          <w:szCs w:val="22"/>
        </w:rPr>
        <w:t xml:space="preserve"> odszkodowawcza</w:t>
      </w:r>
      <w:r w:rsidRPr="003F128B">
        <w:rPr>
          <w:rFonts w:asciiTheme="minorHAnsi" w:hAnsiTheme="minorHAnsi" w:cstheme="minorHAnsi"/>
          <w:b/>
          <w:sz w:val="22"/>
          <w:szCs w:val="22"/>
        </w:rPr>
        <w:t xml:space="preserve"> z tytułu prowadzenia działalności i posiadania oraz użytkowania i administrowania mienia z włączeniem szkód wynikłych w bieżącym okresie ubezpieczenia z usług, czynności, kontraktów wykonanych / zawartych wcześniej. </w:t>
      </w:r>
      <w:r w:rsidRPr="003F128B">
        <w:rPr>
          <w:rFonts w:asciiTheme="minorHAnsi" w:hAnsiTheme="minorHAnsi" w:cstheme="minorHAnsi"/>
          <w:sz w:val="22"/>
          <w:szCs w:val="22"/>
        </w:rPr>
        <w:t xml:space="preserve">Ubezpieczyciel ponosi odpowiedzialność również za szkody powstałe po wykonaniu pracy, usługi czy też kontraktu, również za szkody powstałe po przekazaniu odbiorcy przedmiotu czynności, prac lub usług świadczonych przez Ubezpieczającego / Ubezpieczonego wynikłe z ich wadliwego wykonania </w:t>
      </w:r>
    </w:p>
    <w:p w14:paraId="16B9A1C5" w14:textId="77777777" w:rsidR="00BE41EF" w:rsidRPr="003F128B" w:rsidRDefault="00BE41EF" w:rsidP="00BE41EF">
      <w:pPr>
        <w:ind w:left="705" w:hanging="705"/>
        <w:jc w:val="both"/>
        <w:rPr>
          <w:rFonts w:asciiTheme="minorHAnsi" w:hAnsiTheme="minorHAnsi" w:cstheme="minorHAnsi"/>
          <w:b/>
          <w:sz w:val="22"/>
          <w:szCs w:val="22"/>
        </w:rPr>
      </w:pPr>
      <w:r w:rsidRPr="003F128B">
        <w:rPr>
          <w:rFonts w:asciiTheme="minorHAnsi" w:hAnsiTheme="minorHAnsi" w:cstheme="minorHAnsi"/>
          <w:sz w:val="22"/>
          <w:szCs w:val="22"/>
        </w:rPr>
        <w:tab/>
      </w:r>
      <w:r w:rsidRPr="003F128B">
        <w:rPr>
          <w:rFonts w:asciiTheme="minorHAnsi" w:hAnsiTheme="minorHAnsi" w:cstheme="minorHAnsi"/>
          <w:sz w:val="22"/>
          <w:szCs w:val="22"/>
        </w:rPr>
        <w:tab/>
      </w:r>
      <w:r w:rsidRPr="003F128B">
        <w:rPr>
          <w:rFonts w:asciiTheme="minorHAnsi" w:hAnsiTheme="minorHAnsi" w:cstheme="minorHAnsi"/>
          <w:sz w:val="22"/>
          <w:szCs w:val="22"/>
        </w:rPr>
        <w:tab/>
      </w:r>
      <w:r w:rsidRPr="003F128B">
        <w:rPr>
          <w:rFonts w:asciiTheme="minorHAnsi" w:hAnsiTheme="minorHAnsi" w:cstheme="minorHAnsi"/>
          <w:sz w:val="22"/>
          <w:szCs w:val="22"/>
        </w:rPr>
        <w:tab/>
      </w:r>
      <w:r w:rsidRPr="003F128B">
        <w:rPr>
          <w:rFonts w:asciiTheme="minorHAnsi" w:hAnsiTheme="minorHAnsi" w:cstheme="minorHAnsi"/>
          <w:b/>
          <w:sz w:val="22"/>
          <w:szCs w:val="22"/>
        </w:rPr>
        <w:t>- odpowiedzialność do pełnej sumy gwarancyjnej.</w:t>
      </w:r>
    </w:p>
    <w:p w14:paraId="05DC06DA" w14:textId="48F48EC5" w:rsidR="00756AED" w:rsidRPr="003F128B" w:rsidRDefault="00BE41EF" w:rsidP="00756AED">
      <w:pPr>
        <w:jc w:val="both"/>
        <w:rPr>
          <w:rFonts w:asciiTheme="minorHAnsi" w:hAnsiTheme="minorHAnsi" w:cstheme="minorHAnsi"/>
          <w:b/>
          <w:bCs/>
          <w:sz w:val="22"/>
          <w:szCs w:val="22"/>
        </w:rPr>
      </w:pPr>
      <w:r w:rsidRPr="003F128B">
        <w:rPr>
          <w:rFonts w:asciiTheme="minorHAnsi" w:hAnsiTheme="minorHAnsi" w:cstheme="minorHAnsi"/>
          <w:bCs/>
          <w:sz w:val="22"/>
          <w:szCs w:val="22"/>
        </w:rPr>
        <w:t xml:space="preserve">4.2 </w:t>
      </w:r>
      <w:r w:rsidR="00756AED" w:rsidRPr="003F128B">
        <w:rPr>
          <w:rFonts w:asciiTheme="minorHAnsi" w:hAnsiTheme="minorHAnsi" w:cstheme="minorHAnsi"/>
          <w:b/>
          <w:bCs/>
          <w:sz w:val="22"/>
          <w:szCs w:val="22"/>
        </w:rPr>
        <w:t>Odpowiedzialność cywilna za produkt / wykonane usługi.</w:t>
      </w:r>
    </w:p>
    <w:p w14:paraId="64FF99C8" w14:textId="77777777" w:rsidR="00756AED" w:rsidRPr="003F128B" w:rsidRDefault="00756AED" w:rsidP="00756AED">
      <w:pPr>
        <w:jc w:val="both"/>
        <w:rPr>
          <w:rFonts w:asciiTheme="minorHAnsi" w:hAnsiTheme="minorHAnsi" w:cstheme="minorHAnsi"/>
          <w:sz w:val="22"/>
          <w:szCs w:val="22"/>
        </w:rPr>
      </w:pPr>
      <w:r w:rsidRPr="003F128B">
        <w:rPr>
          <w:rFonts w:asciiTheme="minorHAnsi" w:hAnsiTheme="minorHAnsi" w:cstheme="minorHAnsi"/>
          <w:sz w:val="22"/>
          <w:szCs w:val="22"/>
        </w:rPr>
        <w:t xml:space="preserve">OC za szkody wyrządzone przez wadliwy produkt Ubezpieczonego (niezależnie od tego czy jest on produktem finalnym, komponentem czy innym wyrobem) z włączeniem szkód wynikłych w bieżącym okresie a związanych z produktami wprowadzonymi do obrotu wcześniej. Zakres obejmuje szkody wyrządzone komukolwiek w związku z użytkowaniem, zastosowaniem lub konsumpcją żywności wytwarzanej, przetwarzanej lub podawanej we wszystkich placówkach świadczących usługi żywieniowe, w tym w szczególności w szkołach i placówkach oświatowo-wychowawczych, żłobkach, obiektach pomocy społecznej, itp. </w:t>
      </w:r>
    </w:p>
    <w:p w14:paraId="3CBB7D86" w14:textId="5BE388A0" w:rsidR="00756AED" w:rsidRPr="003F128B" w:rsidRDefault="00756AED" w:rsidP="00756AED">
      <w:pPr>
        <w:jc w:val="both"/>
        <w:rPr>
          <w:rFonts w:asciiTheme="minorHAnsi" w:hAnsiTheme="minorHAnsi" w:cstheme="minorHAnsi"/>
          <w:sz w:val="22"/>
          <w:szCs w:val="22"/>
        </w:rPr>
      </w:pPr>
      <w:r w:rsidRPr="003F128B">
        <w:rPr>
          <w:rFonts w:asciiTheme="minorHAnsi" w:hAnsiTheme="minorHAnsi" w:cstheme="minorHAnsi"/>
          <w:sz w:val="22"/>
          <w:szCs w:val="22"/>
        </w:rPr>
        <w:t xml:space="preserve">Ochrona ubezpieczeniowa w tym zakresie obejmuje również szkody wyrządzone wskutek zatruć pokarmowych i/lub przeniesienia chorób </w:t>
      </w:r>
      <w:r w:rsidR="00522513" w:rsidRPr="003F128B">
        <w:rPr>
          <w:rFonts w:asciiTheme="minorHAnsi" w:hAnsiTheme="minorHAnsi" w:cstheme="minorHAnsi"/>
          <w:sz w:val="22"/>
          <w:szCs w:val="22"/>
        </w:rPr>
        <w:t>zakaźnych,</w:t>
      </w:r>
      <w:r w:rsidRPr="003F128B">
        <w:rPr>
          <w:rFonts w:asciiTheme="minorHAnsi" w:hAnsiTheme="minorHAnsi" w:cstheme="minorHAnsi"/>
          <w:sz w:val="22"/>
          <w:szCs w:val="22"/>
        </w:rPr>
        <w:t xml:space="preserve"> jeśli ma to związek z działalnością gastronomiczną ubezpieczonych Jednostek </w:t>
      </w:r>
    </w:p>
    <w:p w14:paraId="7FCB5EC8" w14:textId="77777777" w:rsidR="00756AED" w:rsidRPr="003F128B" w:rsidRDefault="00756AED" w:rsidP="00756AED">
      <w:pPr>
        <w:jc w:val="both"/>
        <w:rPr>
          <w:rFonts w:asciiTheme="minorHAnsi" w:hAnsiTheme="minorHAnsi" w:cstheme="minorHAnsi"/>
          <w:b/>
          <w:bCs/>
          <w:sz w:val="22"/>
          <w:szCs w:val="22"/>
        </w:rPr>
      </w:pPr>
      <w:r w:rsidRPr="003F128B">
        <w:rPr>
          <w:rFonts w:asciiTheme="minorHAnsi" w:hAnsiTheme="minorHAnsi" w:cstheme="minorHAnsi"/>
          <w:b/>
          <w:bCs/>
          <w:sz w:val="22"/>
          <w:szCs w:val="22"/>
        </w:rPr>
        <w:t xml:space="preserve">- odpowiedzialność do pełnej sumy gwarancyjnej; </w:t>
      </w:r>
    </w:p>
    <w:p w14:paraId="38002E72" w14:textId="77777777" w:rsidR="00756AED" w:rsidRPr="003F128B" w:rsidRDefault="00756AED" w:rsidP="00756AED">
      <w:pPr>
        <w:jc w:val="both"/>
        <w:rPr>
          <w:rFonts w:asciiTheme="minorHAnsi" w:hAnsiTheme="minorHAnsi" w:cstheme="minorHAnsi"/>
          <w:b/>
          <w:bCs/>
          <w:sz w:val="22"/>
          <w:szCs w:val="22"/>
        </w:rPr>
      </w:pPr>
      <w:r w:rsidRPr="003F128B">
        <w:rPr>
          <w:rFonts w:asciiTheme="minorHAnsi" w:hAnsiTheme="minorHAnsi" w:cstheme="minorHAnsi"/>
          <w:b/>
          <w:bCs/>
          <w:sz w:val="22"/>
          <w:szCs w:val="22"/>
        </w:rPr>
        <w:t>za wyjątkiem:</w:t>
      </w:r>
    </w:p>
    <w:p w14:paraId="7A0294C4" w14:textId="0DF71346" w:rsidR="00756AED" w:rsidRPr="003F128B" w:rsidRDefault="00756AED" w:rsidP="00756AED">
      <w:pPr>
        <w:jc w:val="both"/>
        <w:rPr>
          <w:rFonts w:asciiTheme="minorHAnsi" w:hAnsiTheme="minorHAnsi" w:cstheme="minorHAnsi"/>
          <w:b/>
          <w:bCs/>
          <w:sz w:val="22"/>
          <w:szCs w:val="22"/>
        </w:rPr>
      </w:pPr>
      <w:r w:rsidRPr="003F128B">
        <w:rPr>
          <w:rFonts w:asciiTheme="minorHAnsi" w:hAnsiTheme="minorHAnsi" w:cstheme="minorHAnsi"/>
          <w:b/>
          <w:bCs/>
          <w:sz w:val="22"/>
          <w:szCs w:val="22"/>
        </w:rPr>
        <w:t>- szkód wyrządzonych wskutek przeniesienia chorób zakaźnych: sublimit 5</w:t>
      </w:r>
      <w:r w:rsidR="003051C1">
        <w:rPr>
          <w:rFonts w:asciiTheme="minorHAnsi" w:hAnsiTheme="minorHAnsi" w:cstheme="minorHAnsi"/>
          <w:b/>
          <w:bCs/>
          <w:sz w:val="22"/>
          <w:szCs w:val="22"/>
        </w:rPr>
        <w:t>0</w:t>
      </w:r>
      <w:r w:rsidRPr="003F128B">
        <w:rPr>
          <w:rFonts w:asciiTheme="minorHAnsi" w:hAnsiTheme="minorHAnsi" w:cstheme="minorHAnsi"/>
          <w:b/>
          <w:bCs/>
          <w:sz w:val="22"/>
          <w:szCs w:val="22"/>
        </w:rPr>
        <w:t>0</w:t>
      </w:r>
      <w:r w:rsidR="00156690">
        <w:rPr>
          <w:rFonts w:asciiTheme="minorHAnsi" w:hAnsiTheme="minorHAnsi" w:cstheme="minorHAnsi"/>
          <w:b/>
          <w:bCs/>
          <w:sz w:val="22"/>
          <w:szCs w:val="22"/>
        </w:rPr>
        <w:t>.</w:t>
      </w:r>
      <w:r w:rsidRPr="003F128B">
        <w:rPr>
          <w:rFonts w:asciiTheme="minorHAnsi" w:hAnsiTheme="minorHAnsi" w:cstheme="minorHAnsi"/>
          <w:b/>
          <w:bCs/>
          <w:sz w:val="22"/>
          <w:szCs w:val="22"/>
        </w:rPr>
        <w:t>000 zł na jedn</w:t>
      </w:r>
      <w:r w:rsidR="003051C1">
        <w:rPr>
          <w:rFonts w:asciiTheme="minorHAnsi" w:hAnsiTheme="minorHAnsi" w:cstheme="minorHAnsi"/>
          <w:b/>
          <w:bCs/>
          <w:sz w:val="22"/>
          <w:szCs w:val="22"/>
        </w:rPr>
        <w:t>o</w:t>
      </w:r>
      <w:r w:rsidRPr="003F128B">
        <w:rPr>
          <w:rFonts w:asciiTheme="minorHAnsi" w:hAnsiTheme="minorHAnsi" w:cstheme="minorHAnsi"/>
          <w:b/>
          <w:bCs/>
          <w:sz w:val="22"/>
          <w:szCs w:val="22"/>
        </w:rPr>
        <w:t xml:space="preserve"> i wszystkie zdarzenia;</w:t>
      </w:r>
    </w:p>
    <w:p w14:paraId="50121CBC" w14:textId="77777777" w:rsidR="00756AED" w:rsidRPr="003F128B" w:rsidRDefault="00756AED" w:rsidP="00756AED">
      <w:pPr>
        <w:jc w:val="both"/>
        <w:rPr>
          <w:rFonts w:asciiTheme="minorHAnsi" w:hAnsiTheme="minorHAnsi" w:cstheme="minorHAnsi"/>
          <w:b/>
          <w:bCs/>
          <w:sz w:val="22"/>
          <w:szCs w:val="22"/>
        </w:rPr>
      </w:pPr>
      <w:r w:rsidRPr="003F128B">
        <w:rPr>
          <w:rFonts w:asciiTheme="minorHAnsi" w:hAnsiTheme="minorHAnsi" w:cstheme="minorHAnsi"/>
          <w:b/>
          <w:bCs/>
          <w:sz w:val="22"/>
          <w:szCs w:val="22"/>
        </w:rPr>
        <w:t>-   szkód wyrządzonych z winy umyślnej bądź wskutek rażącego niedbalstwa Ubezpieczonego;</w:t>
      </w:r>
    </w:p>
    <w:p w14:paraId="46372A12" w14:textId="61E54A1C" w:rsidR="00BE41EF" w:rsidRPr="003F128B" w:rsidRDefault="00756AED" w:rsidP="00756AED">
      <w:pPr>
        <w:jc w:val="both"/>
        <w:rPr>
          <w:rFonts w:asciiTheme="minorHAnsi" w:hAnsiTheme="minorHAnsi" w:cstheme="minorHAnsi"/>
          <w:b/>
          <w:sz w:val="22"/>
          <w:szCs w:val="22"/>
        </w:rPr>
      </w:pPr>
      <w:r w:rsidRPr="003F128B">
        <w:rPr>
          <w:rFonts w:asciiTheme="minorHAnsi" w:hAnsiTheme="minorHAnsi" w:cstheme="minorHAnsi"/>
          <w:b/>
          <w:bCs/>
          <w:sz w:val="22"/>
          <w:szCs w:val="22"/>
        </w:rPr>
        <w:t>- szkody spowodowane przez wirus HIV i/ lub priony.</w:t>
      </w:r>
    </w:p>
    <w:p w14:paraId="4D55C28A" w14:textId="77777777" w:rsidR="00BE41EF" w:rsidRPr="003F128B" w:rsidRDefault="00BE41EF" w:rsidP="00BE41EF">
      <w:pPr>
        <w:tabs>
          <w:tab w:val="left" w:pos="747"/>
        </w:tabs>
        <w:suppressAutoHyphens w:val="0"/>
        <w:ind w:left="708" w:hanging="708"/>
        <w:jc w:val="both"/>
        <w:rPr>
          <w:rFonts w:asciiTheme="minorHAnsi" w:hAnsiTheme="minorHAnsi" w:cstheme="minorHAnsi"/>
          <w:b/>
          <w:sz w:val="22"/>
          <w:szCs w:val="22"/>
        </w:rPr>
      </w:pPr>
      <w:r w:rsidRPr="003F128B">
        <w:rPr>
          <w:rFonts w:asciiTheme="minorHAnsi" w:hAnsiTheme="minorHAnsi" w:cstheme="minorHAnsi"/>
          <w:sz w:val="22"/>
          <w:szCs w:val="22"/>
        </w:rPr>
        <w:t xml:space="preserve">4.3. </w:t>
      </w:r>
      <w:r w:rsidRPr="003F128B">
        <w:rPr>
          <w:rFonts w:asciiTheme="minorHAnsi" w:hAnsiTheme="minorHAnsi" w:cstheme="minorHAnsi"/>
          <w:sz w:val="22"/>
          <w:szCs w:val="22"/>
        </w:rPr>
        <w:tab/>
        <w:t xml:space="preserve">OC za szkody spowodowane w nieruchomościach, z których Ubezpieczony korzystał na podstawie umowy najmu, dzierżawy, użytkowania, użyczenia, przechowania, testowania lub innych umów lub posiadał je bez tytułu prawnego oraz o nieuregulowanej sytuacji prawnej </w:t>
      </w:r>
      <w:r w:rsidRPr="003F128B">
        <w:rPr>
          <w:rFonts w:asciiTheme="minorHAnsi" w:hAnsiTheme="minorHAnsi" w:cstheme="minorHAnsi"/>
          <w:b/>
          <w:sz w:val="22"/>
          <w:szCs w:val="22"/>
        </w:rPr>
        <w:t xml:space="preserve"> </w:t>
      </w:r>
    </w:p>
    <w:p w14:paraId="6E150557" w14:textId="77777777" w:rsidR="00BE41EF" w:rsidRPr="003F128B" w:rsidRDefault="00BE41EF" w:rsidP="00BE41EF">
      <w:pPr>
        <w:tabs>
          <w:tab w:val="left" w:pos="747"/>
        </w:tabs>
        <w:suppressAutoHyphens w:val="0"/>
        <w:ind w:left="708" w:hanging="708"/>
        <w:jc w:val="both"/>
        <w:rPr>
          <w:rFonts w:asciiTheme="minorHAnsi" w:hAnsiTheme="minorHAnsi" w:cstheme="minorHAnsi"/>
          <w:b/>
          <w:sz w:val="22"/>
          <w:szCs w:val="22"/>
        </w:rPr>
      </w:pPr>
      <w:r w:rsidRPr="003F128B">
        <w:rPr>
          <w:rFonts w:asciiTheme="minorHAnsi" w:hAnsiTheme="minorHAnsi" w:cstheme="minorHAnsi"/>
          <w:b/>
          <w:sz w:val="22"/>
          <w:szCs w:val="22"/>
        </w:rPr>
        <w:tab/>
      </w:r>
      <w:r w:rsidRPr="003F128B">
        <w:rPr>
          <w:rFonts w:asciiTheme="minorHAnsi" w:hAnsiTheme="minorHAnsi" w:cstheme="minorHAnsi"/>
          <w:b/>
          <w:sz w:val="22"/>
          <w:szCs w:val="22"/>
        </w:rPr>
        <w:tab/>
      </w:r>
      <w:r w:rsidRPr="003F128B">
        <w:rPr>
          <w:rFonts w:asciiTheme="minorHAnsi" w:hAnsiTheme="minorHAnsi" w:cstheme="minorHAnsi"/>
          <w:b/>
          <w:sz w:val="22"/>
          <w:szCs w:val="22"/>
        </w:rPr>
        <w:tab/>
      </w:r>
      <w:r w:rsidRPr="003F128B">
        <w:rPr>
          <w:rFonts w:asciiTheme="minorHAnsi" w:hAnsiTheme="minorHAnsi" w:cstheme="minorHAnsi"/>
          <w:b/>
          <w:sz w:val="22"/>
          <w:szCs w:val="22"/>
        </w:rPr>
        <w:tab/>
        <w:t>- odpowiedzialność do pełnej sumy gwarancyjnej.</w:t>
      </w:r>
    </w:p>
    <w:p w14:paraId="377AD94F" w14:textId="77777777" w:rsidR="00BE41EF" w:rsidRPr="003F128B" w:rsidRDefault="00BE41EF" w:rsidP="00BE41EF">
      <w:pPr>
        <w:ind w:left="705" w:hanging="705"/>
        <w:jc w:val="both"/>
        <w:rPr>
          <w:rFonts w:asciiTheme="minorHAnsi" w:hAnsiTheme="minorHAnsi" w:cstheme="minorHAnsi"/>
          <w:sz w:val="22"/>
          <w:szCs w:val="22"/>
        </w:rPr>
      </w:pPr>
      <w:r w:rsidRPr="003F128B">
        <w:rPr>
          <w:rFonts w:asciiTheme="minorHAnsi" w:hAnsiTheme="minorHAnsi" w:cstheme="minorHAnsi"/>
          <w:sz w:val="22"/>
          <w:szCs w:val="22"/>
        </w:rPr>
        <w:t xml:space="preserve">4.4. </w:t>
      </w:r>
      <w:r w:rsidRPr="003F128B">
        <w:rPr>
          <w:rFonts w:asciiTheme="minorHAnsi" w:hAnsiTheme="minorHAnsi" w:cstheme="minorHAnsi"/>
          <w:sz w:val="22"/>
          <w:szCs w:val="22"/>
        </w:rPr>
        <w:tab/>
        <w:t xml:space="preserve">OC za szkody spowodowane w ruchomościach, z których Ubezpieczony korzystał na podstawie umowy najmu, dzierżawy, użytkowania, użyczenia, przechowania, testowania lub innych umów, np. leasingu lub posiadał je bez tytułu prawnego oraz o nieuregulowanej sytuacji prawnej w tym również szkody w sprzęcie elektronicznym </w:t>
      </w:r>
    </w:p>
    <w:p w14:paraId="7EEF8B87" w14:textId="77777777" w:rsidR="00BE41EF" w:rsidRPr="003F128B" w:rsidRDefault="00BE41EF" w:rsidP="00BE41EF">
      <w:pPr>
        <w:ind w:left="705" w:hanging="705"/>
        <w:jc w:val="both"/>
        <w:rPr>
          <w:rFonts w:asciiTheme="minorHAnsi" w:hAnsiTheme="minorHAnsi" w:cstheme="minorHAnsi"/>
          <w:b/>
          <w:sz w:val="22"/>
          <w:szCs w:val="22"/>
        </w:rPr>
      </w:pPr>
      <w:r w:rsidRPr="003F128B">
        <w:rPr>
          <w:rFonts w:asciiTheme="minorHAnsi" w:hAnsiTheme="minorHAnsi" w:cstheme="minorHAnsi"/>
          <w:sz w:val="22"/>
          <w:szCs w:val="22"/>
        </w:rPr>
        <w:tab/>
      </w:r>
      <w:r w:rsidRPr="003F128B">
        <w:rPr>
          <w:rFonts w:asciiTheme="minorHAnsi" w:hAnsiTheme="minorHAnsi" w:cstheme="minorHAnsi"/>
          <w:sz w:val="22"/>
          <w:szCs w:val="22"/>
        </w:rPr>
        <w:tab/>
      </w:r>
      <w:r w:rsidRPr="003F128B">
        <w:rPr>
          <w:rFonts w:asciiTheme="minorHAnsi" w:hAnsiTheme="minorHAnsi" w:cstheme="minorHAnsi"/>
          <w:sz w:val="22"/>
          <w:szCs w:val="22"/>
        </w:rPr>
        <w:tab/>
      </w:r>
      <w:r w:rsidRPr="003F128B">
        <w:rPr>
          <w:rFonts w:asciiTheme="minorHAnsi" w:hAnsiTheme="minorHAnsi" w:cstheme="minorHAnsi"/>
          <w:sz w:val="22"/>
          <w:szCs w:val="22"/>
        </w:rPr>
        <w:tab/>
      </w:r>
      <w:r w:rsidR="008865EE" w:rsidRPr="003F128B">
        <w:rPr>
          <w:rFonts w:asciiTheme="minorHAnsi" w:hAnsiTheme="minorHAnsi" w:cstheme="minorHAnsi"/>
          <w:b/>
          <w:sz w:val="22"/>
          <w:szCs w:val="22"/>
        </w:rPr>
        <w:t xml:space="preserve">- sublimit: </w:t>
      </w:r>
      <w:r w:rsidR="003A04AC" w:rsidRPr="003F128B">
        <w:rPr>
          <w:rFonts w:asciiTheme="minorHAnsi" w:hAnsiTheme="minorHAnsi" w:cstheme="minorHAnsi"/>
          <w:b/>
          <w:sz w:val="22"/>
          <w:szCs w:val="22"/>
        </w:rPr>
        <w:t>1.0</w:t>
      </w:r>
      <w:r w:rsidR="008865EE" w:rsidRPr="003F128B">
        <w:rPr>
          <w:rFonts w:asciiTheme="minorHAnsi" w:hAnsiTheme="minorHAnsi" w:cstheme="minorHAnsi"/>
          <w:b/>
          <w:sz w:val="22"/>
          <w:szCs w:val="22"/>
        </w:rPr>
        <w:t xml:space="preserve">00 </w:t>
      </w:r>
      <w:r w:rsidRPr="003F128B">
        <w:rPr>
          <w:rFonts w:asciiTheme="minorHAnsi" w:hAnsiTheme="minorHAnsi" w:cstheme="minorHAnsi"/>
          <w:b/>
          <w:sz w:val="22"/>
          <w:szCs w:val="22"/>
        </w:rPr>
        <w:t>000 zł na jeden i wszystkie wypadki ubezpieczeniowe.</w:t>
      </w:r>
    </w:p>
    <w:p w14:paraId="46C8C675" w14:textId="77777777" w:rsidR="00BE41EF" w:rsidRPr="00472571" w:rsidRDefault="00BE41EF" w:rsidP="00BE41EF">
      <w:pPr>
        <w:ind w:left="705" w:hanging="705"/>
        <w:jc w:val="both"/>
        <w:rPr>
          <w:rFonts w:asciiTheme="minorHAnsi" w:hAnsiTheme="minorHAnsi" w:cstheme="minorHAnsi"/>
          <w:sz w:val="22"/>
          <w:szCs w:val="22"/>
        </w:rPr>
      </w:pPr>
      <w:r w:rsidRPr="00472571">
        <w:rPr>
          <w:rFonts w:asciiTheme="minorHAnsi" w:hAnsiTheme="minorHAnsi" w:cstheme="minorHAnsi"/>
          <w:sz w:val="22"/>
          <w:szCs w:val="22"/>
        </w:rPr>
        <w:t xml:space="preserve">4.5. </w:t>
      </w:r>
      <w:r w:rsidRPr="00472571">
        <w:rPr>
          <w:rFonts w:asciiTheme="minorHAnsi" w:hAnsiTheme="minorHAnsi" w:cstheme="minorHAnsi"/>
          <w:sz w:val="22"/>
          <w:szCs w:val="22"/>
        </w:rPr>
        <w:tab/>
        <w:t xml:space="preserve">OC pracodawcy za wypadki przy pracy (poniesione również za granicą) </w:t>
      </w:r>
    </w:p>
    <w:p w14:paraId="5C6868DB" w14:textId="77777777" w:rsidR="00472571" w:rsidRPr="00472571" w:rsidRDefault="00BE41EF" w:rsidP="00472571">
      <w:pPr>
        <w:ind w:left="705" w:hanging="705"/>
        <w:jc w:val="both"/>
        <w:rPr>
          <w:rFonts w:asciiTheme="minorHAnsi" w:hAnsiTheme="minorHAnsi" w:cstheme="minorHAnsi"/>
          <w:b/>
          <w:sz w:val="22"/>
          <w:szCs w:val="22"/>
        </w:rPr>
      </w:pPr>
      <w:r w:rsidRPr="00472571">
        <w:rPr>
          <w:rFonts w:asciiTheme="minorHAnsi" w:hAnsiTheme="minorHAnsi" w:cstheme="minorHAnsi"/>
          <w:sz w:val="22"/>
          <w:szCs w:val="22"/>
        </w:rPr>
        <w:tab/>
      </w:r>
      <w:r w:rsidRPr="00472571">
        <w:rPr>
          <w:rFonts w:asciiTheme="minorHAnsi" w:hAnsiTheme="minorHAnsi" w:cstheme="minorHAnsi"/>
          <w:sz w:val="22"/>
          <w:szCs w:val="22"/>
        </w:rPr>
        <w:tab/>
      </w:r>
      <w:r w:rsidRPr="00472571">
        <w:rPr>
          <w:rFonts w:asciiTheme="minorHAnsi" w:hAnsiTheme="minorHAnsi" w:cstheme="minorHAnsi"/>
          <w:sz w:val="22"/>
          <w:szCs w:val="22"/>
        </w:rPr>
        <w:tab/>
      </w:r>
      <w:r w:rsidRPr="00472571">
        <w:rPr>
          <w:rFonts w:asciiTheme="minorHAnsi" w:hAnsiTheme="minorHAnsi" w:cstheme="minorHAnsi"/>
          <w:sz w:val="22"/>
          <w:szCs w:val="22"/>
        </w:rPr>
        <w:tab/>
      </w:r>
      <w:r w:rsidR="008865EE" w:rsidRPr="00472571">
        <w:rPr>
          <w:rFonts w:asciiTheme="minorHAnsi" w:hAnsiTheme="minorHAnsi" w:cstheme="minorHAnsi"/>
          <w:b/>
          <w:sz w:val="22"/>
          <w:szCs w:val="22"/>
        </w:rPr>
        <w:t xml:space="preserve">- </w:t>
      </w:r>
      <w:r w:rsidR="00472571" w:rsidRPr="00472571">
        <w:rPr>
          <w:rFonts w:asciiTheme="minorHAnsi" w:hAnsiTheme="minorHAnsi" w:cstheme="minorHAnsi"/>
          <w:b/>
          <w:sz w:val="22"/>
          <w:szCs w:val="22"/>
        </w:rPr>
        <w:t>odpowiedzialność do pełnej sumy gwarancyjnej.</w:t>
      </w:r>
    </w:p>
    <w:p w14:paraId="01CB7743" w14:textId="271BC71B" w:rsidR="00BE41EF" w:rsidRPr="00472571" w:rsidRDefault="00BE41EF" w:rsidP="00472571">
      <w:pPr>
        <w:ind w:left="705" w:hanging="705"/>
        <w:jc w:val="both"/>
        <w:rPr>
          <w:rFonts w:asciiTheme="minorHAnsi" w:hAnsiTheme="minorHAnsi" w:cstheme="minorHAnsi"/>
          <w:bCs/>
          <w:sz w:val="22"/>
          <w:szCs w:val="22"/>
        </w:rPr>
      </w:pPr>
      <w:r w:rsidRPr="00472571">
        <w:rPr>
          <w:rFonts w:asciiTheme="minorHAnsi" w:hAnsiTheme="minorHAnsi" w:cstheme="minorHAnsi"/>
          <w:sz w:val="22"/>
          <w:szCs w:val="22"/>
        </w:rPr>
        <w:t xml:space="preserve">4.6. </w:t>
      </w:r>
      <w:r w:rsidRPr="00472571">
        <w:rPr>
          <w:rFonts w:asciiTheme="minorHAnsi" w:hAnsiTheme="minorHAnsi" w:cstheme="minorHAnsi"/>
          <w:sz w:val="22"/>
          <w:szCs w:val="22"/>
        </w:rPr>
        <w:tab/>
      </w:r>
      <w:r w:rsidRPr="00472571">
        <w:rPr>
          <w:rFonts w:asciiTheme="minorHAnsi" w:hAnsiTheme="minorHAnsi" w:cstheme="minorHAnsi"/>
          <w:bCs/>
          <w:sz w:val="22"/>
          <w:szCs w:val="22"/>
        </w:rPr>
        <w:t xml:space="preserve">OC za szkody powstałe w mieniu przechowywanym, kontrolowanym lub chronionym przez Ubezpieczającego/Ubezpieczonego w tym w mieniu / rzeczach w szatniach, depozytach itp. </w:t>
      </w:r>
      <w:r w:rsidR="009611C1" w:rsidRPr="00472571">
        <w:rPr>
          <w:rFonts w:asciiTheme="minorHAnsi" w:hAnsiTheme="minorHAnsi" w:cstheme="minorHAnsi"/>
          <w:bCs/>
          <w:sz w:val="22"/>
          <w:szCs w:val="22"/>
        </w:rPr>
        <w:t xml:space="preserve">a w szczególności mieniu w szatniach, bursach, internatach, pojazdów usuniętych z drogi </w:t>
      </w:r>
      <w:r w:rsidR="004F5872" w:rsidRPr="00472571">
        <w:rPr>
          <w:rFonts w:asciiTheme="minorHAnsi" w:hAnsiTheme="minorHAnsi" w:cstheme="minorHAnsi"/>
          <w:bCs/>
          <w:sz w:val="22"/>
          <w:szCs w:val="22"/>
        </w:rPr>
        <w:t xml:space="preserve">zgodnie z </w:t>
      </w:r>
      <w:r w:rsidR="009611C1" w:rsidRPr="00472571">
        <w:rPr>
          <w:rFonts w:asciiTheme="minorHAnsi" w:hAnsiTheme="minorHAnsi" w:cstheme="minorHAnsi"/>
          <w:bCs/>
          <w:sz w:val="22"/>
          <w:szCs w:val="22"/>
        </w:rPr>
        <w:t>Ustaw</w:t>
      </w:r>
      <w:r w:rsidR="004F5872" w:rsidRPr="00472571">
        <w:rPr>
          <w:rFonts w:asciiTheme="minorHAnsi" w:hAnsiTheme="minorHAnsi" w:cstheme="minorHAnsi"/>
          <w:bCs/>
          <w:sz w:val="22"/>
          <w:szCs w:val="22"/>
        </w:rPr>
        <w:t>ą</w:t>
      </w:r>
      <w:r w:rsidR="009611C1" w:rsidRPr="00472571">
        <w:rPr>
          <w:rFonts w:asciiTheme="minorHAnsi" w:hAnsiTheme="minorHAnsi" w:cstheme="minorHAnsi"/>
          <w:bCs/>
          <w:sz w:val="22"/>
          <w:szCs w:val="22"/>
        </w:rPr>
        <w:t xml:space="preserve"> z 20 czerwca 1997 roku Prawo o ruchu drogowym (</w:t>
      </w:r>
      <w:r w:rsidR="002F76E0">
        <w:rPr>
          <w:rFonts w:asciiTheme="minorHAnsi" w:hAnsiTheme="minorHAnsi" w:cstheme="minorHAnsi"/>
          <w:bCs/>
          <w:sz w:val="22"/>
          <w:szCs w:val="22"/>
        </w:rPr>
        <w:t xml:space="preserve">t.j. </w:t>
      </w:r>
      <w:r w:rsidR="009611C1" w:rsidRPr="00472571">
        <w:rPr>
          <w:rFonts w:asciiTheme="minorHAnsi" w:hAnsiTheme="minorHAnsi" w:cstheme="minorHAnsi"/>
          <w:bCs/>
          <w:sz w:val="22"/>
          <w:szCs w:val="22"/>
        </w:rPr>
        <w:t xml:space="preserve">Dz. U. </w:t>
      </w:r>
      <w:r w:rsidR="002F76E0" w:rsidRPr="00472571">
        <w:rPr>
          <w:rFonts w:asciiTheme="minorHAnsi" w:hAnsiTheme="minorHAnsi" w:cstheme="minorHAnsi"/>
          <w:bCs/>
          <w:sz w:val="22"/>
          <w:szCs w:val="22"/>
        </w:rPr>
        <w:t>202</w:t>
      </w:r>
      <w:r w:rsidR="002F76E0">
        <w:rPr>
          <w:rFonts w:asciiTheme="minorHAnsi" w:hAnsiTheme="minorHAnsi" w:cstheme="minorHAnsi"/>
          <w:bCs/>
          <w:sz w:val="22"/>
          <w:szCs w:val="22"/>
        </w:rPr>
        <w:t>4</w:t>
      </w:r>
      <w:r w:rsidR="002F76E0" w:rsidRPr="00472571">
        <w:rPr>
          <w:rFonts w:asciiTheme="minorHAnsi" w:hAnsiTheme="minorHAnsi" w:cstheme="minorHAnsi"/>
          <w:bCs/>
          <w:sz w:val="22"/>
          <w:szCs w:val="22"/>
        </w:rPr>
        <w:t xml:space="preserve"> </w:t>
      </w:r>
      <w:r w:rsidR="009611C1" w:rsidRPr="00472571">
        <w:rPr>
          <w:rFonts w:asciiTheme="minorHAnsi" w:hAnsiTheme="minorHAnsi" w:cstheme="minorHAnsi"/>
          <w:bCs/>
          <w:sz w:val="22"/>
          <w:szCs w:val="22"/>
        </w:rPr>
        <w:t xml:space="preserve">r. poz. </w:t>
      </w:r>
      <w:r w:rsidR="002F76E0">
        <w:rPr>
          <w:rFonts w:asciiTheme="minorHAnsi" w:hAnsiTheme="minorHAnsi" w:cstheme="minorHAnsi"/>
          <w:bCs/>
          <w:sz w:val="22"/>
          <w:szCs w:val="22"/>
        </w:rPr>
        <w:t>1251</w:t>
      </w:r>
      <w:r w:rsidR="009611C1" w:rsidRPr="00472571">
        <w:rPr>
          <w:rFonts w:asciiTheme="minorHAnsi" w:hAnsiTheme="minorHAnsi" w:cstheme="minorHAnsi"/>
          <w:bCs/>
          <w:sz w:val="22"/>
          <w:szCs w:val="22"/>
        </w:rPr>
        <w:t xml:space="preserve"> z późn. zm.), w dokumentach, planach, mapach,</w:t>
      </w:r>
      <w:r w:rsidRPr="00472571">
        <w:rPr>
          <w:rFonts w:asciiTheme="minorHAnsi" w:hAnsiTheme="minorHAnsi" w:cstheme="minorHAnsi"/>
          <w:bCs/>
          <w:sz w:val="22"/>
          <w:szCs w:val="22"/>
        </w:rPr>
        <w:t xml:space="preserve"> </w:t>
      </w:r>
    </w:p>
    <w:p w14:paraId="75AAFBA9" w14:textId="3E809D1E" w:rsidR="00BE41EF" w:rsidRPr="00472571" w:rsidRDefault="00BE41EF" w:rsidP="00BE41EF">
      <w:pPr>
        <w:suppressAutoHyphens w:val="0"/>
        <w:ind w:left="705" w:hanging="705"/>
        <w:jc w:val="both"/>
        <w:rPr>
          <w:rFonts w:asciiTheme="minorHAnsi" w:hAnsiTheme="minorHAnsi" w:cstheme="minorHAnsi"/>
          <w:b/>
          <w:bCs/>
          <w:sz w:val="22"/>
          <w:szCs w:val="22"/>
        </w:rPr>
      </w:pPr>
      <w:r w:rsidRPr="00472571">
        <w:rPr>
          <w:rFonts w:asciiTheme="minorHAnsi" w:hAnsiTheme="minorHAnsi" w:cstheme="minorHAnsi"/>
          <w:bCs/>
          <w:sz w:val="22"/>
          <w:szCs w:val="22"/>
        </w:rPr>
        <w:tab/>
      </w:r>
      <w:r w:rsidRPr="00472571">
        <w:rPr>
          <w:rFonts w:asciiTheme="minorHAnsi" w:hAnsiTheme="minorHAnsi" w:cstheme="minorHAnsi"/>
          <w:bCs/>
          <w:sz w:val="22"/>
          <w:szCs w:val="22"/>
        </w:rPr>
        <w:tab/>
      </w:r>
      <w:r w:rsidRPr="00472571">
        <w:rPr>
          <w:rFonts w:asciiTheme="minorHAnsi" w:hAnsiTheme="minorHAnsi" w:cstheme="minorHAnsi"/>
          <w:bCs/>
          <w:sz w:val="22"/>
          <w:szCs w:val="22"/>
        </w:rPr>
        <w:tab/>
      </w:r>
      <w:r w:rsidRPr="00472571">
        <w:rPr>
          <w:rFonts w:asciiTheme="minorHAnsi" w:hAnsiTheme="minorHAnsi" w:cstheme="minorHAnsi"/>
          <w:bCs/>
          <w:sz w:val="22"/>
          <w:szCs w:val="22"/>
        </w:rPr>
        <w:tab/>
        <w:t xml:space="preserve">- </w:t>
      </w:r>
      <w:r w:rsidR="00EA1E6B" w:rsidRPr="00472571">
        <w:rPr>
          <w:rFonts w:asciiTheme="minorHAnsi" w:hAnsiTheme="minorHAnsi" w:cstheme="minorHAnsi"/>
          <w:b/>
          <w:bCs/>
          <w:sz w:val="22"/>
          <w:szCs w:val="22"/>
        </w:rPr>
        <w:t>sublimit: 500</w:t>
      </w:r>
      <w:r w:rsidR="00156690">
        <w:rPr>
          <w:rFonts w:asciiTheme="minorHAnsi" w:hAnsiTheme="minorHAnsi" w:cstheme="minorHAnsi"/>
          <w:b/>
          <w:bCs/>
          <w:sz w:val="22"/>
          <w:szCs w:val="22"/>
        </w:rPr>
        <w:t>.</w:t>
      </w:r>
      <w:r w:rsidRPr="00472571">
        <w:rPr>
          <w:rFonts w:asciiTheme="minorHAnsi" w:hAnsiTheme="minorHAnsi" w:cstheme="minorHAnsi"/>
          <w:b/>
          <w:bCs/>
          <w:sz w:val="22"/>
          <w:szCs w:val="22"/>
        </w:rPr>
        <w:t>000 zł na jeden i wszystkie wypadki ubezpieczeniowe.</w:t>
      </w:r>
    </w:p>
    <w:p w14:paraId="3B8576B0" w14:textId="7C6A37F8" w:rsidR="00BE41EF" w:rsidRPr="00472571" w:rsidRDefault="00BE41EF" w:rsidP="00BE41EF">
      <w:pPr>
        <w:suppressAutoHyphens w:val="0"/>
        <w:ind w:left="705" w:hanging="705"/>
        <w:jc w:val="both"/>
        <w:rPr>
          <w:rFonts w:asciiTheme="minorHAnsi" w:hAnsiTheme="minorHAnsi" w:cstheme="minorHAnsi"/>
          <w:bCs/>
          <w:sz w:val="22"/>
          <w:szCs w:val="22"/>
        </w:rPr>
      </w:pPr>
      <w:r w:rsidRPr="00472571">
        <w:rPr>
          <w:rFonts w:asciiTheme="minorHAnsi" w:hAnsiTheme="minorHAnsi" w:cstheme="minorHAnsi"/>
          <w:sz w:val="22"/>
          <w:szCs w:val="22"/>
        </w:rPr>
        <w:t xml:space="preserve">4.7. </w:t>
      </w:r>
      <w:r w:rsidRPr="00472571">
        <w:rPr>
          <w:rFonts w:asciiTheme="minorHAnsi" w:hAnsiTheme="minorHAnsi" w:cstheme="minorHAnsi"/>
          <w:sz w:val="22"/>
          <w:szCs w:val="22"/>
        </w:rPr>
        <w:tab/>
      </w:r>
      <w:r w:rsidRPr="00472571">
        <w:rPr>
          <w:rFonts w:asciiTheme="minorHAnsi" w:hAnsiTheme="minorHAnsi" w:cstheme="minorHAnsi"/>
          <w:bCs/>
          <w:sz w:val="22"/>
          <w:szCs w:val="22"/>
        </w:rPr>
        <w:t>OC za szkody w mieniu podczas wykonywania przez Ubezpieczającego/Ubezpieczonego obróbki, naprawy, czyszczenia lub innych usług o podobnym charakterze</w:t>
      </w:r>
      <w:ins w:id="8" w:author="Agnieszka Kotowicz" w:date="2025-11-20T08:27:00Z" w16du:dateUtc="2025-11-20T07:27:00Z">
        <w:r w:rsidR="002F76E0">
          <w:rPr>
            <w:rFonts w:asciiTheme="minorHAnsi" w:hAnsiTheme="minorHAnsi" w:cstheme="minorHAnsi"/>
            <w:bCs/>
            <w:sz w:val="22"/>
            <w:szCs w:val="22"/>
          </w:rPr>
          <w:t>.</w:t>
        </w:r>
      </w:ins>
    </w:p>
    <w:p w14:paraId="0A2704E6" w14:textId="77777777" w:rsidR="00BE41EF" w:rsidRPr="00472571" w:rsidRDefault="00BE41EF" w:rsidP="00BE41EF">
      <w:pPr>
        <w:ind w:firstLine="705"/>
        <w:jc w:val="both"/>
        <w:rPr>
          <w:rFonts w:asciiTheme="minorHAnsi" w:hAnsiTheme="minorHAnsi" w:cstheme="minorHAnsi"/>
          <w:sz w:val="22"/>
          <w:szCs w:val="22"/>
        </w:rPr>
      </w:pPr>
      <w:r w:rsidRPr="00472571">
        <w:rPr>
          <w:rFonts w:asciiTheme="minorHAnsi" w:hAnsiTheme="minorHAnsi" w:cstheme="minorHAnsi"/>
          <w:sz w:val="22"/>
          <w:szCs w:val="22"/>
        </w:rPr>
        <w:t>Zakres ubezpieczenia:</w:t>
      </w:r>
    </w:p>
    <w:p w14:paraId="15F39F8F" w14:textId="77777777" w:rsidR="00BE41EF" w:rsidRPr="00472571" w:rsidRDefault="00BE41EF" w:rsidP="00BE41EF">
      <w:pPr>
        <w:suppressAutoHyphens w:val="0"/>
        <w:ind w:left="705" w:hanging="705"/>
        <w:jc w:val="both"/>
        <w:rPr>
          <w:rFonts w:asciiTheme="minorHAnsi" w:hAnsiTheme="minorHAnsi" w:cstheme="minorHAnsi"/>
          <w:sz w:val="22"/>
          <w:szCs w:val="22"/>
        </w:rPr>
      </w:pPr>
      <w:r w:rsidRPr="00472571">
        <w:rPr>
          <w:rFonts w:asciiTheme="minorHAnsi" w:hAnsiTheme="minorHAnsi" w:cstheme="minorHAnsi"/>
          <w:sz w:val="22"/>
          <w:szCs w:val="22"/>
        </w:rPr>
        <w:t>-</w:t>
      </w:r>
      <w:r w:rsidRPr="00472571">
        <w:rPr>
          <w:rFonts w:asciiTheme="minorHAnsi" w:hAnsiTheme="minorHAnsi" w:cstheme="minorHAnsi"/>
          <w:sz w:val="22"/>
          <w:szCs w:val="22"/>
        </w:rPr>
        <w:tab/>
      </w:r>
      <w:r w:rsidRPr="00472571">
        <w:rPr>
          <w:rFonts w:asciiTheme="minorHAnsi" w:hAnsiTheme="minorHAnsi" w:cstheme="minorHAnsi"/>
          <w:sz w:val="22"/>
          <w:szCs w:val="22"/>
        </w:rPr>
        <w:tab/>
        <w:t xml:space="preserve">obejmuje szkody powstałe po wydaniu odbiorcy powierzonego mienia, jeśli wynikły z powodu świadczonych przez Ubezpieczającego/Ubezpieczonego usług określonych powyżej, </w:t>
      </w:r>
    </w:p>
    <w:p w14:paraId="3E3CE6AC" w14:textId="77777777" w:rsidR="00BE41EF" w:rsidRPr="00472571" w:rsidRDefault="00BE41EF" w:rsidP="00A115D1">
      <w:pPr>
        <w:numPr>
          <w:ilvl w:val="0"/>
          <w:numId w:val="19"/>
        </w:numPr>
        <w:tabs>
          <w:tab w:val="clear" w:pos="360"/>
          <w:tab w:val="num" w:pos="709"/>
        </w:tabs>
        <w:suppressAutoHyphens w:val="0"/>
        <w:ind w:left="709" w:hanging="709"/>
        <w:jc w:val="both"/>
        <w:rPr>
          <w:rFonts w:asciiTheme="minorHAnsi" w:hAnsiTheme="minorHAnsi" w:cstheme="minorHAnsi"/>
          <w:sz w:val="22"/>
          <w:szCs w:val="22"/>
        </w:rPr>
      </w:pPr>
      <w:r w:rsidRPr="00472571">
        <w:rPr>
          <w:rFonts w:asciiTheme="minorHAnsi" w:hAnsiTheme="minorHAnsi" w:cstheme="minorHAnsi"/>
          <w:sz w:val="22"/>
          <w:szCs w:val="22"/>
        </w:rPr>
        <w:t>obejmuje szkody w rzeczach stanowiących przedmiot obróbki, naprawy lub innych czynności wykonywanych przez osoby objęte ubezpieczeniem, powstałe również w czasie, kiedy pozostawały w pieczy lub pod kontrolą osób objętych ubezpieczeniem w związku z wykonywaniem obróbki, naprawy lub innych czynności w ramach usług.</w:t>
      </w:r>
    </w:p>
    <w:p w14:paraId="416A3764" w14:textId="77777777" w:rsidR="00BE41EF" w:rsidRPr="00472571" w:rsidRDefault="00BE41EF" w:rsidP="00BE41EF">
      <w:pPr>
        <w:suppressAutoHyphens w:val="0"/>
        <w:ind w:left="709"/>
        <w:jc w:val="both"/>
        <w:rPr>
          <w:rFonts w:asciiTheme="minorHAnsi" w:hAnsiTheme="minorHAnsi" w:cstheme="minorHAnsi"/>
          <w:b/>
          <w:sz w:val="22"/>
          <w:szCs w:val="22"/>
        </w:rPr>
      </w:pPr>
      <w:r w:rsidRPr="00472571">
        <w:rPr>
          <w:rFonts w:asciiTheme="minorHAnsi" w:hAnsiTheme="minorHAnsi" w:cstheme="minorHAnsi"/>
          <w:b/>
          <w:sz w:val="22"/>
          <w:szCs w:val="22"/>
        </w:rPr>
        <w:tab/>
      </w:r>
      <w:r w:rsidRPr="00472571">
        <w:rPr>
          <w:rFonts w:asciiTheme="minorHAnsi" w:hAnsiTheme="minorHAnsi" w:cstheme="minorHAnsi"/>
          <w:b/>
          <w:sz w:val="22"/>
          <w:szCs w:val="22"/>
        </w:rPr>
        <w:tab/>
        <w:t>- sublimit łączny z pkt. 4.6 (OC za szkody w mieniu pod kontrolą).</w:t>
      </w:r>
    </w:p>
    <w:p w14:paraId="22DBC82E" w14:textId="1CB09BE4" w:rsidR="00BE41EF" w:rsidRPr="00472571" w:rsidRDefault="00BE41EF" w:rsidP="00BE41EF">
      <w:pPr>
        <w:ind w:left="705" w:hanging="705"/>
        <w:jc w:val="both"/>
        <w:rPr>
          <w:rFonts w:asciiTheme="minorHAnsi" w:hAnsiTheme="minorHAnsi" w:cstheme="minorHAnsi"/>
          <w:sz w:val="22"/>
          <w:szCs w:val="22"/>
        </w:rPr>
      </w:pPr>
      <w:r w:rsidRPr="00472571">
        <w:rPr>
          <w:rFonts w:asciiTheme="minorHAnsi" w:hAnsiTheme="minorHAnsi" w:cstheme="minorHAnsi"/>
          <w:sz w:val="22"/>
          <w:szCs w:val="22"/>
        </w:rPr>
        <w:lastRenderedPageBreak/>
        <w:t>4.8.</w:t>
      </w:r>
      <w:r w:rsidRPr="00472571">
        <w:rPr>
          <w:rFonts w:asciiTheme="minorHAnsi" w:hAnsiTheme="minorHAnsi" w:cstheme="minorHAnsi"/>
          <w:sz w:val="22"/>
          <w:szCs w:val="22"/>
        </w:rPr>
        <w:tab/>
        <w:t>Odpowiedzialność cywilną organizato</w:t>
      </w:r>
      <w:r w:rsidR="00D263C8" w:rsidRPr="00472571">
        <w:rPr>
          <w:rFonts w:asciiTheme="minorHAnsi" w:hAnsiTheme="minorHAnsi" w:cstheme="minorHAnsi"/>
          <w:sz w:val="22"/>
          <w:szCs w:val="22"/>
        </w:rPr>
        <w:t>ra imprez, z wyłączeniem imprez, dla których stosowne przepisy prawa wymagają zawarcia umowy ubezpieczenia na warunkach odrębnych (</w:t>
      </w:r>
      <w:r w:rsidR="002F76E0">
        <w:rPr>
          <w:rFonts w:asciiTheme="minorHAnsi" w:hAnsiTheme="minorHAnsi" w:cstheme="minorHAnsi"/>
          <w:sz w:val="22"/>
          <w:szCs w:val="22"/>
        </w:rPr>
        <w:t xml:space="preserve">obowiązkowe </w:t>
      </w:r>
      <w:r w:rsidR="00D263C8" w:rsidRPr="00472571">
        <w:rPr>
          <w:rFonts w:asciiTheme="minorHAnsi" w:hAnsiTheme="minorHAnsi" w:cstheme="minorHAnsi"/>
          <w:sz w:val="22"/>
          <w:szCs w:val="22"/>
        </w:rPr>
        <w:t>OC organizatora imprez masowych)</w:t>
      </w:r>
    </w:p>
    <w:p w14:paraId="649B3FCF" w14:textId="331CBEE2" w:rsidR="00BE41EF" w:rsidRPr="00472571" w:rsidRDefault="00BE41EF" w:rsidP="00BE41EF">
      <w:pPr>
        <w:ind w:left="705" w:hanging="705"/>
        <w:jc w:val="both"/>
        <w:rPr>
          <w:rFonts w:asciiTheme="minorHAnsi" w:hAnsiTheme="minorHAnsi" w:cstheme="minorHAnsi"/>
          <w:b/>
          <w:sz w:val="22"/>
          <w:szCs w:val="22"/>
        </w:rPr>
      </w:pPr>
      <w:r w:rsidRPr="00472571">
        <w:rPr>
          <w:rFonts w:asciiTheme="minorHAnsi" w:hAnsiTheme="minorHAnsi" w:cstheme="minorHAnsi"/>
          <w:sz w:val="22"/>
          <w:szCs w:val="22"/>
        </w:rPr>
        <w:tab/>
      </w:r>
      <w:r w:rsidRPr="00472571">
        <w:rPr>
          <w:rFonts w:asciiTheme="minorHAnsi" w:hAnsiTheme="minorHAnsi" w:cstheme="minorHAnsi"/>
          <w:sz w:val="22"/>
          <w:szCs w:val="22"/>
        </w:rPr>
        <w:tab/>
      </w:r>
      <w:r w:rsidRPr="00472571">
        <w:rPr>
          <w:rFonts w:asciiTheme="minorHAnsi" w:hAnsiTheme="minorHAnsi" w:cstheme="minorHAnsi"/>
          <w:sz w:val="22"/>
          <w:szCs w:val="22"/>
        </w:rPr>
        <w:tab/>
      </w:r>
      <w:r w:rsidRPr="00472571">
        <w:rPr>
          <w:rFonts w:asciiTheme="minorHAnsi" w:hAnsiTheme="minorHAnsi" w:cstheme="minorHAnsi"/>
          <w:sz w:val="22"/>
          <w:szCs w:val="22"/>
        </w:rPr>
        <w:tab/>
      </w:r>
      <w:r w:rsidRPr="00156690">
        <w:rPr>
          <w:rFonts w:asciiTheme="minorHAnsi" w:hAnsiTheme="minorHAnsi" w:cstheme="minorHAnsi"/>
          <w:sz w:val="22"/>
          <w:szCs w:val="22"/>
        </w:rPr>
        <w:t xml:space="preserve">- </w:t>
      </w:r>
      <w:r w:rsidR="00EA1E6B" w:rsidRPr="00156690">
        <w:rPr>
          <w:rFonts w:asciiTheme="minorHAnsi" w:hAnsiTheme="minorHAnsi" w:cstheme="minorHAnsi"/>
          <w:b/>
          <w:sz w:val="22"/>
          <w:szCs w:val="22"/>
        </w:rPr>
        <w:t xml:space="preserve">sublimit: </w:t>
      </w:r>
      <w:r w:rsidR="00694598">
        <w:rPr>
          <w:rFonts w:asciiTheme="minorHAnsi" w:hAnsiTheme="minorHAnsi" w:cstheme="minorHAnsi"/>
          <w:b/>
          <w:sz w:val="22"/>
          <w:szCs w:val="22"/>
        </w:rPr>
        <w:t>1</w:t>
      </w:r>
      <w:r w:rsidR="00156690">
        <w:rPr>
          <w:rFonts w:asciiTheme="minorHAnsi" w:hAnsiTheme="minorHAnsi" w:cstheme="minorHAnsi"/>
          <w:b/>
          <w:sz w:val="22"/>
          <w:szCs w:val="22"/>
        </w:rPr>
        <w:t>.</w:t>
      </w:r>
      <w:r w:rsidR="00EA1E6B" w:rsidRPr="00156690">
        <w:rPr>
          <w:rFonts w:asciiTheme="minorHAnsi" w:hAnsiTheme="minorHAnsi" w:cstheme="minorHAnsi"/>
          <w:b/>
          <w:sz w:val="22"/>
          <w:szCs w:val="22"/>
        </w:rPr>
        <w:t>000</w:t>
      </w:r>
      <w:r w:rsidR="00156690">
        <w:rPr>
          <w:rFonts w:asciiTheme="minorHAnsi" w:hAnsiTheme="minorHAnsi" w:cstheme="minorHAnsi"/>
          <w:b/>
          <w:sz w:val="22"/>
          <w:szCs w:val="22"/>
        </w:rPr>
        <w:t>.</w:t>
      </w:r>
      <w:r w:rsidRPr="00156690">
        <w:rPr>
          <w:rFonts w:asciiTheme="minorHAnsi" w:hAnsiTheme="minorHAnsi" w:cstheme="minorHAnsi"/>
          <w:b/>
          <w:sz w:val="22"/>
          <w:szCs w:val="22"/>
        </w:rPr>
        <w:t>000 zł na jeden i wszystkie wypadki ubezpieczeniowe.</w:t>
      </w:r>
      <w:r w:rsidRPr="00472571">
        <w:rPr>
          <w:rFonts w:asciiTheme="minorHAnsi" w:hAnsiTheme="minorHAnsi" w:cstheme="minorHAnsi"/>
          <w:b/>
          <w:sz w:val="22"/>
          <w:szCs w:val="22"/>
        </w:rPr>
        <w:t xml:space="preserve"> </w:t>
      </w:r>
    </w:p>
    <w:p w14:paraId="32EBE3C2" w14:textId="77777777" w:rsidR="00BE41EF" w:rsidRPr="00472571" w:rsidRDefault="00BE41EF" w:rsidP="00BE41EF">
      <w:pPr>
        <w:ind w:firstLine="705"/>
        <w:jc w:val="both"/>
        <w:rPr>
          <w:rFonts w:asciiTheme="minorHAnsi" w:hAnsiTheme="minorHAnsi" w:cstheme="minorHAnsi"/>
          <w:sz w:val="22"/>
          <w:szCs w:val="22"/>
        </w:rPr>
      </w:pPr>
      <w:r w:rsidRPr="00472571">
        <w:rPr>
          <w:rFonts w:asciiTheme="minorHAnsi" w:hAnsiTheme="minorHAnsi" w:cstheme="minorHAnsi"/>
          <w:sz w:val="22"/>
          <w:szCs w:val="22"/>
        </w:rPr>
        <w:t>Zakres ubezpieczenia:</w:t>
      </w:r>
    </w:p>
    <w:p w14:paraId="1E8D511C" w14:textId="77777777" w:rsidR="00BE41EF" w:rsidRPr="00472571" w:rsidRDefault="00BE41EF" w:rsidP="00A115D1">
      <w:pPr>
        <w:numPr>
          <w:ilvl w:val="0"/>
          <w:numId w:val="19"/>
        </w:numPr>
        <w:tabs>
          <w:tab w:val="clear" w:pos="360"/>
          <w:tab w:val="num" w:pos="720"/>
        </w:tabs>
        <w:suppressAutoHyphens w:val="0"/>
        <w:ind w:left="720"/>
        <w:jc w:val="both"/>
        <w:rPr>
          <w:rFonts w:asciiTheme="minorHAnsi" w:hAnsiTheme="minorHAnsi" w:cstheme="minorHAnsi"/>
          <w:sz w:val="22"/>
          <w:szCs w:val="22"/>
        </w:rPr>
      </w:pPr>
      <w:r w:rsidRPr="00472571">
        <w:rPr>
          <w:rFonts w:asciiTheme="minorHAnsi" w:hAnsiTheme="minorHAnsi" w:cstheme="minorHAnsi"/>
          <w:sz w:val="22"/>
          <w:szCs w:val="22"/>
        </w:rPr>
        <w:t>zakres podmiotowy ochrony dotyczy również, poza osobami trzecimi, pracowników oraz ich osoby bliskie,</w:t>
      </w:r>
    </w:p>
    <w:p w14:paraId="2E6D6B86" w14:textId="77777777" w:rsidR="001168C9" w:rsidRPr="00472571" w:rsidRDefault="001168C9" w:rsidP="001168C9">
      <w:pPr>
        <w:pStyle w:val="Akapitzlist"/>
        <w:numPr>
          <w:ilvl w:val="0"/>
          <w:numId w:val="19"/>
        </w:numPr>
        <w:ind w:left="709" w:hanging="425"/>
        <w:rPr>
          <w:rFonts w:asciiTheme="minorHAnsi" w:hAnsiTheme="minorHAnsi" w:cstheme="minorHAnsi"/>
          <w:sz w:val="20"/>
          <w:szCs w:val="20"/>
          <w:lang w:val="pl-PL"/>
        </w:rPr>
      </w:pPr>
      <w:r w:rsidRPr="00472571">
        <w:rPr>
          <w:rFonts w:asciiTheme="minorHAnsi" w:hAnsiTheme="minorHAnsi" w:cstheme="minorHAnsi"/>
          <w:color w:val="000000"/>
          <w:sz w:val="22"/>
          <w:szCs w:val="22"/>
          <w:lang w:val="pl-PL"/>
        </w:rPr>
        <w:tab/>
        <w:t>inne ryzyka związane z odpowiedzialnością cywilną organizatora imprez,</w:t>
      </w:r>
    </w:p>
    <w:p w14:paraId="36C2D10B" w14:textId="704CB624" w:rsidR="00BE41EF" w:rsidRDefault="00BE41EF" w:rsidP="00A115D1">
      <w:pPr>
        <w:numPr>
          <w:ilvl w:val="0"/>
          <w:numId w:val="19"/>
        </w:numPr>
        <w:tabs>
          <w:tab w:val="clear" w:pos="360"/>
          <w:tab w:val="num" w:pos="720"/>
        </w:tabs>
        <w:suppressAutoHyphens w:val="0"/>
        <w:ind w:left="720"/>
        <w:jc w:val="both"/>
        <w:rPr>
          <w:rFonts w:asciiTheme="minorHAnsi" w:hAnsiTheme="minorHAnsi" w:cstheme="minorHAnsi"/>
          <w:sz w:val="22"/>
          <w:szCs w:val="22"/>
        </w:rPr>
      </w:pPr>
      <w:r w:rsidRPr="00472571">
        <w:rPr>
          <w:rFonts w:asciiTheme="minorHAnsi" w:hAnsiTheme="minorHAnsi" w:cstheme="minorHAnsi"/>
          <w:sz w:val="22"/>
          <w:szCs w:val="22"/>
        </w:rPr>
        <w:t>ochrona obejmuje szkody wyrządzone przez służby ochronne, osoby prowadzące przy realizacji imprezy działalność dodatkową, np. gastronomiczną, reklamową</w:t>
      </w:r>
      <w:r w:rsidR="00764C2B">
        <w:rPr>
          <w:rFonts w:asciiTheme="minorHAnsi" w:hAnsiTheme="minorHAnsi" w:cstheme="minorHAnsi"/>
          <w:sz w:val="22"/>
          <w:szCs w:val="22"/>
        </w:rPr>
        <w:t>:</w:t>
      </w:r>
    </w:p>
    <w:p w14:paraId="42496AE7" w14:textId="529781FE" w:rsidR="00764C2B" w:rsidRDefault="00764C2B" w:rsidP="00764C2B">
      <w:pPr>
        <w:suppressAutoHyphens w:val="0"/>
        <w:ind w:left="720"/>
        <w:jc w:val="both"/>
        <w:rPr>
          <w:rFonts w:asciiTheme="minorHAnsi" w:hAnsiTheme="minorHAnsi" w:cstheme="minorHAnsi"/>
          <w:b/>
          <w:sz w:val="22"/>
          <w:szCs w:val="22"/>
        </w:rPr>
      </w:pP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156690">
        <w:rPr>
          <w:rFonts w:asciiTheme="minorHAnsi" w:hAnsiTheme="minorHAnsi" w:cstheme="minorHAnsi"/>
          <w:sz w:val="22"/>
          <w:szCs w:val="22"/>
        </w:rPr>
        <w:t xml:space="preserve">- </w:t>
      </w:r>
      <w:r w:rsidRPr="00156690">
        <w:rPr>
          <w:rFonts w:asciiTheme="minorHAnsi" w:hAnsiTheme="minorHAnsi" w:cstheme="minorHAnsi"/>
          <w:b/>
          <w:sz w:val="22"/>
          <w:szCs w:val="22"/>
        </w:rPr>
        <w:t xml:space="preserve">sublimit odpowiedzialności: </w:t>
      </w:r>
      <w:r>
        <w:rPr>
          <w:rFonts w:asciiTheme="minorHAnsi" w:hAnsiTheme="minorHAnsi" w:cstheme="minorHAnsi"/>
          <w:b/>
          <w:sz w:val="22"/>
          <w:szCs w:val="22"/>
        </w:rPr>
        <w:t>50</w:t>
      </w:r>
      <w:r w:rsidRPr="00156690">
        <w:rPr>
          <w:rFonts w:asciiTheme="minorHAnsi" w:hAnsiTheme="minorHAnsi" w:cstheme="minorHAnsi"/>
          <w:b/>
          <w:sz w:val="22"/>
          <w:szCs w:val="22"/>
        </w:rPr>
        <w:t>0.000 zł</w:t>
      </w:r>
    </w:p>
    <w:p w14:paraId="6ADA52E8" w14:textId="01D50A26" w:rsidR="00BE41EF" w:rsidRPr="00472571" w:rsidRDefault="00BE41EF" w:rsidP="00BE41EF">
      <w:pPr>
        <w:suppressAutoHyphens w:val="0"/>
        <w:ind w:left="720"/>
        <w:jc w:val="both"/>
        <w:rPr>
          <w:rFonts w:asciiTheme="minorHAnsi" w:hAnsiTheme="minorHAnsi" w:cstheme="minorHAnsi"/>
          <w:sz w:val="22"/>
          <w:szCs w:val="22"/>
        </w:rPr>
      </w:pPr>
      <w:r w:rsidRPr="00472571">
        <w:rPr>
          <w:rFonts w:asciiTheme="minorHAnsi" w:hAnsiTheme="minorHAnsi" w:cstheme="minorHAnsi"/>
          <w:sz w:val="22"/>
          <w:szCs w:val="22"/>
        </w:rPr>
        <w:t xml:space="preserve">W stosunku do tego typu podmiotów powiązanych bezpośrednio lub </w:t>
      </w:r>
      <w:r w:rsidR="00522513" w:rsidRPr="00472571">
        <w:rPr>
          <w:rFonts w:asciiTheme="minorHAnsi" w:hAnsiTheme="minorHAnsi" w:cstheme="minorHAnsi"/>
          <w:sz w:val="22"/>
          <w:szCs w:val="22"/>
        </w:rPr>
        <w:t>pośrednio z</w:t>
      </w:r>
      <w:r w:rsidR="00694598">
        <w:rPr>
          <w:rFonts w:asciiTheme="minorHAnsi" w:hAnsiTheme="minorHAnsi" w:cstheme="minorHAnsi"/>
          <w:sz w:val="22"/>
          <w:szCs w:val="22"/>
        </w:rPr>
        <w:t> </w:t>
      </w:r>
      <w:r w:rsidRPr="00472571">
        <w:rPr>
          <w:rFonts w:asciiTheme="minorHAnsi" w:hAnsiTheme="minorHAnsi" w:cstheme="minorHAnsi"/>
          <w:sz w:val="22"/>
          <w:szCs w:val="22"/>
        </w:rPr>
        <w:t>Ubezpieczonym wyłączone jest prawo regresu.</w:t>
      </w:r>
    </w:p>
    <w:p w14:paraId="54AB8C29" w14:textId="77777777" w:rsidR="00BE41EF" w:rsidRPr="00472571" w:rsidRDefault="00BE41EF" w:rsidP="00A115D1">
      <w:pPr>
        <w:numPr>
          <w:ilvl w:val="0"/>
          <w:numId w:val="19"/>
        </w:numPr>
        <w:tabs>
          <w:tab w:val="clear" w:pos="360"/>
          <w:tab w:val="num" w:pos="720"/>
        </w:tabs>
        <w:suppressAutoHyphens w:val="0"/>
        <w:ind w:left="720"/>
        <w:jc w:val="both"/>
        <w:rPr>
          <w:rFonts w:asciiTheme="minorHAnsi" w:hAnsiTheme="minorHAnsi" w:cstheme="minorHAnsi"/>
          <w:b/>
          <w:sz w:val="22"/>
          <w:szCs w:val="22"/>
        </w:rPr>
      </w:pPr>
      <w:r w:rsidRPr="00472571">
        <w:rPr>
          <w:rFonts w:asciiTheme="minorHAnsi" w:hAnsiTheme="minorHAnsi" w:cstheme="minorHAnsi"/>
          <w:sz w:val="22"/>
          <w:szCs w:val="22"/>
        </w:rPr>
        <w:t>ochrona obejmuje szkody powstałe w wyniku przeprowadzania pokazu sztucznych ogni (fajerwerków), lub innych pokazów pirotechnicznych</w:t>
      </w:r>
      <w:r w:rsidR="004B6B59" w:rsidRPr="00472571">
        <w:rPr>
          <w:rFonts w:asciiTheme="minorHAnsi" w:hAnsiTheme="minorHAnsi" w:cstheme="minorHAnsi"/>
          <w:sz w:val="22"/>
          <w:szCs w:val="22"/>
        </w:rPr>
        <w:t>, organizowanych przez profesjonalne firmy zewnętrzne</w:t>
      </w:r>
      <w:r w:rsidRPr="00472571">
        <w:rPr>
          <w:rFonts w:asciiTheme="minorHAnsi" w:hAnsiTheme="minorHAnsi" w:cstheme="minorHAnsi"/>
          <w:sz w:val="22"/>
          <w:szCs w:val="22"/>
        </w:rPr>
        <w:t xml:space="preserve"> </w:t>
      </w:r>
      <w:r w:rsidR="004B6B59" w:rsidRPr="00472571">
        <w:rPr>
          <w:rFonts w:asciiTheme="minorHAnsi" w:hAnsiTheme="minorHAnsi" w:cstheme="minorHAnsi"/>
          <w:sz w:val="22"/>
          <w:szCs w:val="22"/>
        </w:rPr>
        <w:t>z prawem regresu do tychże podmiotów:</w:t>
      </w:r>
    </w:p>
    <w:p w14:paraId="5213F18A" w14:textId="53B4C97A" w:rsidR="00764C2B" w:rsidRPr="00004B6F" w:rsidRDefault="00BE41EF" w:rsidP="00004B6F">
      <w:pPr>
        <w:tabs>
          <w:tab w:val="num" w:pos="720"/>
        </w:tabs>
        <w:suppressAutoHyphens w:val="0"/>
        <w:ind w:left="360"/>
        <w:jc w:val="both"/>
        <w:rPr>
          <w:rFonts w:asciiTheme="minorHAnsi" w:hAnsiTheme="minorHAnsi" w:cstheme="minorHAnsi"/>
          <w:b/>
          <w:color w:val="FF0000"/>
          <w:sz w:val="22"/>
          <w:szCs w:val="22"/>
        </w:rPr>
      </w:pPr>
      <w:r w:rsidRPr="00472571">
        <w:rPr>
          <w:rFonts w:asciiTheme="minorHAnsi" w:hAnsiTheme="minorHAnsi" w:cstheme="minorHAnsi"/>
          <w:b/>
          <w:sz w:val="22"/>
          <w:szCs w:val="22"/>
        </w:rPr>
        <w:tab/>
      </w:r>
      <w:r w:rsidRPr="00472571">
        <w:rPr>
          <w:rFonts w:asciiTheme="minorHAnsi" w:hAnsiTheme="minorHAnsi" w:cstheme="minorHAnsi"/>
          <w:b/>
          <w:sz w:val="22"/>
          <w:szCs w:val="22"/>
        </w:rPr>
        <w:tab/>
      </w:r>
      <w:r w:rsidRPr="00472571">
        <w:rPr>
          <w:rFonts w:asciiTheme="minorHAnsi" w:hAnsiTheme="minorHAnsi" w:cstheme="minorHAnsi"/>
          <w:b/>
          <w:sz w:val="22"/>
          <w:szCs w:val="22"/>
        </w:rPr>
        <w:tab/>
      </w:r>
      <w:r w:rsidRPr="00156690">
        <w:rPr>
          <w:rFonts w:asciiTheme="minorHAnsi" w:hAnsiTheme="minorHAnsi" w:cstheme="minorHAnsi"/>
          <w:sz w:val="22"/>
          <w:szCs w:val="22"/>
        </w:rPr>
        <w:t xml:space="preserve">- </w:t>
      </w:r>
      <w:r w:rsidRPr="00156690">
        <w:rPr>
          <w:rFonts w:asciiTheme="minorHAnsi" w:hAnsiTheme="minorHAnsi" w:cstheme="minorHAnsi"/>
          <w:b/>
          <w:sz w:val="22"/>
          <w:szCs w:val="22"/>
        </w:rPr>
        <w:t>sublimit odpowiedzialności: 250.000 zł.</w:t>
      </w:r>
      <w:r w:rsidRPr="00472571">
        <w:rPr>
          <w:rFonts w:asciiTheme="minorHAnsi" w:hAnsiTheme="minorHAnsi" w:cstheme="minorHAnsi"/>
          <w:b/>
          <w:color w:val="FF0000"/>
          <w:sz w:val="22"/>
          <w:szCs w:val="22"/>
        </w:rPr>
        <w:t xml:space="preserve"> </w:t>
      </w:r>
    </w:p>
    <w:p w14:paraId="58B6259F" w14:textId="282CC0D8" w:rsidR="00BE41EF" w:rsidRPr="00472571" w:rsidRDefault="00BE41EF" w:rsidP="00BE41EF">
      <w:pPr>
        <w:ind w:left="705" w:hanging="705"/>
        <w:jc w:val="both"/>
        <w:rPr>
          <w:rFonts w:asciiTheme="minorHAnsi" w:hAnsiTheme="minorHAnsi" w:cstheme="minorHAnsi"/>
          <w:sz w:val="22"/>
          <w:szCs w:val="22"/>
        </w:rPr>
      </w:pPr>
      <w:r w:rsidRPr="00472571">
        <w:rPr>
          <w:rFonts w:asciiTheme="minorHAnsi" w:hAnsiTheme="minorHAnsi" w:cstheme="minorHAnsi"/>
          <w:sz w:val="22"/>
          <w:szCs w:val="22"/>
        </w:rPr>
        <w:t xml:space="preserve">4.9. </w:t>
      </w:r>
      <w:r w:rsidRPr="00472571">
        <w:rPr>
          <w:rFonts w:asciiTheme="minorHAnsi" w:hAnsiTheme="minorHAnsi" w:cstheme="minorHAnsi"/>
          <w:sz w:val="22"/>
          <w:szCs w:val="22"/>
        </w:rPr>
        <w:tab/>
        <w:t xml:space="preserve">Odpowiedzialność cywilna z tytułu posiadania oraz użytkowania, utrzymania w należytym stanie m.in. dróg wewnętrznych i parkingów, zieleni miejskiej i parków, nieruchomości komunalnych, chodników, placów </w:t>
      </w:r>
      <w:r w:rsidR="00522513" w:rsidRPr="00472571">
        <w:rPr>
          <w:rFonts w:asciiTheme="minorHAnsi" w:hAnsiTheme="minorHAnsi" w:cstheme="minorHAnsi"/>
          <w:sz w:val="22"/>
          <w:szCs w:val="22"/>
        </w:rPr>
        <w:t>zabaw (</w:t>
      </w:r>
      <w:r w:rsidRPr="00472571">
        <w:rPr>
          <w:rFonts w:asciiTheme="minorHAnsi" w:hAnsiTheme="minorHAnsi" w:cstheme="minorHAnsi"/>
          <w:sz w:val="22"/>
          <w:szCs w:val="22"/>
        </w:rPr>
        <w:t xml:space="preserve">z wyłączeniem odpowiedzialności za drogi publiczne) </w:t>
      </w:r>
    </w:p>
    <w:p w14:paraId="5ECE2DBC" w14:textId="77777777" w:rsidR="00BE41EF" w:rsidRPr="00472571" w:rsidRDefault="00BE41EF" w:rsidP="00BE41EF">
      <w:pPr>
        <w:ind w:left="705" w:hanging="705"/>
        <w:jc w:val="both"/>
        <w:rPr>
          <w:rFonts w:asciiTheme="minorHAnsi" w:hAnsiTheme="minorHAnsi" w:cstheme="minorHAnsi"/>
          <w:sz w:val="22"/>
          <w:szCs w:val="22"/>
        </w:rPr>
      </w:pPr>
      <w:r w:rsidRPr="00472571">
        <w:rPr>
          <w:rFonts w:asciiTheme="minorHAnsi" w:hAnsiTheme="minorHAnsi" w:cstheme="minorHAnsi"/>
          <w:sz w:val="22"/>
          <w:szCs w:val="22"/>
        </w:rPr>
        <w:tab/>
      </w:r>
      <w:r w:rsidRPr="00472571">
        <w:rPr>
          <w:rFonts w:asciiTheme="minorHAnsi" w:hAnsiTheme="minorHAnsi" w:cstheme="minorHAnsi"/>
          <w:sz w:val="22"/>
          <w:szCs w:val="22"/>
        </w:rPr>
        <w:tab/>
      </w:r>
      <w:r w:rsidRPr="00472571">
        <w:rPr>
          <w:rFonts w:asciiTheme="minorHAnsi" w:hAnsiTheme="minorHAnsi" w:cstheme="minorHAnsi"/>
          <w:sz w:val="22"/>
          <w:szCs w:val="22"/>
        </w:rPr>
        <w:tab/>
      </w:r>
      <w:r w:rsidRPr="00472571">
        <w:rPr>
          <w:rFonts w:asciiTheme="minorHAnsi" w:hAnsiTheme="minorHAnsi" w:cstheme="minorHAnsi"/>
          <w:sz w:val="22"/>
          <w:szCs w:val="22"/>
        </w:rPr>
        <w:tab/>
      </w:r>
      <w:r w:rsidRPr="00472571">
        <w:rPr>
          <w:rFonts w:asciiTheme="minorHAnsi" w:hAnsiTheme="minorHAnsi" w:cstheme="minorHAnsi"/>
          <w:b/>
          <w:sz w:val="22"/>
          <w:szCs w:val="22"/>
        </w:rPr>
        <w:t>- odpowiedzialność do pełnej sumy gwarancyjnej.</w:t>
      </w:r>
    </w:p>
    <w:p w14:paraId="26BD717F" w14:textId="77777777" w:rsidR="00BE41EF" w:rsidRPr="00472571" w:rsidRDefault="00BE41EF" w:rsidP="00BE41EF">
      <w:pPr>
        <w:ind w:left="705" w:hanging="705"/>
        <w:jc w:val="both"/>
        <w:rPr>
          <w:rFonts w:asciiTheme="minorHAnsi" w:hAnsiTheme="minorHAnsi" w:cstheme="minorHAnsi"/>
          <w:sz w:val="22"/>
          <w:szCs w:val="22"/>
        </w:rPr>
      </w:pPr>
      <w:r w:rsidRPr="00472571">
        <w:rPr>
          <w:rFonts w:asciiTheme="minorHAnsi" w:hAnsiTheme="minorHAnsi" w:cstheme="minorHAnsi"/>
          <w:sz w:val="22"/>
          <w:szCs w:val="22"/>
        </w:rPr>
        <w:t xml:space="preserve">4.10. </w:t>
      </w:r>
      <w:r w:rsidRPr="00472571">
        <w:rPr>
          <w:rFonts w:asciiTheme="minorHAnsi" w:hAnsiTheme="minorHAnsi" w:cstheme="minorHAnsi"/>
          <w:sz w:val="22"/>
          <w:szCs w:val="22"/>
        </w:rPr>
        <w:tab/>
        <w:t xml:space="preserve">Odpowiedzialność cywilna za szkody w infrastrukturze podziemnej </w:t>
      </w:r>
    </w:p>
    <w:p w14:paraId="4CB7D3B4" w14:textId="77777777" w:rsidR="00BE41EF" w:rsidRPr="00472571" w:rsidRDefault="00BE41EF" w:rsidP="00BE41EF">
      <w:pPr>
        <w:ind w:left="705" w:hanging="705"/>
        <w:jc w:val="both"/>
        <w:rPr>
          <w:rFonts w:asciiTheme="minorHAnsi" w:hAnsiTheme="minorHAnsi" w:cstheme="minorHAnsi"/>
          <w:b/>
          <w:sz w:val="22"/>
          <w:szCs w:val="22"/>
        </w:rPr>
      </w:pPr>
      <w:r w:rsidRPr="00472571">
        <w:rPr>
          <w:rFonts w:asciiTheme="minorHAnsi" w:hAnsiTheme="minorHAnsi" w:cstheme="minorHAnsi"/>
          <w:sz w:val="22"/>
          <w:szCs w:val="22"/>
        </w:rPr>
        <w:tab/>
      </w:r>
      <w:r w:rsidRPr="00472571">
        <w:rPr>
          <w:rFonts w:asciiTheme="minorHAnsi" w:hAnsiTheme="minorHAnsi" w:cstheme="minorHAnsi"/>
          <w:sz w:val="22"/>
          <w:szCs w:val="22"/>
        </w:rPr>
        <w:tab/>
      </w:r>
      <w:r w:rsidRPr="00472571">
        <w:rPr>
          <w:rFonts w:asciiTheme="minorHAnsi" w:hAnsiTheme="minorHAnsi" w:cstheme="minorHAnsi"/>
          <w:sz w:val="22"/>
          <w:szCs w:val="22"/>
        </w:rPr>
        <w:tab/>
      </w:r>
      <w:r w:rsidRPr="00472571">
        <w:rPr>
          <w:rFonts w:asciiTheme="minorHAnsi" w:hAnsiTheme="minorHAnsi" w:cstheme="minorHAnsi"/>
          <w:sz w:val="22"/>
          <w:szCs w:val="22"/>
        </w:rPr>
        <w:tab/>
        <w:t xml:space="preserve">- </w:t>
      </w:r>
      <w:r w:rsidR="00EA1E6B" w:rsidRPr="00472571">
        <w:rPr>
          <w:rFonts w:asciiTheme="minorHAnsi" w:hAnsiTheme="minorHAnsi" w:cstheme="minorHAnsi"/>
          <w:b/>
          <w:sz w:val="22"/>
          <w:szCs w:val="22"/>
        </w:rPr>
        <w:t>odpowiedzialność do pełnej sumy gwarancyjnej</w:t>
      </w:r>
      <w:r w:rsidRPr="00472571">
        <w:rPr>
          <w:rFonts w:asciiTheme="minorHAnsi" w:hAnsiTheme="minorHAnsi" w:cstheme="minorHAnsi"/>
          <w:b/>
          <w:sz w:val="22"/>
          <w:szCs w:val="22"/>
        </w:rPr>
        <w:t>.</w:t>
      </w:r>
    </w:p>
    <w:p w14:paraId="43416D91" w14:textId="77777777" w:rsidR="00BE41EF" w:rsidRPr="00472571" w:rsidRDefault="00BE41EF" w:rsidP="00BE41EF">
      <w:pPr>
        <w:ind w:left="705" w:hanging="705"/>
        <w:jc w:val="both"/>
        <w:rPr>
          <w:rFonts w:asciiTheme="minorHAnsi" w:hAnsiTheme="minorHAnsi" w:cstheme="minorHAnsi"/>
          <w:sz w:val="22"/>
          <w:szCs w:val="22"/>
        </w:rPr>
      </w:pPr>
      <w:r w:rsidRPr="00472571">
        <w:rPr>
          <w:rFonts w:asciiTheme="minorHAnsi" w:hAnsiTheme="minorHAnsi" w:cstheme="minorHAnsi"/>
          <w:sz w:val="22"/>
          <w:szCs w:val="22"/>
        </w:rPr>
        <w:t xml:space="preserve"> 4.11</w:t>
      </w:r>
      <w:r w:rsidRPr="00472571">
        <w:rPr>
          <w:rFonts w:asciiTheme="minorHAnsi" w:hAnsiTheme="minorHAnsi" w:cstheme="minorHAnsi"/>
          <w:sz w:val="22"/>
          <w:szCs w:val="22"/>
        </w:rPr>
        <w:tab/>
        <w:t xml:space="preserve">Odpowiedzialność z tytułu szkód wyrządzonych na skutek działania kafarów, młotów pneumatycznych, walców itp. </w:t>
      </w:r>
    </w:p>
    <w:p w14:paraId="401530F6" w14:textId="74A20660" w:rsidR="00BE41EF" w:rsidRPr="00156690" w:rsidRDefault="00BE41EF" w:rsidP="00BE41EF">
      <w:pPr>
        <w:ind w:left="705" w:hanging="705"/>
        <w:jc w:val="both"/>
        <w:rPr>
          <w:rFonts w:asciiTheme="minorHAnsi" w:hAnsiTheme="minorHAnsi" w:cstheme="minorHAnsi"/>
          <w:b/>
          <w:sz w:val="22"/>
          <w:szCs w:val="22"/>
        </w:rPr>
      </w:pPr>
      <w:r w:rsidRPr="00156690">
        <w:rPr>
          <w:rFonts w:asciiTheme="minorHAnsi" w:hAnsiTheme="minorHAnsi" w:cstheme="minorHAnsi"/>
          <w:sz w:val="22"/>
          <w:szCs w:val="22"/>
        </w:rPr>
        <w:tab/>
      </w:r>
      <w:r w:rsidRPr="00156690">
        <w:rPr>
          <w:rFonts w:asciiTheme="minorHAnsi" w:hAnsiTheme="minorHAnsi" w:cstheme="minorHAnsi"/>
          <w:sz w:val="22"/>
          <w:szCs w:val="22"/>
        </w:rPr>
        <w:tab/>
      </w:r>
      <w:r w:rsidRPr="00156690">
        <w:rPr>
          <w:rFonts w:asciiTheme="minorHAnsi" w:hAnsiTheme="minorHAnsi" w:cstheme="minorHAnsi"/>
          <w:sz w:val="22"/>
          <w:szCs w:val="22"/>
        </w:rPr>
        <w:tab/>
      </w:r>
      <w:r w:rsidRPr="00156690">
        <w:rPr>
          <w:rFonts w:asciiTheme="minorHAnsi" w:hAnsiTheme="minorHAnsi" w:cstheme="minorHAnsi"/>
          <w:sz w:val="22"/>
          <w:szCs w:val="22"/>
        </w:rPr>
        <w:tab/>
        <w:t xml:space="preserve">- </w:t>
      </w:r>
      <w:r w:rsidR="00EA1E6B" w:rsidRPr="00156690">
        <w:rPr>
          <w:rFonts w:asciiTheme="minorHAnsi" w:hAnsiTheme="minorHAnsi" w:cstheme="minorHAnsi"/>
          <w:b/>
          <w:sz w:val="22"/>
          <w:szCs w:val="22"/>
        </w:rPr>
        <w:t xml:space="preserve">sublimit: </w:t>
      </w:r>
      <w:r w:rsidR="007E11C2">
        <w:rPr>
          <w:rFonts w:asciiTheme="minorHAnsi" w:hAnsiTheme="minorHAnsi" w:cstheme="minorHAnsi"/>
          <w:b/>
          <w:sz w:val="22"/>
          <w:szCs w:val="22"/>
        </w:rPr>
        <w:t>5</w:t>
      </w:r>
      <w:r w:rsidR="00EA1E6B" w:rsidRPr="00156690">
        <w:rPr>
          <w:rFonts w:asciiTheme="minorHAnsi" w:hAnsiTheme="minorHAnsi" w:cstheme="minorHAnsi"/>
          <w:b/>
          <w:sz w:val="22"/>
          <w:szCs w:val="22"/>
        </w:rPr>
        <w:t xml:space="preserve">00 </w:t>
      </w:r>
      <w:r w:rsidRPr="00156690">
        <w:rPr>
          <w:rFonts w:asciiTheme="minorHAnsi" w:hAnsiTheme="minorHAnsi" w:cstheme="minorHAnsi"/>
          <w:b/>
          <w:sz w:val="22"/>
          <w:szCs w:val="22"/>
        </w:rPr>
        <w:t>000 zł na jeden i wszystkie wypadki ubezpieczeniowe.</w:t>
      </w:r>
    </w:p>
    <w:p w14:paraId="08042CAE" w14:textId="034EBC2E" w:rsidR="00BE41EF" w:rsidRPr="00F57526" w:rsidRDefault="00BE41EF" w:rsidP="00BE41EF">
      <w:pPr>
        <w:suppressAutoHyphens w:val="0"/>
        <w:ind w:left="705" w:hanging="705"/>
        <w:jc w:val="both"/>
        <w:rPr>
          <w:rFonts w:asciiTheme="minorHAnsi" w:hAnsiTheme="minorHAnsi" w:cstheme="minorHAnsi"/>
          <w:bCs/>
          <w:sz w:val="22"/>
          <w:szCs w:val="22"/>
        </w:rPr>
      </w:pPr>
      <w:r w:rsidRPr="00F57526">
        <w:rPr>
          <w:rFonts w:asciiTheme="minorHAnsi" w:hAnsiTheme="minorHAnsi" w:cstheme="minorHAnsi"/>
          <w:sz w:val="22"/>
          <w:szCs w:val="22"/>
        </w:rPr>
        <w:t xml:space="preserve">4.12. </w:t>
      </w:r>
      <w:r w:rsidRPr="00F57526">
        <w:rPr>
          <w:rFonts w:asciiTheme="minorHAnsi" w:hAnsiTheme="minorHAnsi" w:cstheme="minorHAnsi"/>
          <w:sz w:val="22"/>
          <w:szCs w:val="22"/>
        </w:rPr>
        <w:tab/>
      </w:r>
      <w:r w:rsidRPr="00F57526">
        <w:rPr>
          <w:rFonts w:asciiTheme="minorHAnsi" w:hAnsiTheme="minorHAnsi" w:cstheme="minorHAnsi"/>
          <w:bCs/>
          <w:sz w:val="22"/>
          <w:szCs w:val="22"/>
        </w:rPr>
        <w:t xml:space="preserve">OC za szkody wyrządzone poszkodowanym przez podwykonawców Ubezpieczającego/ Ubezpieczonego, z zachowaniem prawa regresu, za które ponosi odpowiedzialność Ubezpieczający/Ubezpieczony - tj. szkody wyrządzone przez osoby (podmioty), którym Ubezpieczający/Ubezpieczony powierzył wykonanie czynności prawnych lub faktycznych, bez względu na formę prawną zawartej umowy. </w:t>
      </w:r>
      <w:r w:rsidRPr="00F57526">
        <w:rPr>
          <w:rFonts w:asciiTheme="minorHAnsi" w:hAnsiTheme="minorHAnsi" w:cstheme="minorHAnsi"/>
          <w:sz w:val="22"/>
          <w:szCs w:val="22"/>
        </w:rPr>
        <w:t xml:space="preserve">Ochrona obejmuje szkody wyrządzone podwykonawcom. Ubezpieczyciel rezygnuje z prawa regresu do podwykonawcy o ile </w:t>
      </w:r>
      <w:r w:rsidR="00522513" w:rsidRPr="00F57526">
        <w:rPr>
          <w:rFonts w:asciiTheme="minorHAnsi" w:hAnsiTheme="minorHAnsi" w:cstheme="minorHAnsi"/>
          <w:sz w:val="22"/>
          <w:szCs w:val="22"/>
        </w:rPr>
        <w:t>jest on</w:t>
      </w:r>
      <w:r w:rsidRPr="00F57526">
        <w:rPr>
          <w:rFonts w:asciiTheme="minorHAnsi" w:hAnsiTheme="minorHAnsi" w:cstheme="minorHAnsi"/>
          <w:sz w:val="22"/>
          <w:szCs w:val="22"/>
        </w:rPr>
        <w:t xml:space="preserve"> podmiotem objętym przedmiotowym ubezpieczeniem jako Ubezpieczony</w:t>
      </w:r>
    </w:p>
    <w:p w14:paraId="2332C47D" w14:textId="77777777" w:rsidR="00BE41EF" w:rsidRPr="00F57526" w:rsidRDefault="00BE41EF" w:rsidP="00BE41EF">
      <w:pPr>
        <w:suppressAutoHyphens w:val="0"/>
        <w:ind w:left="705" w:hanging="705"/>
        <w:jc w:val="both"/>
        <w:rPr>
          <w:rFonts w:asciiTheme="minorHAnsi" w:hAnsiTheme="minorHAnsi" w:cstheme="minorHAnsi"/>
          <w:sz w:val="22"/>
          <w:szCs w:val="22"/>
        </w:rPr>
      </w:pPr>
      <w:r w:rsidRPr="00F57526">
        <w:rPr>
          <w:rFonts w:asciiTheme="minorHAnsi" w:hAnsiTheme="minorHAnsi" w:cstheme="minorHAnsi"/>
          <w:bCs/>
          <w:sz w:val="22"/>
          <w:szCs w:val="22"/>
        </w:rPr>
        <w:tab/>
      </w:r>
      <w:r w:rsidRPr="00F57526">
        <w:rPr>
          <w:rFonts w:asciiTheme="minorHAnsi" w:hAnsiTheme="minorHAnsi" w:cstheme="minorHAnsi"/>
          <w:bCs/>
          <w:sz w:val="22"/>
          <w:szCs w:val="22"/>
        </w:rPr>
        <w:tab/>
      </w:r>
      <w:r w:rsidRPr="00F57526">
        <w:rPr>
          <w:rFonts w:asciiTheme="minorHAnsi" w:hAnsiTheme="minorHAnsi" w:cstheme="minorHAnsi"/>
          <w:bCs/>
          <w:sz w:val="22"/>
          <w:szCs w:val="22"/>
        </w:rPr>
        <w:tab/>
      </w:r>
      <w:r w:rsidRPr="00F57526">
        <w:rPr>
          <w:rFonts w:asciiTheme="minorHAnsi" w:hAnsiTheme="minorHAnsi" w:cstheme="minorHAnsi"/>
          <w:bCs/>
          <w:sz w:val="22"/>
          <w:szCs w:val="22"/>
        </w:rPr>
        <w:tab/>
      </w:r>
      <w:r w:rsidRPr="00F57526">
        <w:rPr>
          <w:rFonts w:asciiTheme="minorHAnsi" w:hAnsiTheme="minorHAnsi" w:cstheme="minorHAnsi"/>
          <w:b/>
          <w:bCs/>
          <w:sz w:val="22"/>
          <w:szCs w:val="22"/>
        </w:rPr>
        <w:t>- odpowiedzialność do pełnej sumy gwarancyjnej.</w:t>
      </w:r>
      <w:r w:rsidRPr="00F57526">
        <w:rPr>
          <w:rFonts w:asciiTheme="minorHAnsi" w:hAnsiTheme="minorHAnsi" w:cstheme="minorHAnsi"/>
          <w:bCs/>
          <w:sz w:val="22"/>
          <w:szCs w:val="22"/>
        </w:rPr>
        <w:t xml:space="preserve"> </w:t>
      </w:r>
      <w:r w:rsidRPr="00F57526">
        <w:rPr>
          <w:rFonts w:asciiTheme="minorHAnsi" w:hAnsiTheme="minorHAnsi" w:cstheme="minorHAnsi"/>
          <w:sz w:val="22"/>
          <w:szCs w:val="22"/>
        </w:rPr>
        <w:t xml:space="preserve"> </w:t>
      </w:r>
    </w:p>
    <w:p w14:paraId="6DA8A881" w14:textId="77777777" w:rsidR="00BE41EF" w:rsidRPr="00F57526" w:rsidRDefault="00BE41EF" w:rsidP="00BE41EF">
      <w:pPr>
        <w:ind w:left="708" w:hanging="705"/>
        <w:jc w:val="both"/>
        <w:rPr>
          <w:rFonts w:asciiTheme="minorHAnsi" w:hAnsiTheme="minorHAnsi" w:cstheme="minorHAnsi"/>
          <w:sz w:val="22"/>
          <w:szCs w:val="22"/>
        </w:rPr>
      </w:pPr>
      <w:r w:rsidRPr="00F57526">
        <w:rPr>
          <w:rFonts w:asciiTheme="minorHAnsi" w:hAnsiTheme="minorHAnsi" w:cstheme="minorHAnsi"/>
          <w:sz w:val="22"/>
          <w:szCs w:val="22"/>
        </w:rPr>
        <w:t xml:space="preserve">4.13. </w:t>
      </w:r>
      <w:r w:rsidRPr="00F57526">
        <w:rPr>
          <w:rFonts w:asciiTheme="minorHAnsi" w:hAnsiTheme="minorHAnsi" w:cstheme="minorHAnsi"/>
          <w:sz w:val="22"/>
          <w:szCs w:val="22"/>
        </w:rPr>
        <w:tab/>
      </w:r>
      <w:r w:rsidRPr="00F57526">
        <w:rPr>
          <w:rFonts w:asciiTheme="minorHAnsi" w:hAnsiTheme="minorHAnsi" w:cstheme="minorHAnsi"/>
          <w:b/>
          <w:sz w:val="22"/>
          <w:szCs w:val="22"/>
        </w:rPr>
        <w:t>Czyste straty majątkowe/czyste straty finansowe</w:t>
      </w:r>
      <w:r w:rsidRPr="00F57526">
        <w:rPr>
          <w:rFonts w:asciiTheme="minorHAnsi" w:hAnsiTheme="minorHAnsi" w:cstheme="minorHAnsi"/>
          <w:sz w:val="22"/>
          <w:szCs w:val="22"/>
        </w:rPr>
        <w:t xml:space="preserve"> nie będące następstwem szkód osobowych ani rzeczowych, z włączeniem szkód spowodowanych przez wykonane usługi bądź prace </w:t>
      </w:r>
    </w:p>
    <w:p w14:paraId="7A55466F" w14:textId="325D32A9" w:rsidR="00BE41EF" w:rsidRPr="00156690" w:rsidRDefault="00BE41EF" w:rsidP="00BE41EF">
      <w:pPr>
        <w:ind w:left="708" w:hanging="705"/>
        <w:jc w:val="both"/>
        <w:rPr>
          <w:rFonts w:asciiTheme="minorHAnsi" w:hAnsiTheme="minorHAnsi" w:cstheme="minorHAnsi"/>
          <w:b/>
          <w:sz w:val="22"/>
          <w:szCs w:val="22"/>
        </w:rPr>
      </w:pPr>
      <w:r w:rsidRPr="00156690">
        <w:rPr>
          <w:rFonts w:asciiTheme="minorHAnsi" w:hAnsiTheme="minorHAnsi" w:cstheme="minorHAnsi"/>
          <w:sz w:val="22"/>
          <w:szCs w:val="22"/>
        </w:rPr>
        <w:tab/>
      </w:r>
      <w:r w:rsidRPr="00156690">
        <w:rPr>
          <w:rFonts w:asciiTheme="minorHAnsi" w:hAnsiTheme="minorHAnsi" w:cstheme="minorHAnsi"/>
          <w:sz w:val="22"/>
          <w:szCs w:val="22"/>
        </w:rPr>
        <w:tab/>
      </w:r>
      <w:r w:rsidRPr="00156690">
        <w:rPr>
          <w:rFonts w:asciiTheme="minorHAnsi" w:hAnsiTheme="minorHAnsi" w:cstheme="minorHAnsi"/>
          <w:sz w:val="22"/>
          <w:szCs w:val="22"/>
        </w:rPr>
        <w:tab/>
        <w:t xml:space="preserve">- </w:t>
      </w:r>
      <w:r w:rsidRPr="00156690">
        <w:rPr>
          <w:rFonts w:asciiTheme="minorHAnsi" w:hAnsiTheme="minorHAnsi" w:cstheme="minorHAnsi"/>
          <w:b/>
          <w:sz w:val="22"/>
          <w:szCs w:val="22"/>
        </w:rPr>
        <w:t xml:space="preserve">sublimit: </w:t>
      </w:r>
      <w:r w:rsidR="007E11C2">
        <w:rPr>
          <w:rFonts w:asciiTheme="minorHAnsi" w:hAnsiTheme="minorHAnsi" w:cstheme="minorHAnsi"/>
          <w:b/>
          <w:sz w:val="22"/>
          <w:szCs w:val="22"/>
        </w:rPr>
        <w:t>2</w:t>
      </w:r>
      <w:r w:rsidR="00F57526" w:rsidRPr="00156690">
        <w:rPr>
          <w:rFonts w:asciiTheme="minorHAnsi" w:hAnsiTheme="minorHAnsi" w:cstheme="minorHAnsi"/>
          <w:b/>
          <w:sz w:val="22"/>
          <w:szCs w:val="22"/>
        </w:rPr>
        <w:t>0</w:t>
      </w:r>
      <w:r w:rsidRPr="00156690">
        <w:rPr>
          <w:rFonts w:asciiTheme="minorHAnsi" w:hAnsiTheme="minorHAnsi" w:cstheme="minorHAnsi"/>
          <w:b/>
          <w:sz w:val="22"/>
          <w:szCs w:val="22"/>
        </w:rPr>
        <w:t>0</w:t>
      </w:r>
      <w:r w:rsidR="007E11C2">
        <w:rPr>
          <w:rFonts w:asciiTheme="minorHAnsi" w:hAnsiTheme="minorHAnsi" w:cstheme="minorHAnsi"/>
          <w:b/>
          <w:sz w:val="22"/>
          <w:szCs w:val="22"/>
        </w:rPr>
        <w:t xml:space="preserve"> </w:t>
      </w:r>
      <w:r w:rsidRPr="00156690">
        <w:rPr>
          <w:rFonts w:asciiTheme="minorHAnsi" w:hAnsiTheme="minorHAnsi" w:cstheme="minorHAnsi"/>
          <w:b/>
          <w:sz w:val="22"/>
          <w:szCs w:val="22"/>
        </w:rPr>
        <w:t>000 zł na jeden i wszystkie wypadki ubezpieczeniowe.</w:t>
      </w:r>
    </w:p>
    <w:p w14:paraId="347C0DFB" w14:textId="2384D402" w:rsidR="00BE41EF" w:rsidRPr="00F57526" w:rsidRDefault="00BE41EF" w:rsidP="00F07A4D">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 xml:space="preserve">4.14. </w:t>
      </w:r>
      <w:r w:rsidRPr="00F57526">
        <w:rPr>
          <w:rFonts w:asciiTheme="minorHAnsi" w:hAnsiTheme="minorHAnsi" w:cstheme="minorHAnsi"/>
          <w:sz w:val="22"/>
          <w:szCs w:val="22"/>
        </w:rPr>
        <w:tab/>
        <w:t>OC wzajemna pomiędzy Ubezpieczonymi</w:t>
      </w:r>
      <w:r w:rsidRPr="00F57526">
        <w:rPr>
          <w:rFonts w:asciiTheme="minorHAnsi" w:hAnsiTheme="minorHAnsi" w:cstheme="minorHAnsi"/>
          <w:b/>
          <w:sz w:val="22"/>
          <w:szCs w:val="22"/>
        </w:rPr>
        <w:t xml:space="preserve"> - </w:t>
      </w:r>
      <w:r w:rsidRPr="00F57526">
        <w:rPr>
          <w:rFonts w:asciiTheme="minorHAnsi" w:hAnsiTheme="minorHAnsi" w:cstheme="minorHAnsi"/>
          <w:sz w:val="22"/>
          <w:szCs w:val="22"/>
        </w:rPr>
        <w:t xml:space="preserve">ochrona dla szkód wyrządzonych wzajemnie pomiędzy Ubezpieczonymi </w:t>
      </w:r>
      <w:r w:rsidR="002F76E0">
        <w:rPr>
          <w:rFonts w:asciiTheme="minorHAnsi" w:hAnsiTheme="minorHAnsi" w:cstheme="minorHAnsi"/>
          <w:sz w:val="22"/>
          <w:szCs w:val="22"/>
        </w:rPr>
        <w:t>j</w:t>
      </w:r>
      <w:r w:rsidRPr="00F57526">
        <w:rPr>
          <w:rFonts w:asciiTheme="minorHAnsi" w:hAnsiTheme="minorHAnsi" w:cstheme="minorHAnsi"/>
          <w:sz w:val="22"/>
          <w:szCs w:val="22"/>
        </w:rPr>
        <w:t xml:space="preserve">ednostkami </w:t>
      </w:r>
      <w:r w:rsidR="00522513" w:rsidRPr="00F57526">
        <w:rPr>
          <w:rFonts w:asciiTheme="minorHAnsi" w:hAnsiTheme="minorHAnsi" w:cstheme="minorHAnsi"/>
          <w:sz w:val="22"/>
          <w:szCs w:val="22"/>
        </w:rPr>
        <w:t>– dotyczy</w:t>
      </w:r>
      <w:r w:rsidRPr="00F57526">
        <w:rPr>
          <w:rFonts w:asciiTheme="minorHAnsi" w:hAnsiTheme="minorHAnsi" w:cstheme="minorHAnsi"/>
          <w:sz w:val="22"/>
          <w:szCs w:val="22"/>
        </w:rPr>
        <w:t xml:space="preserve"> całego zakresu ubezpieczenia OC wraz ze wszystkimi rozszerzeniami odpowiedzialności (ochrony) i klauzulami, tak jakby z każdym z Ubezpieczonych zawarto odrębną umowę ubezpieczenia, z zastrzeżeniem obowiązujących sublimitów.</w:t>
      </w:r>
      <w:r w:rsidR="00F07A4D" w:rsidRPr="00F57526">
        <w:rPr>
          <w:rFonts w:asciiTheme="minorHAnsi" w:hAnsiTheme="minorHAnsi" w:cstheme="minorHAnsi"/>
          <w:sz w:val="22"/>
          <w:szCs w:val="22"/>
        </w:rPr>
        <w:t xml:space="preserve"> Ponadto obejmuje również odpowiedzialność za szkody wyrządzone podmiotom powiązanym kapitałowo/właścicielsko z ubezpieczonymi, w szczególności w spółkach prawa handlowego, w których ubezpieczony posiada akcje lub udziały.</w:t>
      </w:r>
    </w:p>
    <w:p w14:paraId="16312131" w14:textId="77777777"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b/>
          <w:sz w:val="22"/>
          <w:szCs w:val="22"/>
        </w:rPr>
        <w:t>- odpowiedzialność do pełnej sumy gwarancyjnej</w:t>
      </w:r>
    </w:p>
    <w:p w14:paraId="75D30175" w14:textId="77777777"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 xml:space="preserve">4.15. </w:t>
      </w:r>
      <w:r w:rsidRPr="00F57526">
        <w:rPr>
          <w:rFonts w:asciiTheme="minorHAnsi" w:hAnsiTheme="minorHAnsi" w:cstheme="minorHAnsi"/>
          <w:sz w:val="22"/>
          <w:szCs w:val="22"/>
        </w:rPr>
        <w:tab/>
        <w:t>OC za szkody powstałe w następstwie działania urządzeń wodociągowych, kanalizacyjnych, centralnego ogrzewania i innych instalacji</w:t>
      </w:r>
      <w:r w:rsidRPr="00F57526">
        <w:rPr>
          <w:rFonts w:asciiTheme="minorHAnsi" w:hAnsiTheme="minorHAnsi" w:cstheme="minorHAnsi"/>
          <w:b/>
          <w:sz w:val="22"/>
          <w:szCs w:val="22"/>
        </w:rPr>
        <w:t>.</w:t>
      </w:r>
      <w:r w:rsidRPr="00F57526">
        <w:rPr>
          <w:rFonts w:asciiTheme="minorHAnsi" w:hAnsiTheme="minorHAnsi" w:cstheme="minorHAnsi"/>
          <w:sz w:val="22"/>
          <w:szCs w:val="22"/>
        </w:rPr>
        <w:t xml:space="preserve"> Zakres ubezpieczenia:</w:t>
      </w:r>
    </w:p>
    <w:p w14:paraId="3AEBC93C" w14:textId="77777777" w:rsidR="00BE41EF" w:rsidRPr="00F57526" w:rsidRDefault="00BE41EF" w:rsidP="00BE41EF">
      <w:pPr>
        <w:tabs>
          <w:tab w:val="num" w:pos="754"/>
        </w:tabs>
        <w:suppressAutoHyphens w:val="0"/>
        <w:ind w:left="709" w:hanging="709"/>
        <w:jc w:val="both"/>
        <w:rPr>
          <w:rFonts w:asciiTheme="minorHAnsi" w:hAnsiTheme="minorHAnsi" w:cstheme="minorHAnsi"/>
          <w:sz w:val="22"/>
          <w:szCs w:val="22"/>
        </w:rPr>
      </w:pPr>
      <w:r w:rsidRPr="00F57526">
        <w:rPr>
          <w:rFonts w:asciiTheme="minorHAnsi" w:hAnsiTheme="minorHAnsi" w:cstheme="minorHAnsi"/>
          <w:sz w:val="22"/>
          <w:szCs w:val="22"/>
        </w:rPr>
        <w:t>-</w:t>
      </w:r>
      <w:r w:rsidRPr="00F57526">
        <w:rPr>
          <w:rFonts w:asciiTheme="minorHAnsi" w:hAnsiTheme="minorHAnsi" w:cstheme="minorHAnsi"/>
          <w:sz w:val="22"/>
          <w:szCs w:val="22"/>
        </w:rPr>
        <w:tab/>
        <w:t>obejmuje szkody powstałe w wyniku cofnięcia się cieczy z systemów wodno -     kanalizacyjnych,</w:t>
      </w:r>
    </w:p>
    <w:p w14:paraId="0293D3A6" w14:textId="77777777" w:rsidR="00BE41EF" w:rsidRPr="00F57526" w:rsidRDefault="00BE41EF" w:rsidP="00BE41EF">
      <w:pPr>
        <w:tabs>
          <w:tab w:val="num" w:pos="754"/>
        </w:tabs>
        <w:suppressAutoHyphens w:val="0"/>
        <w:ind w:left="705" w:hanging="705"/>
        <w:jc w:val="both"/>
        <w:rPr>
          <w:rFonts w:asciiTheme="minorHAnsi" w:hAnsiTheme="minorHAnsi" w:cstheme="minorHAnsi"/>
          <w:spacing w:val="-5"/>
          <w:sz w:val="22"/>
          <w:szCs w:val="22"/>
          <w:lang w:eastAsia="en-US"/>
        </w:rPr>
      </w:pPr>
      <w:r w:rsidRPr="00F57526">
        <w:rPr>
          <w:rFonts w:asciiTheme="minorHAnsi" w:hAnsiTheme="minorHAnsi" w:cstheme="minorHAnsi"/>
          <w:sz w:val="22"/>
          <w:szCs w:val="22"/>
        </w:rPr>
        <w:t>-</w:t>
      </w:r>
      <w:r w:rsidRPr="00F57526">
        <w:rPr>
          <w:rFonts w:asciiTheme="minorHAnsi" w:hAnsiTheme="minorHAnsi" w:cstheme="minorHAnsi"/>
          <w:sz w:val="22"/>
          <w:szCs w:val="22"/>
        </w:rPr>
        <w:tab/>
        <w:t xml:space="preserve">obejmuje szkody </w:t>
      </w:r>
      <w:r w:rsidRPr="00F57526">
        <w:rPr>
          <w:rFonts w:asciiTheme="minorHAnsi" w:hAnsiTheme="minorHAnsi" w:cstheme="minorHAnsi"/>
          <w:spacing w:val="-5"/>
          <w:sz w:val="22"/>
          <w:szCs w:val="22"/>
          <w:lang w:eastAsia="en-US"/>
        </w:rPr>
        <w:t>w podziemnych instalacjach i urządzeniach elektrycznych, wodno-kanalizacyjnych, gazowych i innych.</w:t>
      </w:r>
    </w:p>
    <w:p w14:paraId="7C2B3A67" w14:textId="77777777" w:rsidR="00BE41EF" w:rsidRPr="00F57526" w:rsidRDefault="00BE41EF" w:rsidP="00BE41EF">
      <w:pPr>
        <w:tabs>
          <w:tab w:val="num" w:pos="754"/>
        </w:tabs>
        <w:suppressAutoHyphens w:val="0"/>
        <w:ind w:left="705" w:hanging="705"/>
        <w:jc w:val="both"/>
        <w:rPr>
          <w:rFonts w:asciiTheme="minorHAnsi" w:hAnsiTheme="minorHAnsi" w:cstheme="minorHAnsi"/>
          <w:sz w:val="22"/>
          <w:szCs w:val="22"/>
        </w:rPr>
      </w:pPr>
      <w:r w:rsidRPr="00F57526">
        <w:rPr>
          <w:rFonts w:asciiTheme="minorHAnsi" w:hAnsiTheme="minorHAnsi" w:cstheme="minorHAnsi"/>
          <w:spacing w:val="-5"/>
          <w:sz w:val="22"/>
          <w:szCs w:val="22"/>
          <w:lang w:eastAsia="en-US"/>
        </w:rPr>
        <w:lastRenderedPageBreak/>
        <w:tab/>
      </w:r>
      <w:r w:rsidRPr="00F57526">
        <w:rPr>
          <w:rFonts w:asciiTheme="minorHAnsi" w:hAnsiTheme="minorHAnsi" w:cstheme="minorHAnsi"/>
          <w:spacing w:val="-5"/>
          <w:sz w:val="22"/>
          <w:szCs w:val="22"/>
          <w:lang w:eastAsia="en-US"/>
        </w:rPr>
        <w:tab/>
      </w:r>
      <w:r w:rsidRPr="00F57526">
        <w:rPr>
          <w:rFonts w:asciiTheme="minorHAnsi" w:hAnsiTheme="minorHAnsi" w:cstheme="minorHAnsi"/>
          <w:spacing w:val="-5"/>
          <w:sz w:val="22"/>
          <w:szCs w:val="22"/>
          <w:lang w:eastAsia="en-US"/>
        </w:rPr>
        <w:tab/>
      </w:r>
      <w:r w:rsidRPr="00F57526">
        <w:rPr>
          <w:rFonts w:asciiTheme="minorHAnsi" w:hAnsiTheme="minorHAnsi" w:cstheme="minorHAnsi"/>
          <w:spacing w:val="-5"/>
          <w:sz w:val="22"/>
          <w:szCs w:val="22"/>
          <w:lang w:eastAsia="en-US"/>
        </w:rPr>
        <w:tab/>
      </w:r>
      <w:r w:rsidRPr="00F57526">
        <w:rPr>
          <w:rFonts w:asciiTheme="minorHAnsi" w:hAnsiTheme="minorHAnsi" w:cstheme="minorHAnsi"/>
          <w:b/>
          <w:sz w:val="22"/>
          <w:szCs w:val="22"/>
        </w:rPr>
        <w:t>- odpowiedzialność do pełnej sumy gwarancyjnej</w:t>
      </w:r>
    </w:p>
    <w:p w14:paraId="216C7CFB" w14:textId="77777777"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 xml:space="preserve">4.16. </w:t>
      </w:r>
      <w:r w:rsidRPr="00F57526">
        <w:rPr>
          <w:rFonts w:asciiTheme="minorHAnsi" w:hAnsiTheme="minorHAnsi" w:cstheme="minorHAnsi"/>
          <w:sz w:val="22"/>
          <w:szCs w:val="22"/>
        </w:rPr>
        <w:tab/>
        <w:t xml:space="preserve">OC za szkody powstałe </w:t>
      </w:r>
      <w:r w:rsidR="00E368EF" w:rsidRPr="00F57526">
        <w:rPr>
          <w:rFonts w:asciiTheme="minorHAnsi" w:hAnsiTheme="minorHAnsi" w:cstheme="minorHAnsi"/>
          <w:sz w:val="22"/>
          <w:szCs w:val="22"/>
        </w:rPr>
        <w:t>wskutek wadliwego</w:t>
      </w:r>
      <w:r w:rsidRPr="00F57526">
        <w:rPr>
          <w:rFonts w:asciiTheme="minorHAnsi" w:hAnsiTheme="minorHAnsi" w:cstheme="minorHAnsi"/>
          <w:sz w:val="22"/>
          <w:szCs w:val="22"/>
        </w:rPr>
        <w:t xml:space="preserve"> wykonani</w:t>
      </w:r>
      <w:r w:rsidR="00E368EF" w:rsidRPr="00F57526">
        <w:rPr>
          <w:rFonts w:asciiTheme="minorHAnsi" w:hAnsiTheme="minorHAnsi" w:cstheme="minorHAnsi"/>
          <w:sz w:val="22"/>
          <w:szCs w:val="22"/>
        </w:rPr>
        <w:t>a</w:t>
      </w:r>
      <w:r w:rsidRPr="00F57526">
        <w:rPr>
          <w:rFonts w:asciiTheme="minorHAnsi" w:hAnsiTheme="minorHAnsi" w:cstheme="minorHAnsi"/>
          <w:sz w:val="22"/>
          <w:szCs w:val="22"/>
        </w:rPr>
        <w:t xml:space="preserve"> pracy lub usługi (związane m.in. z wykonywaniem prac remontowych, konserwacji, prac remontowo-budowlanych) </w:t>
      </w:r>
    </w:p>
    <w:p w14:paraId="5A036174" w14:textId="77777777" w:rsidR="00BE41EF" w:rsidRPr="00F57526" w:rsidRDefault="00BE41EF" w:rsidP="00BE41EF">
      <w:pPr>
        <w:ind w:left="705" w:hanging="705"/>
        <w:jc w:val="both"/>
        <w:rPr>
          <w:rFonts w:asciiTheme="minorHAnsi" w:hAnsiTheme="minorHAnsi" w:cstheme="minorHAnsi"/>
          <w:b/>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b/>
          <w:sz w:val="22"/>
          <w:szCs w:val="22"/>
        </w:rPr>
        <w:t>- odpowiedzialność do pełnej sumy gwarancyjnej.</w:t>
      </w:r>
    </w:p>
    <w:p w14:paraId="4EBE88CA" w14:textId="77777777"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 xml:space="preserve">4.17. </w:t>
      </w:r>
      <w:r w:rsidRPr="00F57526">
        <w:rPr>
          <w:rFonts w:asciiTheme="minorHAnsi" w:hAnsiTheme="minorHAnsi" w:cstheme="minorHAnsi"/>
          <w:sz w:val="22"/>
          <w:szCs w:val="22"/>
        </w:rPr>
        <w:tab/>
        <w:t xml:space="preserve">OC za szkody powstałe wskutek rażącego niedbalstwa </w:t>
      </w:r>
    </w:p>
    <w:p w14:paraId="7E928B90" w14:textId="77777777" w:rsidR="00BE41EF" w:rsidRPr="00F57526" w:rsidRDefault="00BE41EF" w:rsidP="00BE41EF">
      <w:pPr>
        <w:ind w:left="705" w:hanging="705"/>
        <w:jc w:val="both"/>
        <w:rPr>
          <w:rFonts w:asciiTheme="minorHAnsi" w:hAnsiTheme="minorHAnsi" w:cstheme="minorHAnsi"/>
          <w:b/>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b/>
          <w:sz w:val="22"/>
          <w:szCs w:val="22"/>
        </w:rPr>
        <w:t>- odpowiedzialność do pełnej sumy gwarancyjnej.</w:t>
      </w:r>
    </w:p>
    <w:p w14:paraId="57011FE0" w14:textId="77777777" w:rsidR="00BE41EF" w:rsidRPr="00F57526" w:rsidRDefault="00BE41EF" w:rsidP="00BE41EF">
      <w:pPr>
        <w:jc w:val="both"/>
        <w:rPr>
          <w:rFonts w:asciiTheme="minorHAnsi" w:hAnsiTheme="minorHAnsi" w:cstheme="minorHAnsi"/>
          <w:sz w:val="22"/>
          <w:szCs w:val="22"/>
        </w:rPr>
      </w:pPr>
      <w:r w:rsidRPr="00F57526">
        <w:rPr>
          <w:rFonts w:asciiTheme="minorHAnsi" w:hAnsiTheme="minorHAnsi" w:cstheme="minorHAnsi"/>
          <w:sz w:val="22"/>
          <w:szCs w:val="22"/>
        </w:rPr>
        <w:t>4.18.</w:t>
      </w:r>
      <w:r w:rsidRPr="00F57526">
        <w:rPr>
          <w:rFonts w:asciiTheme="minorHAnsi" w:hAnsiTheme="minorHAnsi" w:cstheme="minorHAnsi"/>
          <w:sz w:val="22"/>
          <w:szCs w:val="22"/>
        </w:rPr>
        <w:tab/>
        <w:t xml:space="preserve">OC za szkody wynikające z uwolnienia się jakichkolwiek substancji niebezpiecznych </w:t>
      </w:r>
      <w:r w:rsidRPr="00F57526">
        <w:rPr>
          <w:rFonts w:asciiTheme="minorHAnsi" w:hAnsiTheme="minorHAnsi" w:cstheme="minorHAnsi"/>
          <w:sz w:val="22"/>
          <w:szCs w:val="22"/>
        </w:rPr>
        <w:tab/>
      </w:r>
    </w:p>
    <w:p w14:paraId="6130CB49" w14:textId="77777777"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 xml:space="preserve">- </w:t>
      </w:r>
      <w:r w:rsidRPr="00F57526">
        <w:rPr>
          <w:rFonts w:asciiTheme="minorHAnsi" w:hAnsiTheme="minorHAnsi" w:cstheme="minorHAnsi"/>
          <w:sz w:val="22"/>
          <w:szCs w:val="22"/>
        </w:rPr>
        <w:tab/>
        <w:t>Ubezpieczyciel obejmie ochroną ubezpieczeniową szkody osobowe i rzeczowe wyrządzone wskutek uwolnienia się jakichkolwiek substancji niebezpiecznych mogących spowodować skażenie lub zanieczyszczenie ziemi lub jej powierzchni, atmosfery lub jakiegokolwiek strumienia, rzeki, kanału czy zbiornika wodnego oraz koszty usunięcia, neutralizacji lub oczyszczenia gleby z substancji niebezpiecznych poniesione przez osobę trzecią, gdy takie zdarzenie spełnia łącznie poniższe warunki:</w:t>
      </w:r>
    </w:p>
    <w:p w14:paraId="27F3937A" w14:textId="77777777"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 xml:space="preserve">a) </w:t>
      </w:r>
      <w:r w:rsidRPr="00F57526">
        <w:rPr>
          <w:rFonts w:asciiTheme="minorHAnsi" w:hAnsiTheme="minorHAnsi" w:cstheme="minorHAnsi"/>
          <w:sz w:val="22"/>
          <w:szCs w:val="22"/>
        </w:rPr>
        <w:tab/>
        <w:t>uwolnienie się substancji niebezpiecznych powodujące szkodę musi mieć charakter zdarzenia nagłego, niemożliwego do przewidzenia i niemożliwego do zapobieżenia przy zachowaniu przez ubezpieczonego należytej staranności w prowadzeniu działalności;</w:t>
      </w:r>
    </w:p>
    <w:p w14:paraId="466D6EA2" w14:textId="77777777"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 xml:space="preserve">b) </w:t>
      </w:r>
      <w:r w:rsidRPr="00F57526">
        <w:rPr>
          <w:rFonts w:asciiTheme="minorHAnsi" w:hAnsiTheme="minorHAnsi" w:cstheme="minorHAnsi"/>
          <w:sz w:val="22"/>
          <w:szCs w:val="22"/>
        </w:rPr>
        <w:tab/>
        <w:t>początek uwalniania się substancji wyrządzającej szkodę musi mieć miejsce w okresie ubezpieczenia;</w:t>
      </w:r>
    </w:p>
    <w:p w14:paraId="6F3A2958" w14:textId="77777777"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 xml:space="preserve">c) </w:t>
      </w:r>
      <w:r w:rsidRPr="00F57526">
        <w:rPr>
          <w:rFonts w:asciiTheme="minorHAnsi" w:hAnsiTheme="minorHAnsi" w:cstheme="minorHAnsi"/>
          <w:sz w:val="22"/>
          <w:szCs w:val="22"/>
        </w:rPr>
        <w:tab/>
        <w:t>fakt uwolnienia się substancji wyrządzającej szkodę musi się ujawnić ubezpieczonemu lub osobom trzecim w ciągu 72 godzin od chwili rozpoczęcia się tego uwalniania;</w:t>
      </w:r>
    </w:p>
    <w:p w14:paraId="255115C6" w14:textId="77777777"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 xml:space="preserve">d) </w:t>
      </w:r>
      <w:r w:rsidRPr="00F57526">
        <w:rPr>
          <w:rFonts w:asciiTheme="minorHAnsi" w:hAnsiTheme="minorHAnsi" w:cstheme="minorHAnsi"/>
          <w:sz w:val="22"/>
          <w:szCs w:val="22"/>
        </w:rPr>
        <w:tab/>
        <w:t>początek szkody osobowej lub rzeczowej będącej skutkiem uwolnienia się substancji niebezpiecznych ujawnił się w ciągu 72 godzin od chwili rozpoczęcia się tego uwalniania;</w:t>
      </w:r>
    </w:p>
    <w:p w14:paraId="32BD09B3" w14:textId="77777777" w:rsidR="00BE41EF" w:rsidRPr="00F57526" w:rsidRDefault="00BE41EF" w:rsidP="00BE41EF">
      <w:pPr>
        <w:ind w:left="705"/>
        <w:jc w:val="both"/>
        <w:rPr>
          <w:rFonts w:asciiTheme="minorHAnsi" w:hAnsiTheme="minorHAnsi" w:cstheme="minorHAnsi"/>
          <w:sz w:val="22"/>
          <w:szCs w:val="22"/>
        </w:rPr>
      </w:pPr>
      <w:r w:rsidRPr="00F57526">
        <w:rPr>
          <w:rFonts w:asciiTheme="minorHAnsi" w:hAnsiTheme="minorHAnsi" w:cstheme="minorHAnsi"/>
          <w:sz w:val="22"/>
          <w:szCs w:val="22"/>
        </w:rPr>
        <w:t>Termin „uwolnienie" obejmuje, lecz nie ogranicza się do wszelkich następujących zjawisk: rozlanie, wyciek, wypompowanie, wylanie, emisja, opróżnienie, wtłoczenie, wydzielenie, rozrzucenie, wyrzucenie lub usunięcie, wydobycie się.</w:t>
      </w:r>
    </w:p>
    <w:p w14:paraId="1929D76B" w14:textId="77777777" w:rsidR="00D263C8" w:rsidRPr="00F57526" w:rsidRDefault="00D263C8" w:rsidP="00D263C8">
      <w:pPr>
        <w:ind w:left="705" w:hanging="705"/>
        <w:jc w:val="both"/>
        <w:rPr>
          <w:rFonts w:asciiTheme="minorHAnsi" w:hAnsiTheme="minorHAnsi" w:cstheme="minorHAnsi"/>
          <w:b/>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b/>
          <w:sz w:val="22"/>
          <w:szCs w:val="22"/>
        </w:rPr>
        <w:t>- odpowiedzialność do pełnej sumy gwarancyjnej.</w:t>
      </w:r>
    </w:p>
    <w:p w14:paraId="7539F0F8" w14:textId="04DE47BD" w:rsidR="00BE41EF" w:rsidRPr="00F57526" w:rsidRDefault="00BE41EF" w:rsidP="00BE41EF">
      <w:pPr>
        <w:ind w:left="705" w:hanging="705"/>
        <w:jc w:val="both"/>
        <w:rPr>
          <w:rFonts w:asciiTheme="minorHAnsi" w:hAnsiTheme="minorHAnsi" w:cstheme="minorHAnsi"/>
          <w:bCs/>
          <w:sz w:val="22"/>
          <w:szCs w:val="22"/>
        </w:rPr>
      </w:pPr>
      <w:r w:rsidRPr="00F57526">
        <w:rPr>
          <w:rFonts w:asciiTheme="minorHAnsi" w:hAnsiTheme="minorHAnsi" w:cstheme="minorHAnsi"/>
          <w:bCs/>
          <w:sz w:val="22"/>
          <w:szCs w:val="22"/>
        </w:rPr>
        <w:t xml:space="preserve">4.19.   OC za szkody wyrządzone przez pracowników (współpracowników) w związku lub podczas    podróży służbowych, udziału w targach, wystawach, szkoleniach itp. </w:t>
      </w:r>
    </w:p>
    <w:p w14:paraId="4ADE56C6" w14:textId="77777777" w:rsidR="00BE41EF" w:rsidRPr="00F57526" w:rsidRDefault="00BE41EF" w:rsidP="00BE41EF">
      <w:pPr>
        <w:ind w:left="705" w:hanging="705"/>
        <w:jc w:val="both"/>
        <w:rPr>
          <w:rFonts w:asciiTheme="minorHAnsi" w:hAnsiTheme="minorHAnsi" w:cstheme="minorHAnsi"/>
          <w:b/>
          <w:sz w:val="22"/>
          <w:szCs w:val="22"/>
        </w:rPr>
      </w:pPr>
      <w:r w:rsidRPr="00F57526">
        <w:rPr>
          <w:rFonts w:asciiTheme="minorHAnsi" w:hAnsiTheme="minorHAnsi" w:cstheme="minorHAnsi"/>
          <w:bCs/>
          <w:sz w:val="22"/>
          <w:szCs w:val="22"/>
        </w:rPr>
        <w:tab/>
      </w:r>
      <w:r w:rsidRPr="00F57526">
        <w:rPr>
          <w:rFonts w:asciiTheme="minorHAnsi" w:hAnsiTheme="minorHAnsi" w:cstheme="minorHAnsi"/>
          <w:bCs/>
          <w:sz w:val="22"/>
          <w:szCs w:val="22"/>
        </w:rPr>
        <w:tab/>
      </w:r>
      <w:r w:rsidRPr="00F57526">
        <w:rPr>
          <w:rFonts w:asciiTheme="minorHAnsi" w:hAnsiTheme="minorHAnsi" w:cstheme="minorHAnsi"/>
          <w:bCs/>
          <w:sz w:val="22"/>
          <w:szCs w:val="22"/>
        </w:rPr>
        <w:tab/>
      </w:r>
      <w:r w:rsidRPr="00F57526">
        <w:rPr>
          <w:rFonts w:asciiTheme="minorHAnsi" w:hAnsiTheme="minorHAnsi" w:cstheme="minorHAnsi"/>
          <w:bCs/>
          <w:sz w:val="22"/>
          <w:szCs w:val="22"/>
        </w:rPr>
        <w:tab/>
        <w:t xml:space="preserve">- </w:t>
      </w:r>
      <w:r w:rsidRPr="00F57526">
        <w:rPr>
          <w:rFonts w:asciiTheme="minorHAnsi" w:hAnsiTheme="minorHAnsi" w:cstheme="minorHAnsi"/>
          <w:b/>
          <w:sz w:val="22"/>
          <w:szCs w:val="22"/>
        </w:rPr>
        <w:t>odpowiedzialność do pełnej sumy gwarancyjnej.</w:t>
      </w:r>
    </w:p>
    <w:p w14:paraId="4EB3CD5C" w14:textId="7B5D984C" w:rsidR="00BE41EF" w:rsidRPr="00F4272B" w:rsidRDefault="00BE41EF" w:rsidP="00BE41EF">
      <w:pPr>
        <w:jc w:val="both"/>
        <w:rPr>
          <w:rFonts w:asciiTheme="minorHAnsi" w:hAnsiTheme="minorHAnsi" w:cstheme="minorHAnsi"/>
          <w:sz w:val="22"/>
          <w:szCs w:val="22"/>
        </w:rPr>
      </w:pPr>
      <w:r w:rsidRPr="00156690">
        <w:rPr>
          <w:rFonts w:asciiTheme="minorHAnsi" w:hAnsiTheme="minorHAnsi" w:cstheme="minorHAnsi"/>
          <w:sz w:val="22"/>
          <w:szCs w:val="22"/>
        </w:rPr>
        <w:t>4.20.</w:t>
      </w:r>
      <w:r w:rsidRPr="00156690">
        <w:rPr>
          <w:rFonts w:asciiTheme="minorHAnsi" w:hAnsiTheme="minorHAnsi" w:cstheme="minorHAnsi"/>
          <w:sz w:val="22"/>
          <w:szCs w:val="22"/>
        </w:rPr>
        <w:tab/>
        <w:t xml:space="preserve">OC za szkody </w:t>
      </w:r>
      <w:r w:rsidRPr="00F4272B">
        <w:rPr>
          <w:rFonts w:asciiTheme="minorHAnsi" w:hAnsiTheme="minorHAnsi" w:cstheme="minorHAnsi"/>
          <w:sz w:val="22"/>
          <w:szCs w:val="22"/>
        </w:rPr>
        <w:t xml:space="preserve">wyrządzone przez pojazdy wolnobieżne nie podlegające OC obowiązkowemu - </w:t>
      </w:r>
    </w:p>
    <w:p w14:paraId="4F210029" w14:textId="43A120C1" w:rsidR="00027366" w:rsidRDefault="009F05BD" w:rsidP="009F05BD">
      <w:pPr>
        <w:ind w:left="705" w:hanging="705"/>
        <w:jc w:val="both"/>
        <w:rPr>
          <w:rFonts w:asciiTheme="minorHAnsi" w:hAnsiTheme="minorHAnsi" w:cstheme="minorHAnsi"/>
          <w:b/>
          <w:sz w:val="22"/>
          <w:szCs w:val="22"/>
        </w:rPr>
      </w:pPr>
      <w:r w:rsidRPr="00F4272B">
        <w:rPr>
          <w:rFonts w:asciiTheme="minorHAnsi" w:hAnsiTheme="minorHAnsi" w:cstheme="minorHAnsi"/>
          <w:bCs/>
          <w:sz w:val="22"/>
          <w:szCs w:val="22"/>
        </w:rPr>
        <w:tab/>
      </w:r>
      <w:r w:rsidRPr="00F4272B">
        <w:rPr>
          <w:rFonts w:asciiTheme="minorHAnsi" w:hAnsiTheme="minorHAnsi" w:cstheme="minorHAnsi"/>
          <w:bCs/>
          <w:sz w:val="22"/>
          <w:szCs w:val="22"/>
        </w:rPr>
        <w:tab/>
      </w:r>
      <w:r w:rsidRPr="00F4272B">
        <w:rPr>
          <w:rFonts w:asciiTheme="minorHAnsi" w:hAnsiTheme="minorHAnsi" w:cstheme="minorHAnsi"/>
          <w:bCs/>
          <w:sz w:val="22"/>
          <w:szCs w:val="22"/>
        </w:rPr>
        <w:tab/>
      </w:r>
      <w:r w:rsidRPr="00F4272B">
        <w:rPr>
          <w:rFonts w:asciiTheme="minorHAnsi" w:hAnsiTheme="minorHAnsi" w:cstheme="minorHAnsi"/>
          <w:bCs/>
          <w:sz w:val="22"/>
          <w:szCs w:val="22"/>
        </w:rPr>
        <w:tab/>
      </w:r>
      <w:r w:rsidR="00CA10E0" w:rsidRPr="00F4272B">
        <w:rPr>
          <w:rFonts w:asciiTheme="minorHAnsi" w:hAnsiTheme="minorHAnsi" w:cstheme="minorHAnsi"/>
          <w:sz w:val="22"/>
          <w:szCs w:val="22"/>
        </w:rPr>
        <w:t xml:space="preserve">- </w:t>
      </w:r>
      <w:r w:rsidR="00027366" w:rsidRPr="00F4272B">
        <w:rPr>
          <w:rFonts w:asciiTheme="minorHAnsi" w:hAnsiTheme="minorHAnsi" w:cstheme="minorHAnsi"/>
          <w:b/>
          <w:sz w:val="22"/>
          <w:szCs w:val="22"/>
        </w:rPr>
        <w:t>odpowiedzialność</w:t>
      </w:r>
      <w:r w:rsidR="00027366" w:rsidRPr="00F57526">
        <w:rPr>
          <w:rFonts w:asciiTheme="minorHAnsi" w:hAnsiTheme="minorHAnsi" w:cstheme="minorHAnsi"/>
          <w:b/>
          <w:sz w:val="22"/>
          <w:szCs w:val="22"/>
        </w:rPr>
        <w:t xml:space="preserve"> do pełnej sumy gwarancyjnej.</w:t>
      </w:r>
    </w:p>
    <w:p w14:paraId="62DA1DAF" w14:textId="70BB647B" w:rsidR="009F05BD" w:rsidRPr="00156690" w:rsidRDefault="009F05BD" w:rsidP="009F05BD">
      <w:pPr>
        <w:ind w:left="705" w:hanging="705"/>
        <w:jc w:val="both"/>
        <w:rPr>
          <w:rFonts w:asciiTheme="minorHAnsi" w:hAnsiTheme="minorHAnsi" w:cstheme="minorHAnsi"/>
          <w:b/>
          <w:sz w:val="22"/>
          <w:szCs w:val="22"/>
        </w:rPr>
      </w:pPr>
    </w:p>
    <w:p w14:paraId="64B1A58D" w14:textId="7CF3D562"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4.21.</w:t>
      </w:r>
      <w:r w:rsidRPr="00F57526">
        <w:rPr>
          <w:rFonts w:asciiTheme="minorHAnsi" w:hAnsiTheme="minorHAnsi" w:cstheme="minorHAnsi"/>
          <w:sz w:val="22"/>
          <w:szCs w:val="22"/>
        </w:rPr>
        <w:tab/>
        <w:t xml:space="preserve">OC za szkody wyrządzone podczas prac ładunkowych w tym w przedmiocie ładunku – odpowiedzialność do pełnej sumy </w:t>
      </w:r>
      <w:r w:rsidR="00F57526" w:rsidRPr="00F57526">
        <w:rPr>
          <w:rFonts w:asciiTheme="minorHAnsi" w:hAnsiTheme="minorHAnsi" w:cstheme="minorHAnsi"/>
          <w:sz w:val="22"/>
          <w:szCs w:val="22"/>
        </w:rPr>
        <w:t>gwarancyjnej,</w:t>
      </w:r>
      <w:r w:rsidRPr="00F57526">
        <w:rPr>
          <w:rFonts w:asciiTheme="minorHAnsi" w:hAnsiTheme="minorHAnsi" w:cstheme="minorHAnsi"/>
          <w:sz w:val="22"/>
          <w:szCs w:val="22"/>
        </w:rPr>
        <w:t xml:space="preserve"> przy czym dla OC za szkód w przedmiocie ładunku </w:t>
      </w:r>
    </w:p>
    <w:p w14:paraId="0E291068" w14:textId="12255220"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t xml:space="preserve">- </w:t>
      </w:r>
      <w:r w:rsidR="009D06D4" w:rsidRPr="00F57526">
        <w:rPr>
          <w:rFonts w:asciiTheme="minorHAnsi" w:hAnsiTheme="minorHAnsi" w:cstheme="minorHAnsi"/>
          <w:b/>
          <w:sz w:val="22"/>
          <w:szCs w:val="22"/>
        </w:rPr>
        <w:t xml:space="preserve">sublimit: </w:t>
      </w:r>
      <w:r w:rsidR="007E11C2">
        <w:rPr>
          <w:rFonts w:asciiTheme="minorHAnsi" w:hAnsiTheme="minorHAnsi" w:cstheme="minorHAnsi"/>
          <w:b/>
          <w:sz w:val="22"/>
          <w:szCs w:val="22"/>
        </w:rPr>
        <w:t>50</w:t>
      </w:r>
      <w:r w:rsidR="00137B7C" w:rsidRPr="00F57526">
        <w:rPr>
          <w:rFonts w:asciiTheme="minorHAnsi" w:hAnsiTheme="minorHAnsi" w:cstheme="minorHAnsi"/>
          <w:b/>
          <w:sz w:val="22"/>
          <w:szCs w:val="22"/>
        </w:rPr>
        <w:t>0</w:t>
      </w:r>
      <w:r w:rsidR="007E11C2">
        <w:rPr>
          <w:rFonts w:asciiTheme="minorHAnsi" w:hAnsiTheme="minorHAnsi" w:cstheme="minorHAnsi"/>
          <w:b/>
          <w:sz w:val="22"/>
          <w:szCs w:val="22"/>
        </w:rPr>
        <w:t xml:space="preserve"> </w:t>
      </w:r>
      <w:r w:rsidRPr="00F57526">
        <w:rPr>
          <w:rFonts w:asciiTheme="minorHAnsi" w:hAnsiTheme="minorHAnsi" w:cstheme="minorHAnsi"/>
          <w:b/>
          <w:sz w:val="22"/>
          <w:szCs w:val="22"/>
        </w:rPr>
        <w:t>000 zł</w:t>
      </w:r>
      <w:r w:rsidRPr="00F57526">
        <w:rPr>
          <w:rFonts w:asciiTheme="minorHAnsi" w:hAnsiTheme="minorHAnsi" w:cstheme="minorHAnsi"/>
          <w:sz w:val="22"/>
          <w:szCs w:val="22"/>
        </w:rPr>
        <w:t xml:space="preserve"> </w:t>
      </w:r>
      <w:r w:rsidRPr="00F57526">
        <w:rPr>
          <w:rFonts w:asciiTheme="minorHAnsi" w:hAnsiTheme="minorHAnsi" w:cstheme="minorHAnsi"/>
          <w:b/>
          <w:sz w:val="22"/>
          <w:szCs w:val="22"/>
        </w:rPr>
        <w:t>na jeden i wszystkie wypadki ubezpieczeniowe.</w:t>
      </w:r>
    </w:p>
    <w:p w14:paraId="586714C3" w14:textId="77777777"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4.22.</w:t>
      </w:r>
      <w:r w:rsidRPr="00F57526">
        <w:rPr>
          <w:rFonts w:asciiTheme="minorHAnsi" w:hAnsiTheme="minorHAnsi" w:cstheme="minorHAnsi"/>
          <w:sz w:val="22"/>
          <w:szCs w:val="22"/>
        </w:rPr>
        <w:tab/>
        <w:t xml:space="preserve">OC za szkody wynikające z utraty, zniszczenia lub zaginięcia dokumentów powierzonych ubezpieczonemu / ubezpieczającemu w związku z prowadzoną przez niego działalnością </w:t>
      </w:r>
    </w:p>
    <w:p w14:paraId="05945269" w14:textId="1B76488F"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t xml:space="preserve">- </w:t>
      </w:r>
      <w:r w:rsidR="00137B7C" w:rsidRPr="00F57526">
        <w:rPr>
          <w:rFonts w:asciiTheme="minorHAnsi" w:hAnsiTheme="minorHAnsi" w:cstheme="minorHAnsi"/>
          <w:b/>
          <w:sz w:val="22"/>
          <w:szCs w:val="22"/>
        </w:rPr>
        <w:t xml:space="preserve">sublimit: </w:t>
      </w:r>
      <w:r w:rsidR="00F57526" w:rsidRPr="00F57526">
        <w:rPr>
          <w:rFonts w:asciiTheme="minorHAnsi" w:hAnsiTheme="minorHAnsi" w:cstheme="minorHAnsi"/>
          <w:b/>
          <w:sz w:val="22"/>
          <w:szCs w:val="22"/>
        </w:rPr>
        <w:t>10</w:t>
      </w:r>
      <w:r w:rsidR="00137B7C" w:rsidRPr="00F57526">
        <w:rPr>
          <w:rFonts w:asciiTheme="minorHAnsi" w:hAnsiTheme="minorHAnsi" w:cstheme="minorHAnsi"/>
          <w:b/>
          <w:sz w:val="22"/>
          <w:szCs w:val="22"/>
        </w:rPr>
        <w:t>0</w:t>
      </w:r>
      <w:r w:rsidR="007E11C2">
        <w:rPr>
          <w:rFonts w:asciiTheme="minorHAnsi" w:hAnsiTheme="minorHAnsi" w:cstheme="minorHAnsi"/>
          <w:b/>
          <w:sz w:val="22"/>
          <w:szCs w:val="22"/>
        </w:rPr>
        <w:t xml:space="preserve"> </w:t>
      </w:r>
      <w:r w:rsidRPr="00F57526">
        <w:rPr>
          <w:rFonts w:asciiTheme="minorHAnsi" w:hAnsiTheme="minorHAnsi" w:cstheme="minorHAnsi"/>
          <w:b/>
          <w:sz w:val="22"/>
          <w:szCs w:val="22"/>
        </w:rPr>
        <w:t>000 zł</w:t>
      </w:r>
      <w:r w:rsidRPr="00F57526">
        <w:rPr>
          <w:rFonts w:asciiTheme="minorHAnsi" w:hAnsiTheme="minorHAnsi" w:cstheme="minorHAnsi"/>
          <w:sz w:val="22"/>
          <w:szCs w:val="22"/>
        </w:rPr>
        <w:t xml:space="preserve"> </w:t>
      </w:r>
      <w:r w:rsidRPr="00F57526">
        <w:rPr>
          <w:rFonts w:asciiTheme="minorHAnsi" w:hAnsiTheme="minorHAnsi" w:cstheme="minorHAnsi"/>
          <w:b/>
          <w:sz w:val="22"/>
          <w:szCs w:val="22"/>
        </w:rPr>
        <w:t>na jeden i wszystkie wypadki ubezpieczeniowe</w:t>
      </w:r>
      <w:r w:rsidRPr="00F57526">
        <w:rPr>
          <w:rFonts w:asciiTheme="minorHAnsi" w:hAnsiTheme="minorHAnsi" w:cstheme="minorHAnsi"/>
          <w:sz w:val="22"/>
          <w:szCs w:val="22"/>
        </w:rPr>
        <w:tab/>
      </w:r>
    </w:p>
    <w:p w14:paraId="262A4A42" w14:textId="77777777"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4.23.</w:t>
      </w:r>
      <w:r w:rsidRPr="00F57526">
        <w:rPr>
          <w:rFonts w:asciiTheme="minorHAnsi" w:hAnsiTheme="minorHAnsi" w:cstheme="minorHAnsi"/>
          <w:sz w:val="22"/>
          <w:szCs w:val="22"/>
        </w:rPr>
        <w:tab/>
        <w:t xml:space="preserve">Włączenie </w:t>
      </w:r>
      <w:r w:rsidRPr="00F57526">
        <w:rPr>
          <w:rFonts w:asciiTheme="minorHAnsi" w:hAnsiTheme="minorHAnsi" w:cstheme="minorHAnsi"/>
          <w:b/>
          <w:sz w:val="22"/>
          <w:szCs w:val="22"/>
        </w:rPr>
        <w:t>odpowiedzialności cywilnej inwestora</w:t>
      </w:r>
      <w:r w:rsidRPr="00F57526">
        <w:rPr>
          <w:rFonts w:asciiTheme="minorHAnsi" w:hAnsiTheme="minorHAnsi" w:cstheme="minorHAnsi"/>
          <w:sz w:val="22"/>
          <w:szCs w:val="22"/>
        </w:rPr>
        <w:t xml:space="preserve"> </w:t>
      </w:r>
      <w:r w:rsidR="00241ABE" w:rsidRPr="00F57526">
        <w:rPr>
          <w:rFonts w:asciiTheme="minorHAnsi" w:hAnsiTheme="minorHAnsi" w:cstheme="minorHAnsi"/>
          <w:b/>
          <w:bCs/>
          <w:sz w:val="22"/>
          <w:szCs w:val="22"/>
        </w:rPr>
        <w:t>/ inwestora zastępczego</w:t>
      </w:r>
      <w:r w:rsidR="00241ABE" w:rsidRPr="00F57526">
        <w:rPr>
          <w:rFonts w:asciiTheme="minorHAnsi" w:hAnsiTheme="minorHAnsi" w:cstheme="minorHAnsi"/>
          <w:sz w:val="22"/>
          <w:szCs w:val="22"/>
        </w:rPr>
        <w:t xml:space="preserve"> </w:t>
      </w:r>
      <w:r w:rsidRPr="00F57526">
        <w:rPr>
          <w:rFonts w:asciiTheme="minorHAnsi" w:hAnsiTheme="minorHAnsi" w:cstheme="minorHAnsi"/>
          <w:sz w:val="22"/>
          <w:szCs w:val="22"/>
        </w:rPr>
        <w:t>w rozumieniu powszechnie obowiązujących przepisów prawnych, w tym ustawy Prawo budowlane, o ile nie jest przedmiotem odrębnego ubezpieczenia</w:t>
      </w:r>
    </w:p>
    <w:p w14:paraId="3F6F7DB9" w14:textId="77777777" w:rsidR="00BE41EF" w:rsidRPr="00F57526" w:rsidRDefault="00BE41EF" w:rsidP="00BE41EF">
      <w:pPr>
        <w:ind w:left="705" w:hanging="705"/>
        <w:jc w:val="both"/>
        <w:rPr>
          <w:rFonts w:asciiTheme="minorHAnsi" w:hAnsiTheme="minorHAnsi" w:cstheme="minorHAnsi"/>
          <w:b/>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bCs/>
          <w:sz w:val="22"/>
          <w:szCs w:val="22"/>
        </w:rPr>
        <w:t xml:space="preserve">- </w:t>
      </w:r>
      <w:r w:rsidRPr="00F57526">
        <w:rPr>
          <w:rFonts w:asciiTheme="minorHAnsi" w:hAnsiTheme="minorHAnsi" w:cstheme="minorHAnsi"/>
          <w:b/>
          <w:sz w:val="22"/>
          <w:szCs w:val="22"/>
        </w:rPr>
        <w:t>odpowiedzialność do pełnej sumy gwarancyjnej.</w:t>
      </w:r>
    </w:p>
    <w:p w14:paraId="33370171" w14:textId="57A8961A"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4.24.</w:t>
      </w:r>
      <w:r w:rsidRPr="00F57526">
        <w:rPr>
          <w:rFonts w:asciiTheme="minorHAnsi" w:hAnsiTheme="minorHAnsi" w:cstheme="minorHAnsi"/>
          <w:sz w:val="22"/>
          <w:szCs w:val="22"/>
        </w:rPr>
        <w:tab/>
        <w:t xml:space="preserve">Odpowiedzialność cywilna za szkody wynikające z błędów podczas i w związku z przetwarzaniem danych osobowych, w szczególności polegające na naruszeniu dóbr osobistych i/lub wynikające z naruszeniem przepisów ustawy z dnia </w:t>
      </w:r>
      <w:r w:rsidR="00F772E2" w:rsidRPr="00F57526">
        <w:rPr>
          <w:rFonts w:asciiTheme="minorHAnsi" w:hAnsiTheme="minorHAnsi" w:cstheme="minorHAnsi"/>
          <w:sz w:val="22"/>
          <w:szCs w:val="22"/>
        </w:rPr>
        <w:t>10</w:t>
      </w:r>
      <w:r w:rsidRPr="00F57526">
        <w:rPr>
          <w:rFonts w:asciiTheme="minorHAnsi" w:hAnsiTheme="minorHAnsi" w:cstheme="minorHAnsi"/>
          <w:sz w:val="22"/>
          <w:szCs w:val="22"/>
        </w:rPr>
        <w:t>.0</w:t>
      </w:r>
      <w:r w:rsidR="00F772E2" w:rsidRPr="00F57526">
        <w:rPr>
          <w:rFonts w:asciiTheme="minorHAnsi" w:hAnsiTheme="minorHAnsi" w:cstheme="minorHAnsi"/>
          <w:sz w:val="22"/>
          <w:szCs w:val="22"/>
        </w:rPr>
        <w:t>5</w:t>
      </w:r>
      <w:r w:rsidRPr="00F57526">
        <w:rPr>
          <w:rFonts w:asciiTheme="minorHAnsi" w:hAnsiTheme="minorHAnsi" w:cstheme="minorHAnsi"/>
          <w:sz w:val="22"/>
          <w:szCs w:val="22"/>
        </w:rPr>
        <w:t>.</w:t>
      </w:r>
      <w:r w:rsidR="00F772E2" w:rsidRPr="00F57526">
        <w:rPr>
          <w:rFonts w:asciiTheme="minorHAnsi" w:hAnsiTheme="minorHAnsi" w:cstheme="minorHAnsi"/>
          <w:sz w:val="22"/>
          <w:szCs w:val="22"/>
        </w:rPr>
        <w:t>2018</w:t>
      </w:r>
      <w:r w:rsidRPr="00F57526">
        <w:rPr>
          <w:rFonts w:asciiTheme="minorHAnsi" w:hAnsiTheme="minorHAnsi" w:cstheme="minorHAnsi"/>
          <w:sz w:val="22"/>
          <w:szCs w:val="22"/>
        </w:rPr>
        <w:t xml:space="preserve"> r. o ochronie danych osobowych</w:t>
      </w:r>
      <w:r w:rsidR="00AC77E8" w:rsidRPr="00F57526">
        <w:rPr>
          <w:rFonts w:asciiTheme="minorHAnsi" w:hAnsiTheme="minorHAnsi" w:cstheme="minorHAnsi"/>
          <w:sz w:val="22"/>
          <w:szCs w:val="22"/>
        </w:rPr>
        <w:t xml:space="preserve"> (</w:t>
      </w:r>
      <w:r w:rsidR="00CF65BC">
        <w:rPr>
          <w:rFonts w:asciiTheme="minorHAnsi" w:hAnsiTheme="minorHAnsi" w:cstheme="minorHAnsi"/>
          <w:sz w:val="22"/>
          <w:szCs w:val="22"/>
        </w:rPr>
        <w:t xml:space="preserve">t.j. </w:t>
      </w:r>
      <w:r w:rsidR="00AC77E8" w:rsidRPr="00F57526">
        <w:rPr>
          <w:rFonts w:asciiTheme="minorHAnsi" w:hAnsiTheme="minorHAnsi" w:cstheme="minorHAnsi"/>
          <w:sz w:val="22"/>
          <w:szCs w:val="22"/>
        </w:rPr>
        <w:t xml:space="preserve">Dz.U. </w:t>
      </w:r>
      <w:r w:rsidR="00F772E2" w:rsidRPr="00F57526">
        <w:rPr>
          <w:rFonts w:asciiTheme="minorHAnsi" w:hAnsiTheme="minorHAnsi" w:cstheme="minorHAnsi"/>
          <w:sz w:val="22"/>
          <w:szCs w:val="22"/>
        </w:rPr>
        <w:t xml:space="preserve">z </w:t>
      </w:r>
      <w:r w:rsidR="00AC77E8" w:rsidRPr="00F57526">
        <w:rPr>
          <w:rFonts w:asciiTheme="minorHAnsi" w:hAnsiTheme="minorHAnsi" w:cstheme="minorHAnsi"/>
          <w:sz w:val="22"/>
          <w:szCs w:val="22"/>
        </w:rPr>
        <w:t>201</w:t>
      </w:r>
      <w:r w:rsidR="00F772E2" w:rsidRPr="00F57526">
        <w:rPr>
          <w:rFonts w:asciiTheme="minorHAnsi" w:hAnsiTheme="minorHAnsi" w:cstheme="minorHAnsi"/>
          <w:sz w:val="22"/>
          <w:szCs w:val="22"/>
        </w:rPr>
        <w:t>9</w:t>
      </w:r>
      <w:r w:rsidR="00AC77E8" w:rsidRPr="00F57526">
        <w:rPr>
          <w:rFonts w:asciiTheme="minorHAnsi" w:hAnsiTheme="minorHAnsi" w:cstheme="minorHAnsi"/>
          <w:sz w:val="22"/>
          <w:szCs w:val="22"/>
        </w:rPr>
        <w:t xml:space="preserve"> poz.</w:t>
      </w:r>
      <w:r w:rsidR="00F772E2" w:rsidRPr="00F57526">
        <w:rPr>
          <w:rFonts w:asciiTheme="minorHAnsi" w:hAnsiTheme="minorHAnsi" w:cstheme="minorHAnsi"/>
          <w:sz w:val="22"/>
          <w:szCs w:val="22"/>
        </w:rPr>
        <w:t xml:space="preserve"> 1781</w:t>
      </w:r>
      <w:r w:rsidR="00AC77E8" w:rsidRPr="00F57526">
        <w:rPr>
          <w:rFonts w:asciiTheme="minorHAnsi" w:hAnsiTheme="minorHAnsi" w:cstheme="minorHAnsi"/>
          <w:sz w:val="22"/>
          <w:szCs w:val="22"/>
        </w:rPr>
        <w:t>)</w:t>
      </w:r>
      <w:r w:rsidRPr="00F57526">
        <w:rPr>
          <w:rFonts w:asciiTheme="minorHAnsi" w:hAnsiTheme="minorHAnsi" w:cstheme="minorHAnsi"/>
          <w:sz w:val="22"/>
          <w:szCs w:val="22"/>
        </w:rPr>
        <w:t xml:space="preserve">; </w:t>
      </w:r>
    </w:p>
    <w:p w14:paraId="603F20B8" w14:textId="234FE22F" w:rsidR="00BE41EF" w:rsidRPr="00F57526" w:rsidRDefault="00BE41EF" w:rsidP="00BE41EF">
      <w:pPr>
        <w:ind w:left="705" w:hanging="705"/>
        <w:jc w:val="both"/>
        <w:rPr>
          <w:rFonts w:asciiTheme="minorHAnsi" w:hAnsiTheme="minorHAnsi" w:cstheme="minorHAnsi"/>
          <w:b/>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t xml:space="preserve">- </w:t>
      </w:r>
      <w:r w:rsidR="00137B7C" w:rsidRPr="00F57526">
        <w:rPr>
          <w:rFonts w:asciiTheme="minorHAnsi" w:hAnsiTheme="minorHAnsi" w:cstheme="minorHAnsi"/>
          <w:b/>
          <w:sz w:val="22"/>
          <w:szCs w:val="22"/>
        </w:rPr>
        <w:t xml:space="preserve">sublimit: </w:t>
      </w:r>
      <w:r w:rsidR="00F57526">
        <w:rPr>
          <w:rFonts w:asciiTheme="minorHAnsi" w:hAnsiTheme="minorHAnsi" w:cstheme="minorHAnsi"/>
          <w:b/>
          <w:sz w:val="22"/>
          <w:szCs w:val="22"/>
        </w:rPr>
        <w:t>10</w:t>
      </w:r>
      <w:r w:rsidR="00137B7C" w:rsidRPr="00F57526">
        <w:rPr>
          <w:rFonts w:asciiTheme="minorHAnsi" w:hAnsiTheme="minorHAnsi" w:cstheme="minorHAnsi"/>
          <w:b/>
          <w:sz w:val="22"/>
          <w:szCs w:val="22"/>
        </w:rPr>
        <w:t>0</w:t>
      </w:r>
      <w:r w:rsidR="007E11C2">
        <w:rPr>
          <w:rFonts w:asciiTheme="minorHAnsi" w:hAnsiTheme="minorHAnsi" w:cstheme="minorHAnsi"/>
          <w:b/>
          <w:sz w:val="22"/>
          <w:szCs w:val="22"/>
        </w:rPr>
        <w:t xml:space="preserve"> </w:t>
      </w:r>
      <w:r w:rsidR="00137B7C" w:rsidRPr="00F57526">
        <w:rPr>
          <w:rFonts w:asciiTheme="minorHAnsi" w:hAnsiTheme="minorHAnsi" w:cstheme="minorHAnsi"/>
          <w:b/>
          <w:sz w:val="22"/>
          <w:szCs w:val="22"/>
        </w:rPr>
        <w:t xml:space="preserve">000 zł </w:t>
      </w:r>
      <w:r w:rsidRPr="00F57526">
        <w:rPr>
          <w:rFonts w:asciiTheme="minorHAnsi" w:hAnsiTheme="minorHAnsi" w:cstheme="minorHAnsi"/>
          <w:b/>
          <w:sz w:val="22"/>
          <w:szCs w:val="22"/>
        </w:rPr>
        <w:t>na jeden i wszystkie wypadki ubezpieczeniowe</w:t>
      </w:r>
    </w:p>
    <w:p w14:paraId="70D7166C" w14:textId="5C17E686"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4.25.</w:t>
      </w:r>
      <w:r w:rsidRPr="00F57526">
        <w:rPr>
          <w:rFonts w:asciiTheme="minorHAnsi" w:hAnsiTheme="minorHAnsi" w:cstheme="minorHAnsi"/>
          <w:sz w:val="22"/>
          <w:szCs w:val="22"/>
        </w:rPr>
        <w:tab/>
        <w:t xml:space="preserve">włączenie </w:t>
      </w:r>
      <w:r w:rsidRPr="00F57526">
        <w:rPr>
          <w:rFonts w:asciiTheme="minorHAnsi" w:hAnsiTheme="minorHAnsi" w:cstheme="minorHAnsi"/>
          <w:b/>
          <w:sz w:val="22"/>
          <w:szCs w:val="22"/>
        </w:rPr>
        <w:t>odpowiedzialności cywilnej osób wykonujących prace społecznie użyteczne</w:t>
      </w:r>
      <w:r w:rsidR="00177D0D" w:rsidRPr="00F57526">
        <w:rPr>
          <w:rFonts w:asciiTheme="minorHAnsi" w:hAnsiTheme="minorHAnsi" w:cstheme="minorHAnsi"/>
          <w:sz w:val="22"/>
          <w:szCs w:val="22"/>
        </w:rPr>
        <w:t xml:space="preserve"> na rzecz </w:t>
      </w:r>
      <w:r w:rsidR="007E11C2">
        <w:rPr>
          <w:rFonts w:asciiTheme="minorHAnsi" w:hAnsiTheme="minorHAnsi" w:cstheme="minorHAnsi"/>
          <w:sz w:val="22"/>
          <w:szCs w:val="22"/>
        </w:rPr>
        <w:t xml:space="preserve">Miasta Ustroń </w:t>
      </w:r>
      <w:r w:rsidRPr="00F57526">
        <w:rPr>
          <w:rFonts w:asciiTheme="minorHAnsi" w:hAnsiTheme="minorHAnsi" w:cstheme="minorHAnsi"/>
          <w:sz w:val="22"/>
          <w:szCs w:val="22"/>
        </w:rPr>
        <w:t xml:space="preserve">z tytułu wyrządzonej osobie trzeciej szkody przy wykonywaniu pracy (rozporządzenie </w:t>
      </w:r>
      <w:r w:rsidR="003F6558" w:rsidRPr="00F57526">
        <w:rPr>
          <w:rFonts w:asciiTheme="minorHAnsi" w:hAnsiTheme="minorHAnsi" w:cstheme="minorHAnsi"/>
          <w:sz w:val="22"/>
          <w:szCs w:val="22"/>
        </w:rPr>
        <w:t>Ministra Sprawiedliwości z dnia 1</w:t>
      </w:r>
      <w:r w:rsidRPr="00F57526">
        <w:rPr>
          <w:rFonts w:asciiTheme="minorHAnsi" w:hAnsiTheme="minorHAnsi" w:cstheme="minorHAnsi"/>
          <w:sz w:val="22"/>
          <w:szCs w:val="22"/>
        </w:rPr>
        <w:t xml:space="preserve"> </w:t>
      </w:r>
      <w:r w:rsidR="003F6558" w:rsidRPr="00F57526">
        <w:rPr>
          <w:rFonts w:asciiTheme="minorHAnsi" w:hAnsiTheme="minorHAnsi" w:cstheme="minorHAnsi"/>
          <w:sz w:val="22"/>
          <w:szCs w:val="22"/>
        </w:rPr>
        <w:t xml:space="preserve">czerwca </w:t>
      </w:r>
      <w:r w:rsidRPr="00F57526">
        <w:rPr>
          <w:rFonts w:asciiTheme="minorHAnsi" w:hAnsiTheme="minorHAnsi" w:cstheme="minorHAnsi"/>
          <w:sz w:val="22"/>
          <w:szCs w:val="22"/>
        </w:rPr>
        <w:t>20</w:t>
      </w:r>
      <w:r w:rsidR="003F6558" w:rsidRPr="00F57526">
        <w:rPr>
          <w:rFonts w:asciiTheme="minorHAnsi" w:hAnsiTheme="minorHAnsi" w:cstheme="minorHAnsi"/>
          <w:sz w:val="22"/>
          <w:szCs w:val="22"/>
        </w:rPr>
        <w:t>1</w:t>
      </w:r>
      <w:r w:rsidRPr="00F57526">
        <w:rPr>
          <w:rFonts w:asciiTheme="minorHAnsi" w:hAnsiTheme="minorHAnsi" w:cstheme="minorHAnsi"/>
          <w:sz w:val="22"/>
          <w:szCs w:val="22"/>
        </w:rPr>
        <w:t xml:space="preserve">0 r. w sprawie podmiotów, w których jest wykonywana kara ograniczenia wolności </w:t>
      </w:r>
      <w:r w:rsidR="003F6558" w:rsidRPr="00F57526">
        <w:rPr>
          <w:rFonts w:asciiTheme="minorHAnsi" w:hAnsiTheme="minorHAnsi" w:cstheme="minorHAnsi"/>
          <w:sz w:val="22"/>
          <w:szCs w:val="22"/>
        </w:rPr>
        <w:t>oraz praca społecznie użyteczna</w:t>
      </w:r>
      <w:r w:rsidR="00CF65BC">
        <w:rPr>
          <w:rFonts w:asciiTheme="minorHAnsi" w:hAnsiTheme="minorHAnsi" w:cstheme="minorHAnsi"/>
          <w:sz w:val="22"/>
          <w:szCs w:val="22"/>
        </w:rPr>
        <w:t xml:space="preserve"> (</w:t>
      </w:r>
      <w:r w:rsidRPr="00F57526">
        <w:rPr>
          <w:rFonts w:asciiTheme="minorHAnsi" w:hAnsiTheme="minorHAnsi" w:cstheme="minorHAnsi"/>
          <w:sz w:val="22"/>
          <w:szCs w:val="22"/>
        </w:rPr>
        <w:t xml:space="preserve">Dz.U. </w:t>
      </w:r>
      <w:r w:rsidR="003F6558" w:rsidRPr="00F57526">
        <w:rPr>
          <w:rFonts w:asciiTheme="minorHAnsi" w:hAnsiTheme="minorHAnsi" w:cstheme="minorHAnsi"/>
          <w:sz w:val="22"/>
          <w:szCs w:val="22"/>
        </w:rPr>
        <w:t xml:space="preserve">z </w:t>
      </w:r>
      <w:r w:rsidR="003F6558" w:rsidRPr="00F57526">
        <w:rPr>
          <w:rFonts w:asciiTheme="minorHAnsi" w:hAnsiTheme="minorHAnsi" w:cstheme="minorHAnsi"/>
          <w:sz w:val="22"/>
          <w:szCs w:val="22"/>
        </w:rPr>
        <w:lastRenderedPageBreak/>
        <w:t>2010 r., n</w:t>
      </w:r>
      <w:r w:rsidRPr="00F57526">
        <w:rPr>
          <w:rFonts w:asciiTheme="minorHAnsi" w:hAnsiTheme="minorHAnsi" w:cstheme="minorHAnsi"/>
          <w:sz w:val="22"/>
          <w:szCs w:val="22"/>
        </w:rPr>
        <w:t xml:space="preserve">r </w:t>
      </w:r>
      <w:r w:rsidR="003F6558" w:rsidRPr="00F57526">
        <w:rPr>
          <w:rFonts w:asciiTheme="minorHAnsi" w:hAnsiTheme="minorHAnsi" w:cstheme="minorHAnsi"/>
          <w:sz w:val="22"/>
          <w:szCs w:val="22"/>
        </w:rPr>
        <w:t>98</w:t>
      </w:r>
      <w:r w:rsidRPr="00F57526">
        <w:rPr>
          <w:rFonts w:asciiTheme="minorHAnsi" w:hAnsiTheme="minorHAnsi" w:cstheme="minorHAnsi"/>
          <w:sz w:val="22"/>
          <w:szCs w:val="22"/>
        </w:rPr>
        <w:t xml:space="preserve">, poz. </w:t>
      </w:r>
      <w:r w:rsidR="003F6558" w:rsidRPr="00F57526">
        <w:rPr>
          <w:rFonts w:asciiTheme="minorHAnsi" w:hAnsiTheme="minorHAnsi" w:cstheme="minorHAnsi"/>
          <w:sz w:val="22"/>
          <w:szCs w:val="22"/>
        </w:rPr>
        <w:t>634</w:t>
      </w:r>
      <w:r w:rsidRPr="00F57526">
        <w:rPr>
          <w:rFonts w:asciiTheme="minorHAnsi" w:hAnsiTheme="minorHAnsi" w:cstheme="minorHAnsi"/>
          <w:sz w:val="22"/>
          <w:szCs w:val="22"/>
        </w:rPr>
        <w:t xml:space="preserve">), </w:t>
      </w:r>
      <w:r w:rsidRPr="00F57526">
        <w:rPr>
          <w:rFonts w:asciiTheme="minorHAnsi" w:hAnsiTheme="minorHAnsi" w:cstheme="minorHAnsi"/>
          <w:b/>
          <w:bCs/>
          <w:sz w:val="22"/>
          <w:szCs w:val="22"/>
        </w:rPr>
        <w:t>a także</w:t>
      </w:r>
      <w:r w:rsidRPr="00F57526">
        <w:rPr>
          <w:rFonts w:asciiTheme="minorHAnsi" w:hAnsiTheme="minorHAnsi" w:cstheme="minorHAnsi"/>
          <w:sz w:val="22"/>
          <w:szCs w:val="22"/>
        </w:rPr>
        <w:t xml:space="preserve"> szkody wyrządzone przez </w:t>
      </w:r>
      <w:r w:rsidR="00E057C7" w:rsidRPr="00F57526">
        <w:rPr>
          <w:rFonts w:asciiTheme="minorHAnsi" w:hAnsiTheme="minorHAnsi" w:cstheme="minorHAnsi"/>
          <w:sz w:val="22"/>
          <w:szCs w:val="22"/>
        </w:rPr>
        <w:t xml:space="preserve">uczniów, wychowanków, </w:t>
      </w:r>
      <w:r w:rsidRPr="00F57526">
        <w:rPr>
          <w:rFonts w:asciiTheme="minorHAnsi" w:hAnsiTheme="minorHAnsi" w:cstheme="minorHAnsi"/>
          <w:sz w:val="22"/>
          <w:szCs w:val="22"/>
        </w:rPr>
        <w:t xml:space="preserve">praktykantów, stażystów i wolontariuszy, </w:t>
      </w:r>
      <w:r w:rsidR="005B5586">
        <w:rPr>
          <w:rFonts w:asciiTheme="minorHAnsi" w:hAnsiTheme="minorHAnsi" w:cstheme="minorHAnsi"/>
          <w:sz w:val="22"/>
          <w:szCs w:val="22"/>
        </w:rPr>
        <w:t xml:space="preserve">ratowników, </w:t>
      </w:r>
      <w:r w:rsidRPr="00F57526">
        <w:rPr>
          <w:rFonts w:asciiTheme="minorHAnsi" w:hAnsiTheme="minorHAnsi" w:cstheme="minorHAnsi"/>
          <w:sz w:val="22"/>
          <w:szCs w:val="22"/>
        </w:rPr>
        <w:t xml:space="preserve">osób odpracowujących zaległość czynszową </w:t>
      </w:r>
    </w:p>
    <w:p w14:paraId="06841670" w14:textId="77777777" w:rsidR="00BE41EF" w:rsidRPr="00F57526" w:rsidRDefault="00BE41EF" w:rsidP="00BE41EF">
      <w:pPr>
        <w:ind w:left="705" w:hanging="705"/>
        <w:jc w:val="both"/>
        <w:rPr>
          <w:rFonts w:asciiTheme="minorHAnsi" w:hAnsiTheme="minorHAnsi" w:cstheme="minorHAnsi"/>
          <w:b/>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b/>
          <w:sz w:val="22"/>
          <w:szCs w:val="22"/>
        </w:rPr>
        <w:t>- odpowiedzialność do pełnej sumy gwarancyjnej</w:t>
      </w:r>
    </w:p>
    <w:p w14:paraId="145D7B11" w14:textId="77777777"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4.26.</w:t>
      </w:r>
      <w:r w:rsidRPr="00F57526">
        <w:rPr>
          <w:rFonts w:asciiTheme="minorHAnsi" w:hAnsiTheme="minorHAnsi" w:cstheme="minorHAnsi"/>
          <w:sz w:val="22"/>
          <w:szCs w:val="22"/>
        </w:rPr>
        <w:tab/>
        <w:t xml:space="preserve">włączenie do ochrony ubezpieczeniowej </w:t>
      </w:r>
      <w:r w:rsidRPr="00F57526">
        <w:rPr>
          <w:rFonts w:asciiTheme="minorHAnsi" w:hAnsiTheme="minorHAnsi" w:cstheme="minorHAnsi"/>
          <w:b/>
          <w:sz w:val="22"/>
          <w:szCs w:val="22"/>
        </w:rPr>
        <w:t>odpowiedzialności cywilnej za szkody w mieniu pracowników jednostek lub osób bliskich</w:t>
      </w:r>
      <w:r w:rsidRPr="00F57526">
        <w:rPr>
          <w:rFonts w:asciiTheme="minorHAnsi" w:hAnsiTheme="minorHAnsi" w:cstheme="minorHAnsi"/>
          <w:sz w:val="22"/>
          <w:szCs w:val="22"/>
        </w:rPr>
        <w:t xml:space="preserve">, w tym ich pojazdów, wyrządzone przez te jednostki swoim pracownikom </w:t>
      </w:r>
    </w:p>
    <w:p w14:paraId="6146ED60" w14:textId="0CFFAD34" w:rsidR="00BE41EF" w:rsidRPr="00F57526" w:rsidRDefault="00BE41EF" w:rsidP="00BE41EF">
      <w:pPr>
        <w:ind w:left="705" w:hanging="705"/>
        <w:jc w:val="both"/>
        <w:rPr>
          <w:rFonts w:asciiTheme="minorHAnsi" w:hAnsiTheme="minorHAnsi" w:cstheme="minorHAnsi"/>
          <w:b/>
          <w:sz w:val="22"/>
          <w:szCs w:val="22"/>
        </w:rPr>
      </w:pPr>
      <w:r w:rsidRPr="00F57526">
        <w:rPr>
          <w:rFonts w:asciiTheme="minorHAnsi" w:hAnsiTheme="minorHAnsi" w:cstheme="minorHAnsi"/>
          <w:b/>
          <w:sz w:val="22"/>
          <w:szCs w:val="22"/>
        </w:rPr>
        <w:tab/>
      </w:r>
      <w:r w:rsidRPr="00F57526">
        <w:rPr>
          <w:rFonts w:asciiTheme="minorHAnsi" w:hAnsiTheme="minorHAnsi" w:cstheme="minorHAnsi"/>
          <w:b/>
          <w:sz w:val="22"/>
          <w:szCs w:val="22"/>
        </w:rPr>
        <w:tab/>
      </w:r>
      <w:r w:rsidRPr="00F57526">
        <w:rPr>
          <w:rFonts w:asciiTheme="minorHAnsi" w:hAnsiTheme="minorHAnsi" w:cstheme="minorHAnsi"/>
          <w:b/>
          <w:sz w:val="22"/>
          <w:szCs w:val="22"/>
        </w:rPr>
        <w:tab/>
      </w:r>
      <w:r w:rsidRPr="00F57526">
        <w:rPr>
          <w:rFonts w:asciiTheme="minorHAnsi" w:hAnsiTheme="minorHAnsi" w:cstheme="minorHAnsi"/>
          <w:b/>
          <w:sz w:val="22"/>
          <w:szCs w:val="22"/>
        </w:rPr>
        <w:tab/>
      </w:r>
      <w:r w:rsidRPr="00F57526">
        <w:rPr>
          <w:rFonts w:asciiTheme="minorHAnsi" w:hAnsiTheme="minorHAnsi" w:cstheme="minorHAnsi"/>
          <w:sz w:val="22"/>
          <w:szCs w:val="22"/>
        </w:rPr>
        <w:t xml:space="preserve">- </w:t>
      </w:r>
      <w:r w:rsidR="00137B7C" w:rsidRPr="00F57526">
        <w:rPr>
          <w:rFonts w:asciiTheme="minorHAnsi" w:hAnsiTheme="minorHAnsi" w:cstheme="minorHAnsi"/>
          <w:b/>
          <w:sz w:val="22"/>
          <w:szCs w:val="22"/>
        </w:rPr>
        <w:t>sublimit: 200</w:t>
      </w:r>
      <w:r w:rsidR="007E11C2">
        <w:rPr>
          <w:rFonts w:asciiTheme="minorHAnsi" w:hAnsiTheme="minorHAnsi" w:cstheme="minorHAnsi"/>
          <w:b/>
          <w:sz w:val="22"/>
          <w:szCs w:val="22"/>
        </w:rPr>
        <w:t xml:space="preserve"> </w:t>
      </w:r>
      <w:r w:rsidRPr="00F57526">
        <w:rPr>
          <w:rFonts w:asciiTheme="minorHAnsi" w:hAnsiTheme="minorHAnsi" w:cstheme="minorHAnsi"/>
          <w:b/>
          <w:sz w:val="22"/>
          <w:szCs w:val="22"/>
        </w:rPr>
        <w:t>000 zł</w:t>
      </w:r>
      <w:r w:rsidRPr="00F57526">
        <w:rPr>
          <w:rFonts w:asciiTheme="minorHAnsi" w:hAnsiTheme="minorHAnsi" w:cstheme="minorHAnsi"/>
          <w:sz w:val="22"/>
          <w:szCs w:val="22"/>
        </w:rPr>
        <w:t xml:space="preserve"> </w:t>
      </w:r>
      <w:r w:rsidRPr="00F57526">
        <w:rPr>
          <w:rFonts w:asciiTheme="minorHAnsi" w:hAnsiTheme="minorHAnsi" w:cstheme="minorHAnsi"/>
          <w:b/>
          <w:sz w:val="22"/>
          <w:szCs w:val="22"/>
        </w:rPr>
        <w:t>na jeden i wszystkie wypadki ubezpieczeniowe</w:t>
      </w:r>
    </w:p>
    <w:p w14:paraId="790D7089" w14:textId="77777777" w:rsidR="00BE41EF" w:rsidRPr="00F57526" w:rsidRDefault="00BE41EF" w:rsidP="00BE41EF">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4.27.</w:t>
      </w:r>
      <w:r w:rsidRPr="00F57526">
        <w:rPr>
          <w:rFonts w:asciiTheme="minorHAnsi" w:hAnsiTheme="minorHAnsi" w:cstheme="minorHAnsi"/>
          <w:sz w:val="22"/>
          <w:szCs w:val="22"/>
        </w:rPr>
        <w:tab/>
        <w:t>włączenie odpowiedzialności za szkody powstałe w z tytułu</w:t>
      </w:r>
      <w:r w:rsidR="00242D3A" w:rsidRPr="00F57526">
        <w:rPr>
          <w:rFonts w:asciiTheme="minorHAnsi" w:hAnsiTheme="minorHAnsi" w:cstheme="minorHAnsi"/>
          <w:sz w:val="22"/>
          <w:szCs w:val="22"/>
        </w:rPr>
        <w:t xml:space="preserve"> między innymi</w:t>
      </w:r>
      <w:r w:rsidRPr="00F57526">
        <w:rPr>
          <w:rFonts w:asciiTheme="minorHAnsi" w:hAnsiTheme="minorHAnsi" w:cstheme="minorHAnsi"/>
          <w:sz w:val="22"/>
          <w:szCs w:val="22"/>
        </w:rPr>
        <w:t xml:space="preserve"> organizowania wycieczek,</w:t>
      </w:r>
      <w:r w:rsidR="00242D3A" w:rsidRPr="00F57526">
        <w:rPr>
          <w:rFonts w:asciiTheme="minorHAnsi" w:hAnsiTheme="minorHAnsi" w:cstheme="minorHAnsi"/>
          <w:sz w:val="22"/>
          <w:szCs w:val="22"/>
        </w:rPr>
        <w:t xml:space="preserve"> obozów,</w:t>
      </w:r>
      <w:r w:rsidRPr="00F57526">
        <w:rPr>
          <w:rFonts w:asciiTheme="minorHAnsi" w:hAnsiTheme="minorHAnsi" w:cstheme="minorHAnsi"/>
          <w:sz w:val="22"/>
          <w:szCs w:val="22"/>
        </w:rPr>
        <w:t xml:space="preserve"> imprez</w:t>
      </w:r>
      <w:r w:rsidR="00325B5E" w:rsidRPr="00F57526">
        <w:rPr>
          <w:rFonts w:asciiTheme="minorHAnsi" w:hAnsiTheme="minorHAnsi" w:cstheme="minorHAnsi"/>
          <w:sz w:val="22"/>
          <w:szCs w:val="22"/>
        </w:rPr>
        <w:t>, imprez</w:t>
      </w:r>
      <w:r w:rsidRPr="00F57526">
        <w:rPr>
          <w:rFonts w:asciiTheme="minorHAnsi" w:hAnsiTheme="minorHAnsi" w:cstheme="minorHAnsi"/>
          <w:sz w:val="22"/>
          <w:szCs w:val="22"/>
        </w:rPr>
        <w:t xml:space="preserve"> sportowo-rekreacyjnych, koncertów, dyskotek, przedstawień teatralnych i innych zajęć dla dzieci, młodzieży i dorosłych </w:t>
      </w:r>
    </w:p>
    <w:p w14:paraId="13A330DB" w14:textId="77777777" w:rsidR="00CA10E0" w:rsidRPr="00F57526" w:rsidRDefault="00BE41EF" w:rsidP="00BE41EF">
      <w:pPr>
        <w:ind w:left="705" w:hanging="705"/>
        <w:jc w:val="both"/>
        <w:rPr>
          <w:rFonts w:asciiTheme="minorHAnsi" w:hAnsiTheme="minorHAnsi" w:cstheme="minorHAnsi"/>
          <w:b/>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b/>
          <w:sz w:val="22"/>
          <w:szCs w:val="22"/>
        </w:rPr>
        <w:t>- odpowiedzialność do pełnej sumy gwarancyjnej</w:t>
      </w:r>
    </w:p>
    <w:p w14:paraId="76960969" w14:textId="4E52A447" w:rsidR="00CA10E0" w:rsidRPr="00F57526" w:rsidRDefault="00CA10E0" w:rsidP="00CA10E0">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4.28.</w:t>
      </w:r>
      <w:r w:rsidRPr="00F57526">
        <w:rPr>
          <w:rFonts w:asciiTheme="minorHAnsi" w:hAnsiTheme="minorHAnsi" w:cstheme="minorHAnsi"/>
          <w:sz w:val="22"/>
          <w:szCs w:val="22"/>
        </w:rPr>
        <w:tab/>
        <w:t xml:space="preserve">włączenie odpowiedzialności cywilnej z tytułu szkód związanych z posiadaniem i użytkowaniem </w:t>
      </w:r>
      <w:r w:rsidR="00F57526" w:rsidRPr="00F57526">
        <w:rPr>
          <w:rFonts w:asciiTheme="minorHAnsi" w:hAnsiTheme="minorHAnsi" w:cstheme="minorHAnsi"/>
          <w:sz w:val="22"/>
          <w:szCs w:val="22"/>
        </w:rPr>
        <w:t>terenów rekreacyjnych</w:t>
      </w:r>
      <w:r w:rsidRPr="00F57526">
        <w:rPr>
          <w:rFonts w:asciiTheme="minorHAnsi" w:hAnsiTheme="minorHAnsi" w:cstheme="minorHAnsi"/>
          <w:sz w:val="22"/>
          <w:szCs w:val="22"/>
        </w:rPr>
        <w:t xml:space="preserve"> </w:t>
      </w:r>
      <w:r w:rsidR="003513C8">
        <w:rPr>
          <w:rFonts w:asciiTheme="minorHAnsi" w:hAnsiTheme="minorHAnsi" w:cstheme="minorHAnsi"/>
          <w:sz w:val="22"/>
          <w:szCs w:val="22"/>
        </w:rPr>
        <w:t xml:space="preserve">na terenie </w:t>
      </w:r>
      <w:r w:rsidR="007E11C2">
        <w:rPr>
          <w:rFonts w:asciiTheme="minorHAnsi" w:hAnsiTheme="minorHAnsi" w:cstheme="minorHAnsi"/>
          <w:sz w:val="22"/>
          <w:szCs w:val="22"/>
        </w:rPr>
        <w:t>Miasta Ustroń</w:t>
      </w:r>
    </w:p>
    <w:p w14:paraId="74F408C3" w14:textId="67B3C448" w:rsidR="00CA10E0" w:rsidRPr="00F57526" w:rsidRDefault="00CA10E0" w:rsidP="00BE41EF">
      <w:pPr>
        <w:ind w:left="705" w:hanging="705"/>
        <w:jc w:val="both"/>
        <w:rPr>
          <w:rFonts w:asciiTheme="minorHAnsi" w:hAnsiTheme="minorHAnsi" w:cstheme="minorHAnsi"/>
          <w:b/>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t xml:space="preserve">- </w:t>
      </w:r>
      <w:r w:rsidR="00F57526" w:rsidRPr="00F57526">
        <w:rPr>
          <w:rFonts w:asciiTheme="minorHAnsi" w:hAnsiTheme="minorHAnsi" w:cstheme="minorHAnsi"/>
          <w:b/>
          <w:sz w:val="22"/>
          <w:szCs w:val="22"/>
        </w:rPr>
        <w:t>odpowiedzialność do pełnej sumy gwarancyjnej</w:t>
      </w:r>
    </w:p>
    <w:p w14:paraId="5101185A" w14:textId="6EAC2401" w:rsidR="00BE41EF" w:rsidRPr="00F57526" w:rsidRDefault="00CA10E0" w:rsidP="00BE41EF">
      <w:pPr>
        <w:ind w:left="705" w:hanging="705"/>
        <w:jc w:val="both"/>
        <w:rPr>
          <w:rFonts w:asciiTheme="minorHAnsi" w:hAnsiTheme="minorHAnsi" w:cstheme="minorHAnsi"/>
          <w:b/>
          <w:sz w:val="22"/>
          <w:szCs w:val="22"/>
        </w:rPr>
      </w:pPr>
      <w:r w:rsidRPr="00F57526">
        <w:rPr>
          <w:rFonts w:asciiTheme="minorHAnsi" w:hAnsiTheme="minorHAnsi" w:cstheme="minorHAnsi"/>
          <w:sz w:val="22"/>
          <w:szCs w:val="22"/>
        </w:rPr>
        <w:t>4.29</w:t>
      </w:r>
      <w:r w:rsidR="00BE41EF" w:rsidRPr="00F57526">
        <w:rPr>
          <w:rFonts w:asciiTheme="minorHAnsi" w:hAnsiTheme="minorHAnsi" w:cstheme="minorHAnsi"/>
          <w:sz w:val="22"/>
          <w:szCs w:val="22"/>
        </w:rPr>
        <w:t>.</w:t>
      </w:r>
      <w:r w:rsidR="00BE41EF" w:rsidRPr="00F57526">
        <w:rPr>
          <w:rFonts w:asciiTheme="minorHAnsi" w:hAnsiTheme="minorHAnsi" w:cstheme="minorHAnsi"/>
          <w:b/>
          <w:sz w:val="22"/>
          <w:szCs w:val="22"/>
        </w:rPr>
        <w:t xml:space="preserve"> </w:t>
      </w:r>
      <w:r w:rsidR="00BE41EF" w:rsidRPr="00F57526">
        <w:rPr>
          <w:rFonts w:asciiTheme="minorHAnsi" w:hAnsiTheme="minorHAnsi" w:cstheme="minorHAnsi"/>
          <w:b/>
          <w:sz w:val="22"/>
          <w:szCs w:val="22"/>
        </w:rPr>
        <w:tab/>
        <w:t xml:space="preserve">Zakres ubezpieczenia </w:t>
      </w:r>
      <w:r w:rsidRPr="00F57526">
        <w:rPr>
          <w:rFonts w:asciiTheme="minorHAnsi" w:hAnsiTheme="minorHAnsi" w:cstheme="minorHAnsi"/>
          <w:b/>
          <w:sz w:val="22"/>
          <w:szCs w:val="22"/>
        </w:rPr>
        <w:t xml:space="preserve">na warunkach przedmiotowego SWZ obejmuje również odpowiedzialność cywilną </w:t>
      </w:r>
      <w:r w:rsidR="0059373D" w:rsidRPr="00F57526">
        <w:rPr>
          <w:rFonts w:asciiTheme="minorHAnsi" w:hAnsiTheme="minorHAnsi" w:cstheme="minorHAnsi"/>
          <w:b/>
          <w:sz w:val="22"/>
          <w:szCs w:val="22"/>
        </w:rPr>
        <w:t>odpowiedzialność odszkodowawczą</w:t>
      </w:r>
      <w:r w:rsidRPr="00F57526">
        <w:rPr>
          <w:rFonts w:asciiTheme="minorHAnsi" w:hAnsiTheme="minorHAnsi" w:cstheme="minorHAnsi"/>
          <w:b/>
          <w:sz w:val="22"/>
          <w:szCs w:val="22"/>
        </w:rPr>
        <w:t xml:space="preserve"> </w:t>
      </w:r>
      <w:r w:rsidR="007E11C2">
        <w:rPr>
          <w:rFonts w:asciiTheme="minorHAnsi" w:hAnsiTheme="minorHAnsi" w:cstheme="minorHAnsi"/>
          <w:b/>
          <w:sz w:val="22"/>
          <w:szCs w:val="22"/>
        </w:rPr>
        <w:t xml:space="preserve">Miasta Ustroń </w:t>
      </w:r>
      <w:r w:rsidRPr="00F57526">
        <w:rPr>
          <w:rFonts w:asciiTheme="minorHAnsi" w:hAnsiTheme="minorHAnsi" w:cstheme="minorHAnsi"/>
          <w:b/>
          <w:sz w:val="22"/>
          <w:szCs w:val="22"/>
        </w:rPr>
        <w:t xml:space="preserve">za szkody na osobie lub w mieniu wyrządzone osobom trzecim w związku z prowadzeniem działalności, posiadaniem i użytkowaniem mienia oraz zarządzaniem, administrowaniem i utrzymaniem dróg publicznych i wewnętrznych (mając na uwadze zastosowanie wszelkich pozostałych zapisów </w:t>
      </w:r>
      <w:r w:rsidR="00004B6F" w:rsidRPr="00F57526">
        <w:rPr>
          <w:rFonts w:asciiTheme="minorHAnsi" w:hAnsiTheme="minorHAnsi" w:cstheme="minorHAnsi"/>
          <w:b/>
          <w:sz w:val="22"/>
          <w:szCs w:val="22"/>
        </w:rPr>
        <w:t>SWZ) -</w:t>
      </w:r>
      <w:r w:rsidR="009D06D4" w:rsidRPr="00F57526">
        <w:rPr>
          <w:rFonts w:asciiTheme="minorHAnsi" w:hAnsiTheme="minorHAnsi" w:cstheme="minorHAnsi"/>
          <w:b/>
          <w:sz w:val="22"/>
          <w:szCs w:val="22"/>
        </w:rPr>
        <w:t xml:space="preserve"> za które ubezpieczonemu możne zostać przypisana odpowiedzialność.</w:t>
      </w:r>
    </w:p>
    <w:p w14:paraId="321003BF" w14:textId="77777777" w:rsidR="00BE41EF" w:rsidRPr="00F57526" w:rsidRDefault="00BE41EF" w:rsidP="00BE41EF">
      <w:pPr>
        <w:ind w:left="705"/>
        <w:jc w:val="both"/>
        <w:rPr>
          <w:rFonts w:asciiTheme="minorHAnsi" w:hAnsiTheme="minorHAnsi" w:cstheme="minorHAnsi"/>
          <w:sz w:val="22"/>
          <w:szCs w:val="22"/>
        </w:rPr>
      </w:pPr>
      <w:r w:rsidRPr="00F57526">
        <w:rPr>
          <w:rFonts w:asciiTheme="minorHAnsi" w:hAnsiTheme="minorHAnsi" w:cstheme="minorHAnsi"/>
          <w:sz w:val="22"/>
          <w:szCs w:val="22"/>
        </w:rPr>
        <w:t xml:space="preserve">Zakres ubezpieczenia dotyczy wszystkich rozszerzeń uwzględnionych w przedmiotowym </w:t>
      </w:r>
      <w:r w:rsidR="006D26B8" w:rsidRPr="00F57526">
        <w:rPr>
          <w:rFonts w:asciiTheme="minorHAnsi" w:hAnsiTheme="minorHAnsi" w:cstheme="minorHAnsi"/>
          <w:sz w:val="22"/>
          <w:szCs w:val="22"/>
        </w:rPr>
        <w:t>SWZ</w:t>
      </w:r>
      <w:r w:rsidRPr="00F57526">
        <w:rPr>
          <w:rFonts w:asciiTheme="minorHAnsi" w:hAnsiTheme="minorHAnsi" w:cstheme="minorHAnsi"/>
          <w:sz w:val="22"/>
          <w:szCs w:val="22"/>
        </w:rPr>
        <w:t>, w tym w szczególności obejmuje</w:t>
      </w:r>
      <w:r w:rsidRPr="00F57526">
        <w:rPr>
          <w:rFonts w:asciiTheme="minorHAnsi" w:hAnsiTheme="minorHAnsi" w:cstheme="minorHAnsi"/>
          <w:b/>
          <w:sz w:val="22"/>
          <w:szCs w:val="22"/>
        </w:rPr>
        <w:t>:</w:t>
      </w:r>
    </w:p>
    <w:p w14:paraId="2B6C8211" w14:textId="77777777" w:rsidR="00BE41EF" w:rsidRPr="00F57526" w:rsidRDefault="00BE41EF" w:rsidP="00BE41EF">
      <w:pPr>
        <w:pStyle w:val="Tekstpodstawowy21"/>
        <w:tabs>
          <w:tab w:val="left" w:pos="180"/>
        </w:tabs>
        <w:ind w:left="705" w:hanging="705"/>
        <w:rPr>
          <w:rFonts w:asciiTheme="minorHAnsi" w:hAnsiTheme="minorHAnsi" w:cstheme="minorHAnsi"/>
          <w:sz w:val="22"/>
          <w:szCs w:val="22"/>
        </w:rPr>
      </w:pPr>
      <w:r w:rsidRPr="00F57526">
        <w:rPr>
          <w:rFonts w:asciiTheme="minorHAnsi" w:hAnsiTheme="minorHAnsi" w:cstheme="minorHAnsi"/>
          <w:sz w:val="22"/>
          <w:szCs w:val="22"/>
        </w:rPr>
        <w:t xml:space="preserve">- </w:t>
      </w:r>
      <w:r w:rsidRPr="00F57526">
        <w:rPr>
          <w:rFonts w:asciiTheme="minorHAnsi" w:hAnsiTheme="minorHAnsi" w:cstheme="minorHAnsi"/>
          <w:sz w:val="22"/>
          <w:szCs w:val="22"/>
        </w:rPr>
        <w:tab/>
      </w:r>
      <w:r w:rsidRPr="00F57526">
        <w:rPr>
          <w:rFonts w:asciiTheme="minorHAnsi" w:hAnsiTheme="minorHAnsi" w:cstheme="minorHAnsi"/>
          <w:sz w:val="22"/>
          <w:szCs w:val="22"/>
        </w:rPr>
        <w:tab/>
        <w:t xml:space="preserve">ryzyka powstania szkód z tytułu posiadania, zarządzania, administrowania i utrzymania </w:t>
      </w:r>
      <w:r w:rsidRPr="00F57526">
        <w:rPr>
          <w:rFonts w:asciiTheme="minorHAnsi" w:hAnsiTheme="minorHAnsi" w:cstheme="minorHAnsi"/>
          <w:sz w:val="22"/>
          <w:szCs w:val="22"/>
        </w:rPr>
        <w:tab/>
        <w:t xml:space="preserve">dróg, w tym prowadzonych prac remontowych, modernizacyjnych i budowlanych przez </w:t>
      </w:r>
      <w:r w:rsidRPr="00F57526">
        <w:rPr>
          <w:rFonts w:asciiTheme="minorHAnsi" w:hAnsiTheme="minorHAnsi" w:cstheme="minorHAnsi"/>
          <w:sz w:val="22"/>
          <w:szCs w:val="22"/>
        </w:rPr>
        <w:tab/>
        <w:t>podwykonawców Ubezpieczającego / Ubezpieczonego, któremu powierzono wykonanie tych prac;</w:t>
      </w:r>
    </w:p>
    <w:p w14:paraId="7CC68B2E" w14:textId="77777777" w:rsidR="00BE41EF" w:rsidRPr="00F57526" w:rsidRDefault="00BE41EF" w:rsidP="00BE41EF">
      <w:pPr>
        <w:pStyle w:val="Tekstpodstawowy21"/>
        <w:tabs>
          <w:tab w:val="left" w:pos="180"/>
        </w:tabs>
        <w:ind w:left="709" w:hanging="709"/>
        <w:rPr>
          <w:rFonts w:asciiTheme="minorHAnsi" w:hAnsiTheme="minorHAnsi" w:cstheme="minorHAnsi"/>
          <w:sz w:val="22"/>
          <w:szCs w:val="22"/>
        </w:rPr>
      </w:pPr>
      <w:r w:rsidRPr="00F57526">
        <w:rPr>
          <w:rFonts w:asciiTheme="minorHAnsi" w:hAnsiTheme="minorHAnsi" w:cstheme="minorHAnsi"/>
          <w:sz w:val="22"/>
          <w:szCs w:val="22"/>
        </w:rPr>
        <w:t xml:space="preserve">- </w:t>
      </w:r>
      <w:r w:rsidRPr="00F57526">
        <w:rPr>
          <w:rFonts w:asciiTheme="minorHAnsi" w:hAnsiTheme="minorHAnsi" w:cstheme="minorHAnsi"/>
          <w:sz w:val="22"/>
          <w:szCs w:val="22"/>
        </w:rPr>
        <w:tab/>
      </w:r>
      <w:r w:rsidRPr="00F57526">
        <w:rPr>
          <w:rFonts w:asciiTheme="minorHAnsi" w:hAnsiTheme="minorHAnsi" w:cstheme="minorHAnsi"/>
          <w:sz w:val="22"/>
          <w:szCs w:val="22"/>
        </w:rPr>
        <w:tab/>
        <w:t>odpowiedzialność cywilną z tytułu posiadania oraz użytkowania dróg wewnętrznych i    parkingów, chodników, ścieżek rowerowych, alejach;</w:t>
      </w:r>
    </w:p>
    <w:p w14:paraId="67D66F13" w14:textId="77777777" w:rsidR="00BE41EF" w:rsidRPr="00F57526" w:rsidRDefault="00BE41EF" w:rsidP="00BE41EF">
      <w:pPr>
        <w:pStyle w:val="Tekstpodstawowy21"/>
        <w:tabs>
          <w:tab w:val="left" w:pos="180"/>
        </w:tabs>
        <w:ind w:left="709" w:hanging="709"/>
        <w:rPr>
          <w:rFonts w:asciiTheme="minorHAnsi" w:hAnsiTheme="minorHAnsi" w:cstheme="minorHAnsi"/>
          <w:sz w:val="22"/>
          <w:szCs w:val="22"/>
        </w:rPr>
      </w:pPr>
      <w:r w:rsidRPr="00F57526">
        <w:rPr>
          <w:rFonts w:asciiTheme="minorHAnsi" w:hAnsiTheme="minorHAnsi" w:cstheme="minorHAnsi"/>
          <w:sz w:val="22"/>
          <w:szCs w:val="22"/>
        </w:rPr>
        <w:t xml:space="preserve">- </w:t>
      </w:r>
      <w:r w:rsidRPr="00F57526">
        <w:rPr>
          <w:rFonts w:asciiTheme="minorHAnsi" w:hAnsiTheme="minorHAnsi" w:cstheme="minorHAnsi"/>
          <w:sz w:val="22"/>
          <w:szCs w:val="22"/>
        </w:rPr>
        <w:tab/>
      </w:r>
      <w:r w:rsidRPr="00F57526">
        <w:rPr>
          <w:rFonts w:asciiTheme="minorHAnsi" w:hAnsiTheme="minorHAnsi" w:cstheme="minorHAnsi"/>
          <w:sz w:val="22"/>
          <w:szCs w:val="22"/>
        </w:rPr>
        <w:tab/>
        <w:t>odpowiedzialność za szkody wyrządzone w związku z administrowaniem i utrzymaniem w należytym stanie sieci dróg, obiektów mostowych i przepustów drogowych;</w:t>
      </w:r>
    </w:p>
    <w:p w14:paraId="28702669" w14:textId="77777777" w:rsidR="00BE41EF" w:rsidRPr="00F57526" w:rsidRDefault="00BE41EF" w:rsidP="00BE41EF">
      <w:pPr>
        <w:pStyle w:val="Tekstpodstawowy21"/>
        <w:tabs>
          <w:tab w:val="left" w:pos="180"/>
        </w:tabs>
        <w:ind w:left="705" w:hanging="705"/>
        <w:rPr>
          <w:rFonts w:asciiTheme="minorHAnsi" w:hAnsiTheme="minorHAnsi" w:cstheme="minorHAnsi"/>
          <w:sz w:val="22"/>
          <w:szCs w:val="22"/>
        </w:rPr>
      </w:pPr>
      <w:r w:rsidRPr="00F57526">
        <w:rPr>
          <w:rFonts w:asciiTheme="minorHAnsi" w:hAnsiTheme="minorHAnsi" w:cstheme="minorHAnsi"/>
          <w:sz w:val="22"/>
          <w:szCs w:val="22"/>
        </w:rPr>
        <w:t xml:space="preserve">- </w:t>
      </w:r>
      <w:r w:rsidRPr="00F57526">
        <w:rPr>
          <w:rFonts w:asciiTheme="minorHAnsi" w:hAnsiTheme="minorHAnsi" w:cstheme="minorHAnsi"/>
          <w:sz w:val="22"/>
          <w:szCs w:val="22"/>
        </w:rPr>
        <w:tab/>
      </w:r>
      <w:r w:rsidRPr="00F57526">
        <w:rPr>
          <w:rFonts w:asciiTheme="minorHAnsi" w:hAnsiTheme="minorHAnsi" w:cstheme="minorHAnsi"/>
          <w:sz w:val="22"/>
          <w:szCs w:val="22"/>
        </w:rPr>
        <w:tab/>
        <w:t>odpowiedzialność za szkody powstałe wskutek nieprawidłowego stanu technicznego nawierzchni dróg, wynikającego z uszkodzeń takich jak wyrwy,</w:t>
      </w:r>
      <w:r w:rsidRPr="00F57526">
        <w:rPr>
          <w:rFonts w:asciiTheme="minorHAnsi" w:hAnsiTheme="minorHAnsi" w:cstheme="minorHAnsi"/>
          <w:sz w:val="22"/>
          <w:szCs w:val="22"/>
        </w:rPr>
        <w:tab/>
        <w:t xml:space="preserve"> przełomy, spiętrzenia, błoto, śnieg i lód, gołoledź, oblodzenie jezdni, zastoiny wodne i podtopienia, w tym szkody na przejściach dla pieszych i chodnikach;</w:t>
      </w:r>
    </w:p>
    <w:p w14:paraId="717E634E" w14:textId="77777777" w:rsidR="00BE41EF" w:rsidRPr="00F57526" w:rsidRDefault="00BE41EF" w:rsidP="00BE41EF">
      <w:pPr>
        <w:pStyle w:val="Tekstpodstawowy21"/>
        <w:tabs>
          <w:tab w:val="left" w:pos="180"/>
        </w:tabs>
        <w:rPr>
          <w:rFonts w:asciiTheme="minorHAnsi" w:hAnsiTheme="minorHAnsi" w:cstheme="minorHAnsi"/>
          <w:sz w:val="22"/>
          <w:szCs w:val="22"/>
        </w:rPr>
      </w:pPr>
      <w:r w:rsidRPr="00F57526">
        <w:rPr>
          <w:rFonts w:asciiTheme="minorHAnsi" w:hAnsiTheme="minorHAnsi" w:cstheme="minorHAnsi"/>
          <w:sz w:val="22"/>
          <w:szCs w:val="22"/>
        </w:rPr>
        <w:t xml:space="preserve">- </w:t>
      </w:r>
      <w:r w:rsidRPr="00F57526">
        <w:rPr>
          <w:rFonts w:asciiTheme="minorHAnsi" w:hAnsiTheme="minorHAnsi" w:cstheme="minorHAnsi"/>
          <w:sz w:val="22"/>
          <w:szCs w:val="22"/>
        </w:rPr>
        <w:tab/>
      </w:r>
      <w:r w:rsidRPr="00F57526">
        <w:rPr>
          <w:rFonts w:asciiTheme="minorHAnsi" w:hAnsiTheme="minorHAnsi" w:cstheme="minorHAnsi"/>
          <w:sz w:val="22"/>
          <w:szCs w:val="22"/>
        </w:rPr>
        <w:tab/>
        <w:t>odpowiedzialność za szkody powstałe wskutek znajdujących się na drodze</w:t>
      </w:r>
      <w:r w:rsidRPr="00F57526">
        <w:rPr>
          <w:rFonts w:asciiTheme="minorHAnsi" w:hAnsiTheme="minorHAnsi" w:cstheme="minorHAnsi"/>
          <w:sz w:val="22"/>
          <w:szCs w:val="22"/>
        </w:rPr>
        <w:br/>
      </w:r>
      <w:r w:rsidRPr="00F57526">
        <w:rPr>
          <w:rFonts w:asciiTheme="minorHAnsi" w:hAnsiTheme="minorHAnsi" w:cstheme="minorHAnsi"/>
          <w:sz w:val="22"/>
          <w:szCs w:val="22"/>
        </w:rPr>
        <w:tab/>
      </w:r>
      <w:r w:rsidRPr="00F57526">
        <w:rPr>
          <w:rFonts w:asciiTheme="minorHAnsi" w:hAnsiTheme="minorHAnsi" w:cstheme="minorHAnsi"/>
          <w:sz w:val="22"/>
          <w:szCs w:val="22"/>
        </w:rPr>
        <w:tab/>
        <w:t xml:space="preserve">przeszkód związanych z funkcją dróg np. wyrwane z jezdni kostki brukowe, luźny grys, </w:t>
      </w:r>
      <w:r w:rsidRPr="00F57526">
        <w:rPr>
          <w:rFonts w:asciiTheme="minorHAnsi" w:hAnsiTheme="minorHAnsi" w:cstheme="minorHAnsi"/>
          <w:sz w:val="22"/>
          <w:szCs w:val="22"/>
        </w:rPr>
        <w:tab/>
      </w:r>
    </w:p>
    <w:p w14:paraId="18B4AD63" w14:textId="77777777" w:rsidR="00BE41EF" w:rsidRPr="00F57526" w:rsidRDefault="00BE41EF" w:rsidP="00BE41EF">
      <w:pPr>
        <w:pStyle w:val="Tekstpodstawowy21"/>
        <w:tabs>
          <w:tab w:val="left" w:pos="180"/>
        </w:tabs>
        <w:rPr>
          <w:rFonts w:asciiTheme="minorHAnsi" w:hAnsiTheme="minorHAnsi" w:cstheme="minorHAnsi"/>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t>roztopiony asfalt;</w:t>
      </w:r>
    </w:p>
    <w:p w14:paraId="666C60CA" w14:textId="77777777" w:rsidR="00BE41EF" w:rsidRPr="00F57526" w:rsidRDefault="00BE41EF" w:rsidP="00BE41EF">
      <w:pPr>
        <w:pStyle w:val="Tekstpodstawowy21"/>
        <w:tabs>
          <w:tab w:val="left" w:pos="180"/>
        </w:tabs>
        <w:rPr>
          <w:rFonts w:asciiTheme="minorHAnsi" w:hAnsiTheme="minorHAnsi" w:cstheme="minorHAnsi"/>
          <w:sz w:val="22"/>
          <w:szCs w:val="22"/>
        </w:rPr>
      </w:pPr>
      <w:r w:rsidRPr="00F57526">
        <w:rPr>
          <w:rFonts w:asciiTheme="minorHAnsi" w:hAnsiTheme="minorHAnsi" w:cstheme="minorHAnsi"/>
          <w:sz w:val="22"/>
          <w:szCs w:val="22"/>
        </w:rPr>
        <w:t xml:space="preserve">- </w:t>
      </w:r>
      <w:r w:rsidRPr="00F57526">
        <w:rPr>
          <w:rFonts w:asciiTheme="minorHAnsi" w:hAnsiTheme="minorHAnsi" w:cstheme="minorHAnsi"/>
          <w:sz w:val="22"/>
          <w:szCs w:val="22"/>
        </w:rPr>
        <w:tab/>
      </w:r>
      <w:r w:rsidRPr="00F57526">
        <w:rPr>
          <w:rFonts w:asciiTheme="minorHAnsi" w:hAnsiTheme="minorHAnsi" w:cstheme="minorHAnsi"/>
          <w:sz w:val="22"/>
          <w:szCs w:val="22"/>
        </w:rPr>
        <w:tab/>
        <w:t>odpowiedzialność za szkody powstałe wskutek znajdujących się na drodze</w:t>
      </w:r>
      <w:r w:rsidRPr="00F57526">
        <w:rPr>
          <w:rFonts w:asciiTheme="minorHAnsi" w:hAnsiTheme="minorHAnsi" w:cstheme="minorHAnsi"/>
          <w:sz w:val="22"/>
          <w:szCs w:val="22"/>
        </w:rPr>
        <w:br/>
      </w:r>
      <w:r w:rsidRPr="00F57526">
        <w:rPr>
          <w:rFonts w:asciiTheme="minorHAnsi" w:hAnsiTheme="minorHAnsi" w:cstheme="minorHAnsi"/>
          <w:sz w:val="22"/>
          <w:szCs w:val="22"/>
        </w:rPr>
        <w:tab/>
      </w:r>
      <w:r w:rsidRPr="00F57526">
        <w:rPr>
          <w:rFonts w:asciiTheme="minorHAnsi" w:hAnsiTheme="minorHAnsi" w:cstheme="minorHAnsi"/>
          <w:sz w:val="22"/>
          <w:szCs w:val="22"/>
        </w:rPr>
        <w:tab/>
        <w:t>przeszkód nie związanych z funkcją dróg, np.: rozlany olej lub inne</w:t>
      </w:r>
      <w:r w:rsidRPr="00F57526">
        <w:rPr>
          <w:rFonts w:asciiTheme="minorHAnsi" w:hAnsiTheme="minorHAnsi" w:cstheme="minorHAnsi"/>
          <w:sz w:val="22"/>
          <w:szCs w:val="22"/>
        </w:rPr>
        <w:br/>
      </w:r>
      <w:r w:rsidRPr="00F57526">
        <w:rPr>
          <w:rFonts w:asciiTheme="minorHAnsi" w:hAnsiTheme="minorHAnsi" w:cstheme="minorHAnsi"/>
          <w:sz w:val="22"/>
          <w:szCs w:val="22"/>
        </w:rPr>
        <w:tab/>
      </w:r>
      <w:r w:rsidRPr="00F57526">
        <w:rPr>
          <w:rFonts w:asciiTheme="minorHAnsi" w:hAnsiTheme="minorHAnsi" w:cstheme="minorHAnsi"/>
          <w:sz w:val="22"/>
          <w:szCs w:val="22"/>
        </w:rPr>
        <w:tab/>
        <w:t>substancje, leżące elementy metalowe, kamienne, betonowe, konary drzew,</w:t>
      </w:r>
      <w:r w:rsidRPr="00F57526">
        <w:rPr>
          <w:rFonts w:asciiTheme="minorHAnsi" w:hAnsiTheme="minorHAnsi" w:cstheme="minorHAnsi"/>
          <w:sz w:val="22"/>
          <w:szCs w:val="22"/>
        </w:rPr>
        <w:br/>
      </w:r>
      <w:r w:rsidRPr="00F57526">
        <w:rPr>
          <w:rFonts w:asciiTheme="minorHAnsi" w:hAnsiTheme="minorHAnsi" w:cstheme="minorHAnsi"/>
          <w:sz w:val="22"/>
          <w:szCs w:val="22"/>
        </w:rPr>
        <w:tab/>
      </w:r>
      <w:r w:rsidRPr="00F57526">
        <w:rPr>
          <w:rFonts w:asciiTheme="minorHAnsi" w:hAnsiTheme="minorHAnsi" w:cstheme="minorHAnsi"/>
          <w:sz w:val="22"/>
          <w:szCs w:val="22"/>
        </w:rPr>
        <w:tab/>
        <w:t>gałęzie, materiały sypkie;</w:t>
      </w:r>
    </w:p>
    <w:p w14:paraId="66CA1D91" w14:textId="5CA06C43" w:rsidR="00BE41EF" w:rsidRPr="00F57526" w:rsidRDefault="00BE41EF" w:rsidP="00BE41EF">
      <w:pPr>
        <w:pStyle w:val="Tekstpodstawowy21"/>
        <w:tabs>
          <w:tab w:val="left" w:pos="180"/>
        </w:tabs>
        <w:rPr>
          <w:rFonts w:asciiTheme="minorHAnsi" w:hAnsiTheme="minorHAnsi" w:cstheme="minorHAnsi"/>
          <w:sz w:val="22"/>
          <w:szCs w:val="22"/>
        </w:rPr>
      </w:pPr>
      <w:r w:rsidRPr="00F57526">
        <w:rPr>
          <w:rFonts w:asciiTheme="minorHAnsi" w:hAnsiTheme="minorHAnsi" w:cstheme="minorHAnsi"/>
          <w:sz w:val="22"/>
          <w:szCs w:val="22"/>
        </w:rPr>
        <w:t xml:space="preserve">- </w:t>
      </w:r>
      <w:r w:rsidRPr="00F57526">
        <w:rPr>
          <w:rFonts w:asciiTheme="minorHAnsi" w:hAnsiTheme="minorHAnsi" w:cstheme="minorHAnsi"/>
          <w:sz w:val="22"/>
          <w:szCs w:val="22"/>
        </w:rPr>
        <w:tab/>
      </w:r>
      <w:r w:rsidRPr="00F57526">
        <w:rPr>
          <w:rFonts w:asciiTheme="minorHAnsi" w:hAnsiTheme="minorHAnsi" w:cstheme="minorHAnsi"/>
          <w:sz w:val="22"/>
          <w:szCs w:val="22"/>
        </w:rPr>
        <w:tab/>
        <w:t>odpowiedzialność za szkody powstałe wskutek wyrw w poboczach dróg</w:t>
      </w:r>
      <w:r w:rsidRPr="00F57526">
        <w:rPr>
          <w:rFonts w:asciiTheme="minorHAnsi" w:hAnsiTheme="minorHAnsi" w:cstheme="minorHAnsi"/>
          <w:sz w:val="22"/>
          <w:szCs w:val="22"/>
        </w:rPr>
        <w:br/>
      </w:r>
      <w:r w:rsidRPr="00F57526">
        <w:rPr>
          <w:rFonts w:asciiTheme="minorHAnsi" w:hAnsiTheme="minorHAnsi" w:cstheme="minorHAnsi"/>
          <w:sz w:val="22"/>
          <w:szCs w:val="22"/>
        </w:rPr>
        <w:tab/>
      </w:r>
      <w:r w:rsidRPr="00F57526">
        <w:rPr>
          <w:rFonts w:asciiTheme="minorHAnsi" w:hAnsiTheme="minorHAnsi" w:cstheme="minorHAnsi"/>
          <w:sz w:val="22"/>
          <w:szCs w:val="22"/>
        </w:rPr>
        <w:tab/>
        <w:t xml:space="preserve">powstałych </w:t>
      </w:r>
      <w:r w:rsidR="000C6183" w:rsidRPr="00F57526">
        <w:rPr>
          <w:rFonts w:asciiTheme="minorHAnsi" w:hAnsiTheme="minorHAnsi" w:cstheme="minorHAnsi"/>
          <w:sz w:val="22"/>
          <w:szCs w:val="22"/>
        </w:rPr>
        <w:t>wskutek</w:t>
      </w:r>
      <w:r w:rsidRPr="00F57526">
        <w:rPr>
          <w:rFonts w:asciiTheme="minorHAnsi" w:hAnsiTheme="minorHAnsi" w:cstheme="minorHAnsi"/>
          <w:sz w:val="22"/>
          <w:szCs w:val="22"/>
        </w:rPr>
        <w:t xml:space="preserve"> intensywnych opadów;</w:t>
      </w:r>
    </w:p>
    <w:p w14:paraId="72DD2B00" w14:textId="77777777" w:rsidR="00BE41EF" w:rsidRPr="00F57526" w:rsidRDefault="00BE41EF" w:rsidP="00BE41EF">
      <w:pPr>
        <w:pStyle w:val="Tekstpodstawowy21"/>
        <w:tabs>
          <w:tab w:val="left" w:pos="180"/>
        </w:tabs>
        <w:rPr>
          <w:rFonts w:asciiTheme="minorHAnsi" w:hAnsiTheme="minorHAnsi" w:cstheme="minorHAnsi"/>
          <w:sz w:val="22"/>
          <w:szCs w:val="22"/>
        </w:rPr>
      </w:pPr>
      <w:r w:rsidRPr="00F57526">
        <w:rPr>
          <w:rFonts w:asciiTheme="minorHAnsi" w:hAnsiTheme="minorHAnsi" w:cstheme="minorHAnsi"/>
          <w:sz w:val="22"/>
          <w:szCs w:val="22"/>
        </w:rPr>
        <w:t xml:space="preserve">- </w:t>
      </w:r>
      <w:r w:rsidRPr="00F57526">
        <w:rPr>
          <w:rFonts w:asciiTheme="minorHAnsi" w:hAnsiTheme="minorHAnsi" w:cstheme="minorHAnsi"/>
          <w:sz w:val="22"/>
          <w:szCs w:val="22"/>
        </w:rPr>
        <w:tab/>
      </w:r>
      <w:r w:rsidRPr="00F57526">
        <w:rPr>
          <w:rFonts w:asciiTheme="minorHAnsi" w:hAnsiTheme="minorHAnsi" w:cstheme="minorHAnsi"/>
          <w:sz w:val="22"/>
          <w:szCs w:val="22"/>
        </w:rPr>
        <w:tab/>
        <w:t>odpowiedzialność za szkody powstałe w wyniku nieprawidłowego stanu</w:t>
      </w:r>
      <w:r w:rsidRPr="00F57526">
        <w:rPr>
          <w:rFonts w:asciiTheme="minorHAnsi" w:hAnsiTheme="minorHAnsi" w:cstheme="minorHAnsi"/>
          <w:sz w:val="22"/>
          <w:szCs w:val="22"/>
        </w:rPr>
        <w:br/>
      </w:r>
      <w:r w:rsidRPr="00F57526">
        <w:rPr>
          <w:rFonts w:asciiTheme="minorHAnsi" w:hAnsiTheme="minorHAnsi" w:cstheme="minorHAnsi"/>
          <w:sz w:val="22"/>
          <w:szCs w:val="22"/>
        </w:rPr>
        <w:tab/>
      </w:r>
      <w:r w:rsidRPr="00F57526">
        <w:rPr>
          <w:rFonts w:asciiTheme="minorHAnsi" w:hAnsiTheme="minorHAnsi" w:cstheme="minorHAnsi"/>
          <w:sz w:val="22"/>
          <w:szCs w:val="22"/>
        </w:rPr>
        <w:tab/>
        <w:t>technicznego urządzeń umieszczonych w pasie drogowym (np. brak pokrywy</w:t>
      </w:r>
      <w:r w:rsidRPr="00F57526">
        <w:rPr>
          <w:rFonts w:asciiTheme="minorHAnsi" w:hAnsiTheme="minorHAnsi" w:cstheme="minorHAnsi"/>
          <w:sz w:val="22"/>
          <w:szCs w:val="22"/>
        </w:rPr>
        <w:br/>
      </w:r>
      <w:r w:rsidRPr="00F57526">
        <w:rPr>
          <w:rFonts w:asciiTheme="minorHAnsi" w:hAnsiTheme="minorHAnsi" w:cstheme="minorHAnsi"/>
          <w:sz w:val="22"/>
          <w:szCs w:val="22"/>
        </w:rPr>
        <w:tab/>
      </w:r>
      <w:r w:rsidRPr="00F57526">
        <w:rPr>
          <w:rFonts w:asciiTheme="minorHAnsi" w:hAnsiTheme="minorHAnsi" w:cstheme="minorHAnsi"/>
          <w:sz w:val="22"/>
          <w:szCs w:val="22"/>
        </w:rPr>
        <w:tab/>
        <w:t>studni i kratek ściekowych, niewłaściwie posadowione urządzenia techniczne</w:t>
      </w:r>
      <w:r w:rsidRPr="00F57526">
        <w:rPr>
          <w:rFonts w:asciiTheme="minorHAnsi" w:hAnsiTheme="minorHAnsi" w:cstheme="minorHAnsi"/>
          <w:sz w:val="22"/>
          <w:szCs w:val="22"/>
        </w:rPr>
        <w:br/>
      </w:r>
      <w:r w:rsidRPr="00F57526">
        <w:rPr>
          <w:rFonts w:asciiTheme="minorHAnsi" w:hAnsiTheme="minorHAnsi" w:cstheme="minorHAnsi"/>
          <w:sz w:val="22"/>
          <w:szCs w:val="22"/>
        </w:rPr>
        <w:tab/>
      </w:r>
      <w:r w:rsidRPr="00F57526">
        <w:rPr>
          <w:rFonts w:asciiTheme="minorHAnsi" w:hAnsiTheme="minorHAnsi" w:cstheme="minorHAnsi"/>
          <w:sz w:val="22"/>
          <w:szCs w:val="22"/>
        </w:rPr>
        <w:tab/>
        <w:t>sieci uzbrojenia podziemnego, uszkodzenia włazów kanalizacji deszczowej);</w:t>
      </w:r>
    </w:p>
    <w:p w14:paraId="29C78B59" w14:textId="77777777" w:rsidR="00BE41EF" w:rsidRPr="00F57526" w:rsidRDefault="00BE41EF" w:rsidP="00BE41EF">
      <w:pPr>
        <w:pStyle w:val="Tekstpodstawowy21"/>
        <w:tabs>
          <w:tab w:val="left" w:pos="180"/>
        </w:tabs>
        <w:rPr>
          <w:rFonts w:asciiTheme="minorHAnsi" w:hAnsiTheme="minorHAnsi" w:cstheme="minorHAnsi"/>
          <w:sz w:val="22"/>
          <w:szCs w:val="22"/>
        </w:rPr>
      </w:pPr>
      <w:r w:rsidRPr="00F57526">
        <w:rPr>
          <w:rFonts w:asciiTheme="minorHAnsi" w:hAnsiTheme="minorHAnsi" w:cstheme="minorHAnsi"/>
          <w:sz w:val="22"/>
          <w:szCs w:val="22"/>
        </w:rPr>
        <w:t xml:space="preserve">- </w:t>
      </w:r>
      <w:r w:rsidRPr="00F57526">
        <w:rPr>
          <w:rFonts w:asciiTheme="minorHAnsi" w:hAnsiTheme="minorHAnsi" w:cstheme="minorHAnsi"/>
          <w:sz w:val="22"/>
          <w:szCs w:val="22"/>
        </w:rPr>
        <w:tab/>
      </w:r>
      <w:r w:rsidRPr="00F57526">
        <w:rPr>
          <w:rFonts w:asciiTheme="minorHAnsi" w:hAnsiTheme="minorHAnsi" w:cstheme="minorHAnsi"/>
          <w:sz w:val="22"/>
          <w:szCs w:val="22"/>
        </w:rPr>
        <w:tab/>
        <w:t>odpowiedzialność za szkody powstałe w wyniku braku odpowiedniego znaku</w:t>
      </w:r>
      <w:r w:rsidRPr="00F57526">
        <w:rPr>
          <w:rFonts w:asciiTheme="minorHAnsi" w:hAnsiTheme="minorHAnsi" w:cstheme="minorHAnsi"/>
          <w:sz w:val="22"/>
          <w:szCs w:val="22"/>
        </w:rPr>
        <w:br/>
      </w:r>
      <w:r w:rsidRPr="00F57526">
        <w:rPr>
          <w:rFonts w:asciiTheme="minorHAnsi" w:hAnsiTheme="minorHAnsi" w:cstheme="minorHAnsi"/>
          <w:sz w:val="22"/>
          <w:szCs w:val="22"/>
        </w:rPr>
        <w:tab/>
      </w:r>
      <w:r w:rsidRPr="00F57526">
        <w:rPr>
          <w:rFonts w:asciiTheme="minorHAnsi" w:hAnsiTheme="minorHAnsi" w:cstheme="minorHAnsi"/>
          <w:sz w:val="22"/>
          <w:szCs w:val="22"/>
        </w:rPr>
        <w:tab/>
        <w:t>drogowego pionowego i poziomego;</w:t>
      </w:r>
    </w:p>
    <w:p w14:paraId="6739A1FB" w14:textId="77777777" w:rsidR="00BE41EF" w:rsidRPr="00F57526" w:rsidRDefault="00BE41EF" w:rsidP="00BE41EF">
      <w:pPr>
        <w:pStyle w:val="Tekstpodstawowy21"/>
        <w:tabs>
          <w:tab w:val="left" w:pos="180"/>
        </w:tabs>
        <w:rPr>
          <w:rFonts w:asciiTheme="minorHAnsi" w:hAnsiTheme="minorHAnsi" w:cstheme="minorHAnsi"/>
          <w:sz w:val="22"/>
          <w:szCs w:val="22"/>
        </w:rPr>
      </w:pPr>
      <w:r w:rsidRPr="00F57526">
        <w:rPr>
          <w:rFonts w:asciiTheme="minorHAnsi" w:hAnsiTheme="minorHAnsi" w:cstheme="minorHAnsi"/>
          <w:sz w:val="22"/>
          <w:szCs w:val="22"/>
        </w:rPr>
        <w:t xml:space="preserve">- </w:t>
      </w:r>
      <w:r w:rsidRPr="00F57526">
        <w:rPr>
          <w:rFonts w:asciiTheme="minorHAnsi" w:hAnsiTheme="minorHAnsi" w:cstheme="minorHAnsi"/>
          <w:sz w:val="22"/>
          <w:szCs w:val="22"/>
        </w:rPr>
        <w:tab/>
      </w:r>
      <w:r w:rsidRPr="00F57526">
        <w:rPr>
          <w:rFonts w:asciiTheme="minorHAnsi" w:hAnsiTheme="minorHAnsi" w:cstheme="minorHAnsi"/>
          <w:sz w:val="22"/>
          <w:szCs w:val="22"/>
        </w:rPr>
        <w:tab/>
        <w:t>odpowiedzialność za szkody z powodu przerw w pracy sygnalizacji świetlnej</w:t>
      </w:r>
      <w:r w:rsidRPr="00F57526">
        <w:rPr>
          <w:rFonts w:asciiTheme="minorHAnsi" w:hAnsiTheme="minorHAnsi" w:cstheme="minorHAnsi"/>
          <w:sz w:val="22"/>
          <w:szCs w:val="22"/>
        </w:rPr>
        <w:br/>
      </w:r>
      <w:r w:rsidRPr="00F57526">
        <w:rPr>
          <w:rFonts w:asciiTheme="minorHAnsi" w:hAnsiTheme="minorHAnsi" w:cstheme="minorHAnsi"/>
          <w:sz w:val="22"/>
          <w:szCs w:val="22"/>
        </w:rPr>
        <w:tab/>
      </w:r>
      <w:r w:rsidRPr="00F57526">
        <w:rPr>
          <w:rFonts w:asciiTheme="minorHAnsi" w:hAnsiTheme="minorHAnsi" w:cstheme="minorHAnsi"/>
          <w:sz w:val="22"/>
          <w:szCs w:val="22"/>
        </w:rPr>
        <w:tab/>
        <w:t>lub niewłaściwej jej pracy;</w:t>
      </w:r>
    </w:p>
    <w:p w14:paraId="2908136B" w14:textId="77777777" w:rsidR="00BE41EF" w:rsidRPr="00F57526" w:rsidRDefault="00BE41EF" w:rsidP="00BE41EF">
      <w:pPr>
        <w:pStyle w:val="Tekstpodstawowy21"/>
        <w:ind w:left="705" w:hanging="705"/>
        <w:rPr>
          <w:rFonts w:asciiTheme="minorHAnsi" w:hAnsiTheme="minorHAnsi" w:cstheme="minorHAnsi"/>
          <w:sz w:val="22"/>
          <w:szCs w:val="22"/>
        </w:rPr>
      </w:pPr>
      <w:r w:rsidRPr="00F57526">
        <w:rPr>
          <w:rFonts w:asciiTheme="minorHAnsi" w:hAnsiTheme="minorHAnsi" w:cstheme="minorHAnsi"/>
          <w:sz w:val="22"/>
          <w:szCs w:val="22"/>
        </w:rPr>
        <w:lastRenderedPageBreak/>
        <w:t xml:space="preserve">- </w:t>
      </w:r>
      <w:r w:rsidRPr="00F57526">
        <w:rPr>
          <w:rFonts w:asciiTheme="minorHAnsi" w:hAnsiTheme="minorHAnsi" w:cstheme="minorHAnsi"/>
          <w:sz w:val="22"/>
          <w:szCs w:val="22"/>
        </w:rPr>
        <w:tab/>
        <w:t>odpowiedzialność za szkody z powodu prowadzenia prac bieżącego utrzymania dróg prowadzonych przez Zamawiającego (jednostki zamawiającego).</w:t>
      </w:r>
    </w:p>
    <w:p w14:paraId="35DDC5AA" w14:textId="77777777" w:rsidR="00BE41EF" w:rsidRPr="00F57526" w:rsidRDefault="00BE41EF" w:rsidP="00BE41EF">
      <w:pPr>
        <w:pStyle w:val="Tekstpodstawowy21"/>
        <w:ind w:left="705" w:hanging="705"/>
        <w:rPr>
          <w:rFonts w:asciiTheme="minorHAnsi" w:hAnsiTheme="minorHAnsi" w:cstheme="minorHAnsi"/>
          <w:sz w:val="22"/>
          <w:szCs w:val="22"/>
        </w:rPr>
      </w:pPr>
      <w:r w:rsidRPr="00F57526">
        <w:rPr>
          <w:rFonts w:asciiTheme="minorHAnsi" w:hAnsiTheme="minorHAnsi" w:cstheme="minorHAnsi"/>
          <w:sz w:val="22"/>
          <w:szCs w:val="22"/>
        </w:rPr>
        <w:t>-</w:t>
      </w:r>
      <w:r w:rsidRPr="00F57526">
        <w:rPr>
          <w:rFonts w:asciiTheme="minorHAnsi" w:hAnsiTheme="minorHAnsi" w:cstheme="minorHAnsi"/>
          <w:sz w:val="22"/>
          <w:szCs w:val="22"/>
        </w:rPr>
        <w:tab/>
        <w:t>nie mają zastosowania jakiekolwiek wyłączenia dot. nieprzestrzegania przez Ubezpieczającego / Ubezpieczonego przepisów techniczno – budowlanych, przepisów BHP, zasad wiedzy technicznej, itp.</w:t>
      </w:r>
    </w:p>
    <w:p w14:paraId="17F4E3C7" w14:textId="71A3D989" w:rsidR="00AF227E" w:rsidRPr="00156690" w:rsidRDefault="00AF227E" w:rsidP="00AF227E">
      <w:pPr>
        <w:ind w:left="705" w:hanging="705"/>
        <w:jc w:val="both"/>
        <w:rPr>
          <w:rFonts w:asciiTheme="minorHAnsi" w:hAnsiTheme="minorHAnsi" w:cstheme="minorHAnsi"/>
          <w:b/>
          <w:sz w:val="22"/>
          <w:szCs w:val="22"/>
        </w:rPr>
      </w:pPr>
      <w:r w:rsidRPr="00156690">
        <w:rPr>
          <w:rFonts w:asciiTheme="minorHAnsi" w:hAnsiTheme="minorHAnsi" w:cstheme="minorHAnsi"/>
          <w:sz w:val="22"/>
          <w:szCs w:val="22"/>
        </w:rPr>
        <w:tab/>
      </w:r>
      <w:r w:rsidRPr="00156690">
        <w:rPr>
          <w:rFonts w:asciiTheme="minorHAnsi" w:hAnsiTheme="minorHAnsi" w:cstheme="minorHAnsi"/>
          <w:sz w:val="22"/>
          <w:szCs w:val="22"/>
        </w:rPr>
        <w:tab/>
      </w:r>
      <w:r w:rsidRPr="00156690">
        <w:rPr>
          <w:rFonts w:asciiTheme="minorHAnsi" w:hAnsiTheme="minorHAnsi" w:cstheme="minorHAnsi"/>
          <w:sz w:val="22"/>
          <w:szCs w:val="22"/>
        </w:rPr>
        <w:tab/>
      </w:r>
      <w:r w:rsidRPr="00156690">
        <w:rPr>
          <w:rFonts w:asciiTheme="minorHAnsi" w:hAnsiTheme="minorHAnsi" w:cstheme="minorHAnsi"/>
          <w:sz w:val="22"/>
          <w:szCs w:val="22"/>
        </w:rPr>
        <w:tab/>
      </w:r>
      <w:r w:rsidR="00CA10E0" w:rsidRPr="00156690">
        <w:rPr>
          <w:rFonts w:asciiTheme="minorHAnsi" w:hAnsiTheme="minorHAnsi" w:cstheme="minorHAnsi"/>
          <w:b/>
          <w:sz w:val="22"/>
          <w:szCs w:val="22"/>
        </w:rPr>
        <w:t>-</w:t>
      </w:r>
      <w:r w:rsidR="007E11C2">
        <w:rPr>
          <w:rFonts w:asciiTheme="minorHAnsi" w:hAnsiTheme="minorHAnsi" w:cstheme="minorHAnsi"/>
          <w:b/>
          <w:sz w:val="22"/>
          <w:szCs w:val="22"/>
        </w:rPr>
        <w:t xml:space="preserve"> </w:t>
      </w:r>
      <w:r w:rsidR="007E11C2" w:rsidRPr="004373F4">
        <w:rPr>
          <w:rFonts w:asciiTheme="minorHAnsi" w:hAnsiTheme="minorHAnsi"/>
          <w:b/>
          <w:sz w:val="22"/>
          <w:szCs w:val="22"/>
        </w:rPr>
        <w:t xml:space="preserve">odpowiedzialność do pełnej sumy </w:t>
      </w:r>
      <w:r w:rsidR="007E11C2">
        <w:rPr>
          <w:rFonts w:asciiTheme="minorHAnsi" w:hAnsiTheme="minorHAnsi"/>
          <w:b/>
          <w:sz w:val="22"/>
          <w:szCs w:val="22"/>
        </w:rPr>
        <w:t>g</w:t>
      </w:r>
      <w:r w:rsidR="007E11C2" w:rsidRPr="004373F4">
        <w:rPr>
          <w:rFonts w:asciiTheme="minorHAnsi" w:hAnsiTheme="minorHAnsi"/>
          <w:b/>
          <w:sz w:val="22"/>
          <w:szCs w:val="22"/>
        </w:rPr>
        <w:t>warancyjnej</w:t>
      </w:r>
      <w:r w:rsidR="007E11C2">
        <w:rPr>
          <w:rFonts w:asciiTheme="minorHAnsi" w:hAnsiTheme="minorHAnsi"/>
          <w:b/>
          <w:sz w:val="22"/>
          <w:szCs w:val="22"/>
        </w:rPr>
        <w:t>.</w:t>
      </w:r>
    </w:p>
    <w:p w14:paraId="5BD60776" w14:textId="77777777" w:rsidR="000C31A7" w:rsidRPr="00F57526" w:rsidRDefault="009F05BD" w:rsidP="000C31A7">
      <w:pPr>
        <w:jc w:val="both"/>
        <w:rPr>
          <w:rFonts w:asciiTheme="minorHAnsi" w:hAnsiTheme="minorHAnsi" w:cstheme="minorHAnsi"/>
          <w:sz w:val="22"/>
          <w:szCs w:val="22"/>
        </w:rPr>
      </w:pPr>
      <w:r w:rsidRPr="00F57526">
        <w:rPr>
          <w:rFonts w:asciiTheme="minorHAnsi" w:hAnsiTheme="minorHAnsi" w:cstheme="minorHAnsi"/>
          <w:sz w:val="22"/>
          <w:szCs w:val="22"/>
        </w:rPr>
        <w:t xml:space="preserve">4.30. </w:t>
      </w:r>
      <w:r w:rsidRPr="00F57526">
        <w:rPr>
          <w:rFonts w:asciiTheme="minorHAnsi" w:hAnsiTheme="minorHAnsi" w:cstheme="minorHAnsi"/>
          <w:sz w:val="22"/>
          <w:szCs w:val="22"/>
        </w:rPr>
        <w:tab/>
      </w:r>
      <w:r w:rsidR="000C31A7" w:rsidRPr="00F57526">
        <w:rPr>
          <w:rFonts w:asciiTheme="minorHAnsi" w:hAnsiTheme="minorHAnsi" w:cstheme="minorHAnsi"/>
          <w:sz w:val="22"/>
          <w:szCs w:val="22"/>
        </w:rPr>
        <w:t>Ochrona ubezpieczeniowa pokrywa również koszty:</w:t>
      </w:r>
    </w:p>
    <w:p w14:paraId="3CE915CE" w14:textId="6DE7093E" w:rsidR="000C31A7" w:rsidRPr="00F57526" w:rsidRDefault="000C31A7" w:rsidP="000C31A7">
      <w:pPr>
        <w:ind w:left="705"/>
        <w:jc w:val="both"/>
        <w:rPr>
          <w:rFonts w:asciiTheme="minorHAnsi" w:hAnsiTheme="minorHAnsi" w:cstheme="minorHAnsi"/>
          <w:sz w:val="22"/>
          <w:szCs w:val="22"/>
        </w:rPr>
      </w:pPr>
      <w:r w:rsidRPr="00F57526">
        <w:rPr>
          <w:rFonts w:asciiTheme="minorHAnsi" w:hAnsiTheme="minorHAnsi" w:cstheme="minorHAnsi"/>
          <w:sz w:val="22"/>
          <w:szCs w:val="22"/>
        </w:rPr>
        <w:t>- poniesione po wystąpieniu wypadku (zdarzenia) w celu zapobieżenia szkodzie lub zmniejszeniu jej rozmiarów nawet jeśli były nieskuteczne, z zastrzeżeniem, iż były celowe i zasadne;</w:t>
      </w:r>
    </w:p>
    <w:p w14:paraId="54F654CE" w14:textId="535A9019" w:rsidR="000C31A7" w:rsidRPr="00F57526" w:rsidRDefault="000C31A7" w:rsidP="000C31A7">
      <w:pPr>
        <w:ind w:left="705"/>
        <w:jc w:val="both"/>
        <w:rPr>
          <w:rFonts w:asciiTheme="minorHAnsi" w:hAnsiTheme="minorHAnsi" w:cstheme="minorHAnsi"/>
          <w:sz w:val="22"/>
          <w:szCs w:val="22"/>
        </w:rPr>
      </w:pPr>
      <w:r w:rsidRPr="00F57526">
        <w:rPr>
          <w:rFonts w:asciiTheme="minorHAnsi" w:hAnsiTheme="minorHAnsi" w:cstheme="minorHAnsi"/>
          <w:sz w:val="22"/>
          <w:szCs w:val="22"/>
        </w:rPr>
        <w:t>- koszty sądowe oraz koszty zastępstwa procesowego (ochrona prawna), w tym również koszty obrony w postępowaniu karnym – przygotowawczym oraz sądowym, nawet w przypadku braku odpowiedzialności Ubezpieczającego/Ubezpieczonego za szkodę;</w:t>
      </w:r>
    </w:p>
    <w:p w14:paraId="09203BEE" w14:textId="77777777" w:rsidR="000C31A7" w:rsidRPr="00F57526" w:rsidRDefault="000C31A7" w:rsidP="000C31A7">
      <w:pPr>
        <w:jc w:val="both"/>
        <w:rPr>
          <w:rFonts w:asciiTheme="minorHAnsi" w:hAnsiTheme="minorHAnsi" w:cstheme="minorHAnsi"/>
          <w:sz w:val="22"/>
          <w:szCs w:val="22"/>
        </w:rPr>
      </w:pPr>
      <w:r w:rsidRPr="00F57526">
        <w:rPr>
          <w:rFonts w:asciiTheme="minorHAnsi" w:hAnsiTheme="minorHAnsi" w:cstheme="minorHAnsi"/>
          <w:sz w:val="22"/>
          <w:szCs w:val="22"/>
        </w:rPr>
        <w:tab/>
        <w:t>- wynagrodzenie rzeczoznawców;</w:t>
      </w:r>
    </w:p>
    <w:p w14:paraId="30D170F4" w14:textId="77777777" w:rsidR="000C31A7" w:rsidRPr="00F57526" w:rsidRDefault="000C31A7" w:rsidP="000C31A7">
      <w:pPr>
        <w:jc w:val="both"/>
        <w:rPr>
          <w:rFonts w:asciiTheme="minorHAnsi" w:hAnsiTheme="minorHAnsi" w:cstheme="minorHAnsi"/>
          <w:b/>
          <w:bCs/>
          <w:sz w:val="22"/>
          <w:szCs w:val="22"/>
        </w:rPr>
      </w:pPr>
      <w:r w:rsidRPr="00F57526">
        <w:rPr>
          <w:rFonts w:asciiTheme="minorHAnsi" w:hAnsiTheme="minorHAnsi" w:cstheme="minorHAnsi"/>
          <w:b/>
          <w:bCs/>
          <w:sz w:val="22"/>
          <w:szCs w:val="22"/>
        </w:rPr>
        <w:tab/>
      </w:r>
      <w:r w:rsidRPr="00F57526">
        <w:rPr>
          <w:rFonts w:asciiTheme="minorHAnsi" w:hAnsiTheme="minorHAnsi" w:cstheme="minorHAnsi"/>
          <w:b/>
          <w:bCs/>
          <w:sz w:val="22"/>
          <w:szCs w:val="22"/>
        </w:rPr>
        <w:tab/>
      </w:r>
      <w:r w:rsidRPr="00F57526">
        <w:rPr>
          <w:rFonts w:asciiTheme="minorHAnsi" w:hAnsiTheme="minorHAnsi" w:cstheme="minorHAnsi"/>
          <w:b/>
          <w:bCs/>
          <w:sz w:val="22"/>
          <w:szCs w:val="22"/>
        </w:rPr>
        <w:tab/>
        <w:t>- odpowiedzialność do pełnej sumy gwarancyjnej.</w:t>
      </w:r>
    </w:p>
    <w:p w14:paraId="6212697C" w14:textId="68904BB0" w:rsidR="00242D3A" w:rsidRPr="00F57526" w:rsidRDefault="000C6183" w:rsidP="009155C5">
      <w:pPr>
        <w:ind w:left="567" w:hanging="567"/>
        <w:jc w:val="both"/>
        <w:rPr>
          <w:rFonts w:asciiTheme="minorHAnsi" w:hAnsiTheme="minorHAnsi" w:cstheme="minorHAnsi"/>
          <w:sz w:val="22"/>
          <w:szCs w:val="22"/>
        </w:rPr>
      </w:pPr>
      <w:r w:rsidRPr="00F57526">
        <w:rPr>
          <w:rFonts w:asciiTheme="minorHAnsi" w:hAnsiTheme="minorHAnsi" w:cstheme="minorHAnsi"/>
          <w:sz w:val="22"/>
          <w:szCs w:val="22"/>
        </w:rPr>
        <w:t xml:space="preserve">4.31. </w:t>
      </w:r>
      <w:r w:rsidR="009155C5" w:rsidRPr="00F57526">
        <w:rPr>
          <w:rFonts w:asciiTheme="minorHAnsi" w:hAnsiTheme="minorHAnsi" w:cstheme="minorHAnsi"/>
          <w:sz w:val="22"/>
          <w:szCs w:val="22"/>
        </w:rPr>
        <w:tab/>
      </w:r>
      <w:r w:rsidRPr="00F57526">
        <w:rPr>
          <w:rFonts w:asciiTheme="minorHAnsi" w:hAnsiTheme="minorHAnsi" w:cstheme="minorHAnsi"/>
          <w:sz w:val="22"/>
          <w:szCs w:val="22"/>
        </w:rPr>
        <w:t>Ochrona</w:t>
      </w:r>
      <w:r w:rsidR="00242D3A" w:rsidRPr="00F57526">
        <w:rPr>
          <w:rFonts w:asciiTheme="minorHAnsi" w:hAnsiTheme="minorHAnsi" w:cstheme="minorHAnsi"/>
          <w:sz w:val="22"/>
          <w:szCs w:val="22"/>
        </w:rPr>
        <w:t xml:space="preserve"> ubezpieczeniowa obejmuje szkody wyrządzone wskutek zal</w:t>
      </w:r>
      <w:r w:rsidR="00B1782A" w:rsidRPr="00F57526">
        <w:rPr>
          <w:rFonts w:asciiTheme="minorHAnsi" w:hAnsiTheme="minorHAnsi" w:cstheme="minorHAnsi"/>
          <w:sz w:val="22"/>
          <w:szCs w:val="22"/>
        </w:rPr>
        <w:t>ań przez nieszczelny dach, w tym</w:t>
      </w:r>
      <w:r w:rsidR="00242D3A" w:rsidRPr="00F57526">
        <w:rPr>
          <w:rFonts w:asciiTheme="minorHAnsi" w:hAnsiTheme="minorHAnsi" w:cstheme="minorHAnsi"/>
          <w:sz w:val="22"/>
          <w:szCs w:val="22"/>
        </w:rPr>
        <w:t xml:space="preserve"> z kominów, obróbek blacharskich, z elewacji – poprzez rury spustowe, nieszczelną stolarkę okienną i drzwiową oraz nieszczelne złącza zewnętrzne budynków</w:t>
      </w:r>
    </w:p>
    <w:p w14:paraId="7765B6F3" w14:textId="06420548" w:rsidR="00242D3A" w:rsidRPr="00F57526" w:rsidRDefault="00242D3A" w:rsidP="00242D3A">
      <w:pPr>
        <w:ind w:left="705" w:hanging="705"/>
        <w:jc w:val="both"/>
        <w:rPr>
          <w:rFonts w:asciiTheme="minorHAnsi" w:hAnsiTheme="minorHAnsi" w:cstheme="minorHAnsi"/>
          <w:b/>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b/>
          <w:sz w:val="22"/>
          <w:szCs w:val="22"/>
        </w:rPr>
        <w:t>-sublimit na jeden i wszystkie wypadki w okresie ubezpieczenia 500</w:t>
      </w:r>
      <w:r w:rsidR="007E11C2">
        <w:rPr>
          <w:rFonts w:asciiTheme="minorHAnsi" w:hAnsiTheme="minorHAnsi" w:cstheme="minorHAnsi"/>
          <w:b/>
          <w:sz w:val="22"/>
          <w:szCs w:val="22"/>
        </w:rPr>
        <w:t xml:space="preserve"> </w:t>
      </w:r>
      <w:r w:rsidRPr="00F57526">
        <w:rPr>
          <w:rFonts w:asciiTheme="minorHAnsi" w:hAnsiTheme="minorHAnsi" w:cstheme="minorHAnsi"/>
          <w:b/>
          <w:sz w:val="22"/>
          <w:szCs w:val="22"/>
        </w:rPr>
        <w:t>000 zł</w:t>
      </w:r>
    </w:p>
    <w:p w14:paraId="1428809D" w14:textId="02B4964D" w:rsidR="00242D3A" w:rsidRPr="00F57526" w:rsidRDefault="000C6183" w:rsidP="00242D3A">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 xml:space="preserve">4.32. </w:t>
      </w:r>
      <w:r w:rsidR="009155C5" w:rsidRPr="00F57526">
        <w:rPr>
          <w:rFonts w:asciiTheme="minorHAnsi" w:hAnsiTheme="minorHAnsi" w:cstheme="minorHAnsi"/>
          <w:sz w:val="22"/>
          <w:szCs w:val="22"/>
        </w:rPr>
        <w:tab/>
      </w:r>
      <w:r w:rsidRPr="00F57526">
        <w:rPr>
          <w:rFonts w:asciiTheme="minorHAnsi" w:hAnsiTheme="minorHAnsi" w:cstheme="minorHAnsi"/>
          <w:sz w:val="22"/>
          <w:szCs w:val="22"/>
        </w:rPr>
        <w:t>Ochrona</w:t>
      </w:r>
      <w:r w:rsidR="00242D3A" w:rsidRPr="00F57526">
        <w:rPr>
          <w:rFonts w:asciiTheme="minorHAnsi" w:hAnsiTheme="minorHAnsi" w:cstheme="minorHAnsi"/>
          <w:sz w:val="22"/>
          <w:szCs w:val="22"/>
        </w:rPr>
        <w:t xml:space="preserve"> ubezpieczeniowa obejmuje sz</w:t>
      </w:r>
      <w:r w:rsidR="003D3DE8" w:rsidRPr="00F57526">
        <w:rPr>
          <w:rFonts w:asciiTheme="minorHAnsi" w:hAnsiTheme="minorHAnsi" w:cstheme="minorHAnsi"/>
          <w:sz w:val="22"/>
          <w:szCs w:val="22"/>
        </w:rPr>
        <w:t>kody wyrządzone przez</w:t>
      </w:r>
      <w:r w:rsidR="00242D3A" w:rsidRPr="00F57526">
        <w:rPr>
          <w:rFonts w:asciiTheme="minorHAnsi" w:hAnsiTheme="minorHAnsi" w:cstheme="minorHAnsi"/>
          <w:sz w:val="22"/>
          <w:szCs w:val="22"/>
        </w:rPr>
        <w:t xml:space="preserve"> zwierzęta (w tym</w:t>
      </w:r>
      <w:r w:rsidR="00E057C7" w:rsidRPr="00F57526">
        <w:rPr>
          <w:rFonts w:asciiTheme="minorHAnsi" w:hAnsiTheme="minorHAnsi" w:cstheme="minorHAnsi"/>
          <w:sz w:val="22"/>
          <w:szCs w:val="22"/>
        </w:rPr>
        <w:t xml:space="preserve"> zwierzęta </w:t>
      </w:r>
      <w:r w:rsidR="00EF1CF7" w:rsidRPr="00F57526">
        <w:rPr>
          <w:rFonts w:asciiTheme="minorHAnsi" w:hAnsiTheme="minorHAnsi" w:cstheme="minorHAnsi"/>
          <w:sz w:val="22"/>
          <w:szCs w:val="22"/>
        </w:rPr>
        <w:t xml:space="preserve">bezpańskie/bezdomne </w:t>
      </w:r>
      <w:r w:rsidR="00E057C7" w:rsidRPr="00F57526">
        <w:rPr>
          <w:rFonts w:asciiTheme="minorHAnsi" w:hAnsiTheme="minorHAnsi" w:cstheme="minorHAnsi"/>
          <w:sz w:val="22"/>
          <w:szCs w:val="22"/>
        </w:rPr>
        <w:t>i</w:t>
      </w:r>
      <w:r w:rsidR="003D3DE8" w:rsidRPr="00F57526">
        <w:rPr>
          <w:rFonts w:asciiTheme="minorHAnsi" w:hAnsiTheme="minorHAnsi" w:cstheme="minorHAnsi"/>
          <w:sz w:val="22"/>
          <w:szCs w:val="22"/>
        </w:rPr>
        <w:t xml:space="preserve"> dzikie zwierzęta</w:t>
      </w:r>
      <w:r w:rsidR="00242D3A" w:rsidRPr="00F57526">
        <w:rPr>
          <w:rFonts w:asciiTheme="minorHAnsi" w:hAnsiTheme="minorHAnsi" w:cstheme="minorHAnsi"/>
          <w:sz w:val="22"/>
          <w:szCs w:val="22"/>
        </w:rPr>
        <w:t xml:space="preserve">), za które ubezpieczonemu może zostać </w:t>
      </w:r>
      <w:r w:rsidR="000F14FA" w:rsidRPr="00F57526">
        <w:rPr>
          <w:rFonts w:asciiTheme="minorHAnsi" w:hAnsiTheme="minorHAnsi" w:cstheme="minorHAnsi"/>
          <w:sz w:val="22"/>
          <w:szCs w:val="22"/>
        </w:rPr>
        <w:t>przypisana odpowiedzialność</w:t>
      </w:r>
    </w:p>
    <w:p w14:paraId="70DAD615" w14:textId="164F1B46" w:rsidR="00242D3A" w:rsidRPr="00F57526" w:rsidRDefault="000F14FA" w:rsidP="000F14FA">
      <w:pPr>
        <w:ind w:left="705" w:hanging="705"/>
        <w:jc w:val="both"/>
        <w:rPr>
          <w:rFonts w:asciiTheme="minorHAnsi" w:hAnsiTheme="minorHAnsi" w:cstheme="minorHAnsi"/>
          <w:b/>
          <w:sz w:val="22"/>
          <w:szCs w:val="22"/>
        </w:rPr>
      </w:pP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sz w:val="22"/>
          <w:szCs w:val="22"/>
        </w:rPr>
        <w:tab/>
      </w:r>
      <w:r w:rsidRPr="00F57526">
        <w:rPr>
          <w:rFonts w:asciiTheme="minorHAnsi" w:hAnsiTheme="minorHAnsi" w:cstheme="minorHAnsi"/>
          <w:b/>
          <w:sz w:val="22"/>
          <w:szCs w:val="22"/>
        </w:rPr>
        <w:t>-sublimit na jeden i wszystkie wypadki w okresie ubezpieczenia 500</w:t>
      </w:r>
      <w:r w:rsidR="007E11C2">
        <w:rPr>
          <w:rFonts w:asciiTheme="minorHAnsi" w:hAnsiTheme="minorHAnsi" w:cstheme="minorHAnsi"/>
          <w:b/>
          <w:sz w:val="22"/>
          <w:szCs w:val="22"/>
        </w:rPr>
        <w:t xml:space="preserve"> </w:t>
      </w:r>
      <w:r w:rsidRPr="00F57526">
        <w:rPr>
          <w:rFonts w:asciiTheme="minorHAnsi" w:hAnsiTheme="minorHAnsi" w:cstheme="minorHAnsi"/>
          <w:b/>
          <w:sz w:val="22"/>
          <w:szCs w:val="22"/>
        </w:rPr>
        <w:t>000 zł</w:t>
      </w:r>
    </w:p>
    <w:p w14:paraId="1653D5AC" w14:textId="15399EAC" w:rsidR="00990B53" w:rsidRPr="00F57526" w:rsidRDefault="00990B53" w:rsidP="000F14FA">
      <w:pPr>
        <w:ind w:left="705" w:hanging="705"/>
        <w:jc w:val="both"/>
        <w:rPr>
          <w:rFonts w:asciiTheme="minorHAnsi" w:hAnsiTheme="minorHAnsi" w:cstheme="minorHAnsi"/>
          <w:sz w:val="22"/>
          <w:szCs w:val="22"/>
        </w:rPr>
      </w:pPr>
      <w:r w:rsidRPr="00F57526">
        <w:rPr>
          <w:rFonts w:asciiTheme="minorHAnsi" w:hAnsiTheme="minorHAnsi" w:cstheme="minorHAnsi"/>
          <w:sz w:val="22"/>
          <w:szCs w:val="22"/>
        </w:rPr>
        <w:t>4.33.</w:t>
      </w:r>
      <w:r w:rsidRPr="00F57526">
        <w:rPr>
          <w:rFonts w:asciiTheme="minorHAnsi" w:hAnsiTheme="minorHAnsi" w:cstheme="minorHAnsi"/>
          <w:sz w:val="22"/>
          <w:szCs w:val="22"/>
        </w:rPr>
        <w:tab/>
      </w:r>
      <w:bookmarkStart w:id="9" w:name="_Hlk141957551"/>
      <w:r w:rsidRPr="00F57526">
        <w:rPr>
          <w:rFonts w:asciiTheme="minorHAnsi" w:hAnsiTheme="minorHAnsi" w:cstheme="minorHAnsi"/>
          <w:sz w:val="22"/>
          <w:szCs w:val="22"/>
        </w:rPr>
        <w:t xml:space="preserve">Ochrona ubezpieczeniowa obejmuje szkody wyrządzone przez asystenta lub opiekuna osoby niepełnosprawnej w ramach działalności statutowej </w:t>
      </w:r>
      <w:r w:rsidR="007E11C2">
        <w:rPr>
          <w:rFonts w:asciiTheme="minorHAnsi" w:hAnsiTheme="minorHAnsi" w:cstheme="minorHAnsi"/>
          <w:sz w:val="22"/>
          <w:szCs w:val="22"/>
        </w:rPr>
        <w:t xml:space="preserve">Miasta Ustroń </w:t>
      </w:r>
      <w:r w:rsidR="00004B6F">
        <w:rPr>
          <w:rFonts w:asciiTheme="minorHAnsi" w:hAnsiTheme="minorHAnsi" w:cstheme="minorHAnsi"/>
          <w:sz w:val="22"/>
          <w:szCs w:val="22"/>
        </w:rPr>
        <w:t>(</w:t>
      </w:r>
      <w:r w:rsidR="007E11C2">
        <w:rPr>
          <w:rFonts w:asciiTheme="minorHAnsi" w:hAnsiTheme="minorHAnsi" w:cstheme="minorHAnsi"/>
          <w:sz w:val="22"/>
          <w:szCs w:val="22"/>
        </w:rPr>
        <w:t xml:space="preserve">Miejski </w:t>
      </w:r>
      <w:r w:rsidR="00004B6F">
        <w:rPr>
          <w:rFonts w:asciiTheme="minorHAnsi" w:hAnsiTheme="minorHAnsi" w:cstheme="minorHAnsi"/>
          <w:sz w:val="22"/>
          <w:szCs w:val="22"/>
        </w:rPr>
        <w:t>Ośrodek Pomocy Społecznej)</w:t>
      </w:r>
      <w:r w:rsidRPr="00F57526">
        <w:rPr>
          <w:rFonts w:asciiTheme="minorHAnsi" w:hAnsiTheme="minorHAnsi" w:cstheme="minorHAnsi"/>
          <w:sz w:val="22"/>
          <w:szCs w:val="22"/>
        </w:rPr>
        <w:t>. Szkody wyrządzone w ramach działalności opiekuńczej do pełnej sumy gwarancyjnej:</w:t>
      </w:r>
    </w:p>
    <w:p w14:paraId="2938ECA5" w14:textId="74A0E8B8" w:rsidR="00BE41EF" w:rsidRPr="00156690" w:rsidRDefault="00990B53" w:rsidP="00990B53">
      <w:pPr>
        <w:ind w:left="1416"/>
        <w:jc w:val="both"/>
        <w:rPr>
          <w:rFonts w:asciiTheme="minorHAnsi" w:hAnsiTheme="minorHAnsi" w:cstheme="minorHAnsi"/>
          <w:b/>
          <w:sz w:val="22"/>
          <w:szCs w:val="22"/>
        </w:rPr>
      </w:pPr>
      <w:r w:rsidRPr="00156690">
        <w:rPr>
          <w:rFonts w:asciiTheme="minorHAnsi" w:hAnsiTheme="minorHAnsi" w:cstheme="minorHAnsi"/>
          <w:b/>
          <w:sz w:val="22"/>
          <w:szCs w:val="22"/>
        </w:rPr>
        <w:t xml:space="preserve">-sublimit na jeden i wszystkie wypadki w okresie ubezpieczenia </w:t>
      </w:r>
      <w:r w:rsidR="00C64485" w:rsidRPr="00156690">
        <w:rPr>
          <w:rFonts w:asciiTheme="minorHAnsi" w:hAnsiTheme="minorHAnsi" w:cstheme="minorHAnsi"/>
          <w:b/>
          <w:sz w:val="22"/>
          <w:szCs w:val="22"/>
        </w:rPr>
        <w:t>3</w:t>
      </w:r>
      <w:r w:rsidRPr="00156690">
        <w:rPr>
          <w:rFonts w:asciiTheme="minorHAnsi" w:hAnsiTheme="minorHAnsi" w:cstheme="minorHAnsi"/>
          <w:b/>
          <w:sz w:val="22"/>
          <w:szCs w:val="22"/>
        </w:rPr>
        <w:t>00</w:t>
      </w:r>
      <w:r w:rsidR="00156690" w:rsidRPr="00156690">
        <w:rPr>
          <w:rFonts w:asciiTheme="minorHAnsi" w:hAnsiTheme="minorHAnsi" w:cstheme="minorHAnsi"/>
          <w:b/>
          <w:sz w:val="22"/>
          <w:szCs w:val="22"/>
        </w:rPr>
        <w:t>.</w:t>
      </w:r>
      <w:r w:rsidRPr="00156690">
        <w:rPr>
          <w:rFonts w:asciiTheme="minorHAnsi" w:hAnsiTheme="minorHAnsi" w:cstheme="minorHAnsi"/>
          <w:b/>
          <w:sz w:val="22"/>
          <w:szCs w:val="22"/>
        </w:rPr>
        <w:t>000 zł dotyczy tylko szkód wyrządzonych w ramach działalności medyczno – rehabilitacyjnej przez asystenta lub opiekuna osoby niepełnosprawnej</w:t>
      </w:r>
      <w:r w:rsidR="000F0CDB" w:rsidRPr="00156690">
        <w:rPr>
          <w:rFonts w:asciiTheme="minorHAnsi" w:hAnsiTheme="minorHAnsi" w:cstheme="minorHAnsi"/>
          <w:b/>
          <w:sz w:val="22"/>
          <w:szCs w:val="22"/>
        </w:rPr>
        <w:t xml:space="preserve"> oraz w ramach programu opieki wytchnieniowej;</w:t>
      </w:r>
    </w:p>
    <w:p w14:paraId="07DB4286" w14:textId="7CB0728B" w:rsidR="000F0CDB" w:rsidRPr="00156690" w:rsidRDefault="00990B53" w:rsidP="002F19E1">
      <w:pPr>
        <w:ind w:left="700"/>
        <w:jc w:val="both"/>
        <w:rPr>
          <w:rFonts w:asciiTheme="minorHAnsi" w:hAnsiTheme="minorHAnsi" w:cstheme="minorHAnsi"/>
          <w:sz w:val="22"/>
          <w:szCs w:val="22"/>
        </w:rPr>
      </w:pPr>
      <w:r w:rsidRPr="00156690">
        <w:rPr>
          <w:rFonts w:asciiTheme="minorHAnsi" w:hAnsiTheme="minorHAnsi" w:cstheme="minorHAnsi"/>
          <w:sz w:val="22"/>
          <w:szCs w:val="22"/>
        </w:rPr>
        <w:t>Zakres czynności wykonywanych przez asystenta lub opiekuna osoby niepełnosprawnej określony jest w programach Ministerstwa Rodziny i Polityki Społecznej</w:t>
      </w:r>
      <w:r w:rsidR="000F0CDB" w:rsidRPr="00156690">
        <w:rPr>
          <w:rFonts w:asciiTheme="minorHAnsi" w:hAnsiTheme="minorHAnsi" w:cstheme="minorHAnsi"/>
          <w:sz w:val="22"/>
          <w:szCs w:val="22"/>
        </w:rPr>
        <w:t>:</w:t>
      </w:r>
      <w:r w:rsidRPr="00156690">
        <w:rPr>
          <w:rFonts w:asciiTheme="minorHAnsi" w:hAnsiTheme="minorHAnsi" w:cstheme="minorHAnsi"/>
          <w:sz w:val="22"/>
          <w:szCs w:val="22"/>
        </w:rPr>
        <w:t xml:space="preserve"> </w:t>
      </w:r>
    </w:p>
    <w:p w14:paraId="0193B439" w14:textId="3F9FABCB" w:rsidR="000F0CDB" w:rsidRPr="00156690" w:rsidRDefault="000F0CDB" w:rsidP="002F19E1">
      <w:pPr>
        <w:ind w:left="700"/>
        <w:jc w:val="both"/>
        <w:rPr>
          <w:rFonts w:asciiTheme="minorHAnsi" w:hAnsiTheme="minorHAnsi" w:cstheme="minorHAnsi"/>
          <w:sz w:val="22"/>
          <w:szCs w:val="22"/>
        </w:rPr>
      </w:pPr>
      <w:r w:rsidRPr="00156690">
        <w:rPr>
          <w:rFonts w:asciiTheme="minorHAnsi" w:hAnsiTheme="minorHAnsi" w:cstheme="minorHAnsi"/>
          <w:sz w:val="22"/>
          <w:szCs w:val="22"/>
        </w:rPr>
        <w:t xml:space="preserve">- </w:t>
      </w:r>
      <w:r w:rsidR="00990B53" w:rsidRPr="00156690">
        <w:rPr>
          <w:rFonts w:asciiTheme="minorHAnsi" w:hAnsiTheme="minorHAnsi" w:cstheme="minorHAnsi"/>
          <w:sz w:val="22"/>
          <w:szCs w:val="22"/>
        </w:rPr>
        <w:t>w dziale IV (</w:t>
      </w:r>
      <w:r w:rsidR="002F19E1" w:rsidRPr="00156690">
        <w:rPr>
          <w:rFonts w:asciiTheme="minorHAnsi" w:hAnsiTheme="minorHAnsi" w:cstheme="minorHAnsi"/>
          <w:sz w:val="22"/>
          <w:szCs w:val="22"/>
        </w:rPr>
        <w:t>Program „Asystent osobisty osoby niepełnosprawnej – edycja 202</w:t>
      </w:r>
      <w:r w:rsidR="007E11C2">
        <w:rPr>
          <w:rFonts w:asciiTheme="minorHAnsi" w:hAnsiTheme="minorHAnsi" w:cstheme="minorHAnsi"/>
          <w:sz w:val="22"/>
          <w:szCs w:val="22"/>
        </w:rPr>
        <w:t>6</w:t>
      </w:r>
      <w:r w:rsidR="002F19E1" w:rsidRPr="00156690">
        <w:rPr>
          <w:rFonts w:asciiTheme="minorHAnsi" w:hAnsiTheme="minorHAnsi" w:cstheme="minorHAnsi"/>
          <w:sz w:val="22"/>
          <w:szCs w:val="22"/>
        </w:rPr>
        <w:t>”)</w:t>
      </w:r>
      <w:r w:rsidRPr="00156690">
        <w:rPr>
          <w:rFonts w:asciiTheme="minorHAnsi" w:hAnsiTheme="minorHAnsi" w:cstheme="minorHAnsi"/>
          <w:sz w:val="22"/>
          <w:szCs w:val="22"/>
        </w:rPr>
        <w:t xml:space="preserve"> oraz </w:t>
      </w:r>
    </w:p>
    <w:p w14:paraId="45B8D5F0" w14:textId="4EFDD3F3" w:rsidR="00AE4C89" w:rsidRPr="00365A87" w:rsidRDefault="000F0CDB" w:rsidP="002F19E1">
      <w:pPr>
        <w:ind w:left="700"/>
        <w:jc w:val="both"/>
        <w:rPr>
          <w:rFonts w:asciiTheme="minorHAnsi" w:hAnsiTheme="minorHAnsi" w:cstheme="minorHAnsi"/>
          <w:sz w:val="22"/>
          <w:szCs w:val="22"/>
        </w:rPr>
      </w:pPr>
      <w:r w:rsidRPr="00365A87">
        <w:rPr>
          <w:rFonts w:asciiTheme="minorHAnsi" w:hAnsiTheme="minorHAnsi" w:cstheme="minorHAnsi"/>
          <w:sz w:val="22"/>
          <w:szCs w:val="22"/>
        </w:rPr>
        <w:t>- w dziale III (Program „Opieka wytchnieniowa - edycja 202</w:t>
      </w:r>
      <w:r w:rsidR="007E11C2">
        <w:rPr>
          <w:rFonts w:asciiTheme="minorHAnsi" w:hAnsiTheme="minorHAnsi" w:cstheme="minorHAnsi"/>
          <w:sz w:val="22"/>
          <w:szCs w:val="22"/>
        </w:rPr>
        <w:t>6</w:t>
      </w:r>
      <w:r w:rsidRPr="00365A87">
        <w:rPr>
          <w:rFonts w:asciiTheme="minorHAnsi" w:hAnsiTheme="minorHAnsi" w:cstheme="minorHAnsi"/>
          <w:sz w:val="22"/>
          <w:szCs w:val="22"/>
        </w:rPr>
        <w:t>”)</w:t>
      </w:r>
      <w:r w:rsidR="00AE4C89" w:rsidRPr="00365A87">
        <w:rPr>
          <w:rFonts w:asciiTheme="minorHAnsi" w:hAnsiTheme="minorHAnsi" w:cstheme="minorHAnsi"/>
          <w:sz w:val="22"/>
          <w:szCs w:val="22"/>
        </w:rPr>
        <w:t>.</w:t>
      </w:r>
    </w:p>
    <w:p w14:paraId="4F450C2B" w14:textId="1FF27998" w:rsidR="002F19E1" w:rsidRPr="00365A87" w:rsidRDefault="002F19E1" w:rsidP="00F57526">
      <w:pPr>
        <w:ind w:left="700"/>
        <w:jc w:val="both"/>
        <w:rPr>
          <w:rFonts w:asciiTheme="minorHAnsi" w:hAnsiTheme="minorHAnsi" w:cstheme="minorHAnsi"/>
          <w:sz w:val="22"/>
          <w:szCs w:val="22"/>
        </w:rPr>
      </w:pPr>
      <w:r w:rsidRPr="00365A87">
        <w:rPr>
          <w:rFonts w:asciiTheme="minorHAnsi" w:hAnsiTheme="minorHAnsi" w:cstheme="minorHAnsi"/>
          <w:sz w:val="22"/>
          <w:szCs w:val="22"/>
        </w:rPr>
        <w:t>Czynności w ramach Programu „Asystent osobisty osoby niepełnosprawnej – edycja 202</w:t>
      </w:r>
      <w:r w:rsidR="007E11C2">
        <w:rPr>
          <w:rFonts w:asciiTheme="minorHAnsi" w:hAnsiTheme="minorHAnsi" w:cstheme="minorHAnsi"/>
          <w:sz w:val="22"/>
          <w:szCs w:val="22"/>
        </w:rPr>
        <w:t>6</w:t>
      </w:r>
      <w:r w:rsidRPr="00365A87">
        <w:rPr>
          <w:rFonts w:asciiTheme="minorHAnsi" w:hAnsiTheme="minorHAnsi" w:cstheme="minorHAnsi"/>
          <w:sz w:val="22"/>
          <w:szCs w:val="22"/>
        </w:rPr>
        <w:t xml:space="preserve">” wykonywane są przez osoby zatrudnione przez Ośrodek Pomocy Społecznej na umowę zlecenie. </w:t>
      </w:r>
    </w:p>
    <w:p w14:paraId="79D7F5B0" w14:textId="0DA120D9" w:rsidR="0083221E" w:rsidRPr="00365A87" w:rsidRDefault="00AE4C89" w:rsidP="00F57526">
      <w:pPr>
        <w:ind w:left="700"/>
        <w:jc w:val="both"/>
        <w:rPr>
          <w:rFonts w:asciiTheme="minorHAnsi" w:hAnsiTheme="minorHAnsi" w:cstheme="minorHAnsi"/>
          <w:sz w:val="22"/>
          <w:szCs w:val="22"/>
        </w:rPr>
      </w:pPr>
      <w:r w:rsidRPr="00365A87">
        <w:rPr>
          <w:rFonts w:asciiTheme="minorHAnsi" w:hAnsiTheme="minorHAnsi" w:cstheme="minorHAnsi"/>
          <w:sz w:val="22"/>
          <w:szCs w:val="22"/>
        </w:rPr>
        <w:t xml:space="preserve">Ponadto ochrona ubezpieczeniowa obejmuje również świadczenie usług opiekuńczych w formie </w:t>
      </w:r>
      <w:r w:rsidR="00F8761B" w:rsidRPr="00365A87">
        <w:rPr>
          <w:rFonts w:asciiTheme="minorHAnsi" w:hAnsiTheme="minorHAnsi" w:cstheme="minorHAnsi"/>
          <w:sz w:val="22"/>
          <w:szCs w:val="22"/>
        </w:rPr>
        <w:t xml:space="preserve">tzw. </w:t>
      </w:r>
      <w:r w:rsidRPr="00365A87">
        <w:rPr>
          <w:rFonts w:asciiTheme="minorHAnsi" w:hAnsiTheme="minorHAnsi" w:cstheme="minorHAnsi"/>
          <w:sz w:val="22"/>
          <w:szCs w:val="22"/>
        </w:rPr>
        <w:t>pomocy sąsiedzkiej zgodnie z ustawą z dnia 12 marca 2004 r. o pomocy społecznej (</w:t>
      </w:r>
      <w:r w:rsidR="00CF65BC">
        <w:rPr>
          <w:rFonts w:asciiTheme="minorHAnsi" w:hAnsiTheme="minorHAnsi" w:cstheme="minorHAnsi"/>
          <w:sz w:val="22"/>
          <w:szCs w:val="22"/>
        </w:rPr>
        <w:t xml:space="preserve">t.j. </w:t>
      </w:r>
      <w:r w:rsidRPr="00365A87">
        <w:rPr>
          <w:rFonts w:asciiTheme="minorHAnsi" w:hAnsiTheme="minorHAnsi" w:cstheme="minorHAnsi"/>
          <w:sz w:val="22"/>
          <w:szCs w:val="22"/>
        </w:rPr>
        <w:t>Dz. U. z 2023 r. poz. 901 z późn. zm.).</w:t>
      </w:r>
      <w:bookmarkEnd w:id="9"/>
    </w:p>
    <w:p w14:paraId="6CF9687B" w14:textId="77777777" w:rsidR="0089086B" w:rsidRPr="00365A87" w:rsidRDefault="004E4ED5" w:rsidP="004E4ED5">
      <w:pPr>
        <w:pStyle w:val="Akapitzlist"/>
        <w:numPr>
          <w:ilvl w:val="1"/>
          <w:numId w:val="2"/>
        </w:numPr>
        <w:ind w:left="426"/>
        <w:jc w:val="both"/>
        <w:rPr>
          <w:rFonts w:asciiTheme="minorHAnsi" w:hAnsiTheme="minorHAnsi" w:cstheme="minorHAnsi"/>
          <w:sz w:val="22"/>
          <w:szCs w:val="22"/>
        </w:rPr>
      </w:pPr>
      <w:r w:rsidRPr="00365A87">
        <w:rPr>
          <w:rFonts w:asciiTheme="minorHAnsi" w:hAnsiTheme="minorHAnsi" w:cstheme="minorHAnsi"/>
          <w:sz w:val="22"/>
          <w:szCs w:val="22"/>
        </w:rPr>
        <w:t xml:space="preserve"> </w:t>
      </w:r>
      <w:r w:rsidRPr="00365A87">
        <w:rPr>
          <w:rFonts w:asciiTheme="minorHAnsi" w:hAnsiTheme="minorHAnsi" w:cstheme="minorHAnsi"/>
          <w:sz w:val="22"/>
          <w:szCs w:val="22"/>
        </w:rPr>
        <w:tab/>
        <w:t>Ochrona ubezpieczeniowa obejmuje szkody wyrządzone przez</w:t>
      </w:r>
      <w:r w:rsidR="00E12CFF" w:rsidRPr="00365A87">
        <w:rPr>
          <w:rFonts w:asciiTheme="minorHAnsi" w:hAnsiTheme="minorHAnsi" w:cstheme="minorHAnsi"/>
          <w:sz w:val="22"/>
          <w:szCs w:val="22"/>
        </w:rPr>
        <w:t xml:space="preserve"> </w:t>
      </w:r>
      <w:r w:rsidR="0089086B" w:rsidRPr="00365A87">
        <w:rPr>
          <w:rFonts w:asciiTheme="minorHAnsi" w:hAnsiTheme="minorHAnsi" w:cstheme="minorHAnsi"/>
          <w:sz w:val="22"/>
          <w:szCs w:val="22"/>
        </w:rPr>
        <w:t xml:space="preserve">członków OSP i MDP w związku </w:t>
      </w:r>
    </w:p>
    <w:p w14:paraId="372A2727" w14:textId="552BC05C" w:rsidR="004E4ED5" w:rsidRPr="00F57526" w:rsidRDefault="0089086B" w:rsidP="00E12CFF">
      <w:pPr>
        <w:pStyle w:val="Akapitzlist"/>
        <w:ind w:left="709" w:hanging="283"/>
        <w:jc w:val="both"/>
        <w:rPr>
          <w:rFonts w:asciiTheme="minorHAnsi" w:hAnsiTheme="minorHAnsi" w:cstheme="minorHAnsi"/>
          <w:sz w:val="22"/>
          <w:szCs w:val="22"/>
        </w:rPr>
      </w:pPr>
      <w:r w:rsidRPr="00F57526">
        <w:rPr>
          <w:rFonts w:asciiTheme="minorHAnsi" w:hAnsiTheme="minorHAnsi" w:cstheme="minorHAnsi"/>
          <w:sz w:val="22"/>
          <w:szCs w:val="22"/>
        </w:rPr>
        <w:t xml:space="preserve">      z wykonywaniem przez nich czynności służbowych</w:t>
      </w:r>
      <w:r w:rsidR="0083221E" w:rsidRPr="00F57526">
        <w:rPr>
          <w:rFonts w:asciiTheme="minorHAnsi" w:hAnsiTheme="minorHAnsi" w:cstheme="minorHAnsi"/>
          <w:sz w:val="22"/>
          <w:szCs w:val="22"/>
        </w:rPr>
        <w:t>,</w:t>
      </w:r>
      <w:r w:rsidRPr="00F57526">
        <w:rPr>
          <w:rFonts w:asciiTheme="minorHAnsi" w:hAnsiTheme="minorHAnsi" w:cstheme="minorHAnsi"/>
          <w:sz w:val="22"/>
          <w:szCs w:val="22"/>
        </w:rPr>
        <w:t xml:space="preserve"> za które ubezpieczonemu może zostać</w:t>
      </w:r>
      <w:r w:rsidR="0083221E" w:rsidRPr="00F57526">
        <w:rPr>
          <w:rFonts w:asciiTheme="minorHAnsi" w:hAnsiTheme="minorHAnsi" w:cstheme="minorHAnsi"/>
          <w:sz w:val="22"/>
          <w:szCs w:val="22"/>
        </w:rPr>
        <w:t xml:space="preserve"> </w:t>
      </w:r>
      <w:r w:rsidRPr="00F57526">
        <w:rPr>
          <w:rFonts w:asciiTheme="minorHAnsi" w:hAnsiTheme="minorHAnsi" w:cstheme="minorHAnsi"/>
          <w:sz w:val="22"/>
          <w:szCs w:val="22"/>
        </w:rPr>
        <w:t>przypisana odpowiedzialność</w:t>
      </w:r>
      <w:r w:rsidR="001519D5">
        <w:rPr>
          <w:rFonts w:asciiTheme="minorHAnsi" w:hAnsiTheme="minorHAnsi" w:cstheme="minorHAnsi"/>
          <w:sz w:val="22"/>
          <w:szCs w:val="22"/>
        </w:rPr>
        <w:t>.</w:t>
      </w:r>
      <w:r w:rsidR="00E12CFF" w:rsidRPr="00F57526">
        <w:rPr>
          <w:rFonts w:asciiTheme="minorHAnsi" w:hAnsiTheme="minorHAnsi" w:cstheme="minorHAnsi"/>
          <w:sz w:val="22"/>
          <w:szCs w:val="22"/>
        </w:rPr>
        <w:t xml:space="preserve"> </w:t>
      </w:r>
      <w:r w:rsidR="001519D5">
        <w:rPr>
          <w:rFonts w:asciiTheme="minorHAnsi" w:hAnsiTheme="minorHAnsi" w:cstheme="minorHAnsi"/>
          <w:sz w:val="22"/>
          <w:szCs w:val="22"/>
        </w:rPr>
        <w:t>O</w:t>
      </w:r>
      <w:r w:rsidR="00E12CFF" w:rsidRPr="00F57526">
        <w:rPr>
          <w:rFonts w:asciiTheme="minorHAnsi" w:hAnsiTheme="minorHAnsi" w:cstheme="minorHAnsi"/>
          <w:sz w:val="22"/>
          <w:szCs w:val="22"/>
        </w:rPr>
        <w:t>chroną objęte będą tak</w:t>
      </w:r>
      <w:r w:rsidR="00CF65BC">
        <w:rPr>
          <w:rFonts w:asciiTheme="minorHAnsi" w:hAnsiTheme="minorHAnsi" w:cstheme="minorHAnsi"/>
          <w:sz w:val="22"/>
          <w:szCs w:val="22"/>
        </w:rPr>
        <w:t>ż</w:t>
      </w:r>
      <w:r w:rsidR="00E12CFF" w:rsidRPr="00F57526">
        <w:rPr>
          <w:rFonts w:asciiTheme="minorHAnsi" w:hAnsiTheme="minorHAnsi" w:cstheme="minorHAnsi"/>
          <w:sz w:val="22"/>
          <w:szCs w:val="22"/>
        </w:rPr>
        <w:t>e roszczenia członkow OSP i MDP wniesione do gminy w związku ze szkodami osobowymi oraz szkodami w mieniu, jakich członkowie ci doznali w związku z udziałem w działaniach ratowniczych lub ćwiczeniach</w:t>
      </w:r>
      <w:r w:rsidR="001519D5">
        <w:rPr>
          <w:rFonts w:asciiTheme="minorHAnsi" w:hAnsiTheme="minorHAnsi" w:cstheme="minorHAnsi"/>
          <w:sz w:val="22"/>
          <w:szCs w:val="22"/>
        </w:rPr>
        <w:t xml:space="preserve"> – o ile nie może on otrzymać o</w:t>
      </w:r>
      <w:r w:rsidR="001519D5" w:rsidRPr="001519D5">
        <w:rPr>
          <w:rFonts w:asciiTheme="minorHAnsi" w:hAnsiTheme="minorHAnsi" w:cstheme="minorHAnsi"/>
          <w:sz w:val="22"/>
          <w:szCs w:val="22"/>
        </w:rPr>
        <w:t>dszkodowani</w:t>
      </w:r>
      <w:r w:rsidR="001519D5">
        <w:rPr>
          <w:rFonts w:asciiTheme="minorHAnsi" w:hAnsiTheme="minorHAnsi" w:cstheme="minorHAnsi"/>
          <w:sz w:val="22"/>
          <w:szCs w:val="22"/>
        </w:rPr>
        <w:t>a</w:t>
      </w:r>
      <w:r w:rsidR="001519D5" w:rsidRPr="001519D5">
        <w:rPr>
          <w:rFonts w:asciiTheme="minorHAnsi" w:hAnsiTheme="minorHAnsi" w:cstheme="minorHAnsi"/>
          <w:sz w:val="22"/>
          <w:szCs w:val="22"/>
        </w:rPr>
        <w:t xml:space="preserve"> z tytułu szkody w </w:t>
      </w:r>
      <w:r w:rsidR="001519D5" w:rsidRPr="00F4272B">
        <w:rPr>
          <w:rFonts w:asciiTheme="minorHAnsi" w:hAnsiTheme="minorHAnsi" w:cstheme="minorHAnsi"/>
          <w:sz w:val="22"/>
          <w:szCs w:val="22"/>
        </w:rPr>
        <w:t>mieniu na podstawie ustawy z</w:t>
      </w:r>
      <w:r w:rsidR="005B5586" w:rsidRPr="00F4272B">
        <w:rPr>
          <w:rFonts w:asciiTheme="minorHAnsi" w:hAnsiTheme="minorHAnsi" w:cstheme="minorHAnsi"/>
          <w:sz w:val="22"/>
          <w:szCs w:val="22"/>
        </w:rPr>
        <w:t xml:space="preserve"> dnia </w:t>
      </w:r>
      <w:r w:rsidR="001519D5" w:rsidRPr="00F4272B">
        <w:rPr>
          <w:rFonts w:asciiTheme="minorHAnsi" w:hAnsiTheme="minorHAnsi" w:cstheme="minorHAnsi"/>
          <w:sz w:val="22"/>
          <w:szCs w:val="22"/>
        </w:rPr>
        <w:t>17.12.2021 r. o ochotniczych strażach pożarnych (tj. Dz. U. 2025 r. poz. 244)</w:t>
      </w:r>
      <w:r w:rsidR="00E12CFF" w:rsidRPr="00F4272B">
        <w:rPr>
          <w:rFonts w:asciiTheme="minorHAnsi" w:hAnsiTheme="minorHAnsi" w:cstheme="minorHAnsi"/>
          <w:sz w:val="22"/>
          <w:szCs w:val="22"/>
        </w:rPr>
        <w:t xml:space="preserve">. Ochrona w tym zakresie nie zastępuje ubezpieczenia, którego obowiązek zawarcia spoczywa na gminie w oparciu o art. 32 Ustawy z dnia 21 sierpnia 1991 r. o ochronie przeciwpożarowej </w:t>
      </w:r>
      <w:r w:rsidR="006A2EA7" w:rsidRPr="00F4272B">
        <w:rPr>
          <w:rFonts w:asciiTheme="minorHAnsi" w:hAnsiTheme="minorHAnsi" w:cstheme="minorHAnsi"/>
          <w:sz w:val="22"/>
          <w:szCs w:val="22"/>
        </w:rPr>
        <w:t>(t.j. Dz.U. z 202</w:t>
      </w:r>
      <w:r w:rsidR="00BF5812" w:rsidRPr="00F4272B">
        <w:rPr>
          <w:rFonts w:asciiTheme="minorHAnsi" w:hAnsiTheme="minorHAnsi" w:cstheme="minorHAnsi"/>
          <w:sz w:val="22"/>
          <w:szCs w:val="22"/>
        </w:rPr>
        <w:t>2</w:t>
      </w:r>
      <w:r w:rsidR="006A2EA7" w:rsidRPr="00F4272B">
        <w:rPr>
          <w:rFonts w:asciiTheme="minorHAnsi" w:hAnsiTheme="minorHAnsi" w:cstheme="minorHAnsi"/>
          <w:sz w:val="22"/>
          <w:szCs w:val="22"/>
        </w:rPr>
        <w:t xml:space="preserve"> poz.</w:t>
      </w:r>
      <w:r w:rsidR="00BF5812" w:rsidRPr="00F4272B">
        <w:rPr>
          <w:rFonts w:asciiTheme="minorHAnsi" w:hAnsiTheme="minorHAnsi" w:cstheme="minorHAnsi"/>
          <w:sz w:val="22"/>
          <w:szCs w:val="22"/>
        </w:rPr>
        <w:t xml:space="preserve"> 2057</w:t>
      </w:r>
      <w:r w:rsidR="006A2EA7" w:rsidRPr="00F4272B">
        <w:rPr>
          <w:rFonts w:asciiTheme="minorHAnsi" w:hAnsiTheme="minorHAnsi" w:cstheme="minorHAnsi"/>
          <w:sz w:val="22"/>
          <w:szCs w:val="22"/>
        </w:rPr>
        <w:t>)</w:t>
      </w:r>
    </w:p>
    <w:p w14:paraId="7F5E5A57" w14:textId="77777777" w:rsidR="00027366" w:rsidRDefault="0089086B" w:rsidP="0089086B">
      <w:pPr>
        <w:pStyle w:val="Akapitzlist"/>
        <w:ind w:left="426"/>
        <w:jc w:val="both"/>
        <w:rPr>
          <w:rFonts w:asciiTheme="minorHAnsi" w:hAnsiTheme="minorHAnsi" w:cstheme="minorHAnsi"/>
          <w:b/>
          <w:sz w:val="22"/>
          <w:szCs w:val="22"/>
        </w:rPr>
      </w:pPr>
      <w:r w:rsidRPr="00F57526">
        <w:rPr>
          <w:rFonts w:asciiTheme="minorHAnsi" w:hAnsiTheme="minorHAnsi" w:cstheme="minorHAnsi"/>
          <w:b/>
          <w:sz w:val="22"/>
          <w:szCs w:val="22"/>
        </w:rPr>
        <w:t xml:space="preserve">     </w:t>
      </w:r>
      <w:r w:rsidR="00027366" w:rsidRPr="00027366">
        <w:rPr>
          <w:rFonts w:asciiTheme="minorHAnsi" w:hAnsiTheme="minorHAnsi" w:cstheme="minorHAnsi"/>
          <w:b/>
          <w:sz w:val="22"/>
          <w:szCs w:val="22"/>
        </w:rPr>
        <w:tab/>
        <w:t>- odpowiedzialność do pełnej sumy gwarancyjnej.</w:t>
      </w:r>
    </w:p>
    <w:p w14:paraId="3D1C3EF0" w14:textId="77777777" w:rsidR="00EB3C59" w:rsidRPr="00F57526" w:rsidRDefault="00EB3C59" w:rsidP="00027366">
      <w:pPr>
        <w:pStyle w:val="Akapitzlist"/>
        <w:ind w:left="426"/>
        <w:jc w:val="both"/>
        <w:rPr>
          <w:rFonts w:asciiTheme="minorHAnsi" w:hAnsiTheme="minorHAnsi" w:cstheme="minorHAnsi"/>
          <w:sz w:val="22"/>
          <w:szCs w:val="22"/>
        </w:rPr>
      </w:pPr>
      <w:r w:rsidRPr="00F57526">
        <w:rPr>
          <w:rFonts w:asciiTheme="minorHAnsi" w:hAnsiTheme="minorHAnsi" w:cstheme="minorHAnsi"/>
          <w:sz w:val="22"/>
          <w:szCs w:val="22"/>
        </w:rPr>
        <w:lastRenderedPageBreak/>
        <w:t xml:space="preserve">4.35. </w:t>
      </w:r>
      <w:r w:rsidRPr="00F57526">
        <w:rPr>
          <w:rFonts w:asciiTheme="minorHAnsi" w:hAnsiTheme="minorHAnsi" w:cstheme="minorHAnsi"/>
          <w:sz w:val="22"/>
          <w:szCs w:val="22"/>
        </w:rPr>
        <w:tab/>
        <w:t>Ubezpieczenie odpowiedzialności cywilnej za szkody wyrządzone podczas poszukiwania przyczyn awarii</w:t>
      </w:r>
    </w:p>
    <w:p w14:paraId="7FA74557" w14:textId="19F11C73" w:rsidR="00EB3C59" w:rsidRDefault="00EB3C59" w:rsidP="00EB3C59">
      <w:pPr>
        <w:ind w:left="705"/>
        <w:jc w:val="both"/>
        <w:rPr>
          <w:rFonts w:asciiTheme="minorHAnsi" w:hAnsiTheme="minorHAnsi" w:cstheme="minorHAnsi"/>
          <w:b/>
          <w:bCs/>
          <w:sz w:val="22"/>
          <w:szCs w:val="22"/>
        </w:rPr>
      </w:pPr>
      <w:r w:rsidRPr="00F57526">
        <w:rPr>
          <w:rFonts w:asciiTheme="minorHAnsi" w:hAnsiTheme="minorHAnsi" w:cstheme="minorHAnsi"/>
          <w:b/>
          <w:bCs/>
          <w:sz w:val="22"/>
          <w:szCs w:val="22"/>
        </w:rPr>
        <w:t xml:space="preserve">- sublimit </w:t>
      </w:r>
      <w:r w:rsidR="00F57526" w:rsidRPr="00F57526">
        <w:rPr>
          <w:rFonts w:asciiTheme="minorHAnsi" w:hAnsiTheme="minorHAnsi" w:cstheme="minorHAnsi"/>
          <w:b/>
          <w:bCs/>
          <w:sz w:val="22"/>
          <w:szCs w:val="22"/>
        </w:rPr>
        <w:t>10</w:t>
      </w:r>
      <w:r w:rsidRPr="00F57526">
        <w:rPr>
          <w:rFonts w:asciiTheme="minorHAnsi" w:hAnsiTheme="minorHAnsi" w:cstheme="minorHAnsi"/>
          <w:b/>
          <w:bCs/>
          <w:sz w:val="22"/>
          <w:szCs w:val="22"/>
        </w:rPr>
        <w:t>0</w:t>
      </w:r>
      <w:r w:rsidR="00156690">
        <w:rPr>
          <w:rFonts w:asciiTheme="minorHAnsi" w:hAnsiTheme="minorHAnsi" w:cstheme="minorHAnsi"/>
          <w:b/>
          <w:bCs/>
          <w:sz w:val="22"/>
          <w:szCs w:val="22"/>
        </w:rPr>
        <w:t>.</w:t>
      </w:r>
      <w:r w:rsidRPr="00F57526">
        <w:rPr>
          <w:rFonts w:asciiTheme="minorHAnsi" w:hAnsiTheme="minorHAnsi" w:cstheme="minorHAnsi"/>
          <w:b/>
          <w:bCs/>
          <w:sz w:val="22"/>
          <w:szCs w:val="22"/>
        </w:rPr>
        <w:t>000 PLN na jedno i wszystkie zdarzenia w okresie ubezpieczenia.</w:t>
      </w:r>
    </w:p>
    <w:p w14:paraId="2732FF7B" w14:textId="77777777" w:rsidR="007E11C2" w:rsidRPr="00FD0C2A" w:rsidRDefault="00EE6D54" w:rsidP="007E11C2">
      <w:pPr>
        <w:ind w:left="705" w:hanging="705"/>
        <w:jc w:val="both"/>
        <w:rPr>
          <w:rFonts w:asciiTheme="minorHAnsi" w:hAnsiTheme="minorHAnsi" w:cstheme="minorHAnsi"/>
          <w:sz w:val="22"/>
          <w:szCs w:val="22"/>
        </w:rPr>
      </w:pPr>
      <w:r w:rsidRPr="00EE6D54">
        <w:rPr>
          <w:rFonts w:asciiTheme="minorHAnsi" w:hAnsiTheme="minorHAnsi" w:cstheme="minorHAnsi"/>
          <w:sz w:val="22"/>
          <w:szCs w:val="22"/>
        </w:rPr>
        <w:t>4.36</w:t>
      </w:r>
      <w:r>
        <w:rPr>
          <w:rFonts w:asciiTheme="minorHAnsi" w:hAnsiTheme="minorHAnsi" w:cstheme="minorHAnsi"/>
          <w:sz w:val="22"/>
          <w:szCs w:val="22"/>
        </w:rPr>
        <w:t xml:space="preserve">. </w:t>
      </w:r>
      <w:r>
        <w:rPr>
          <w:rFonts w:asciiTheme="minorHAnsi" w:hAnsiTheme="minorHAnsi" w:cstheme="minorHAnsi"/>
          <w:sz w:val="22"/>
          <w:szCs w:val="22"/>
        </w:rPr>
        <w:tab/>
      </w:r>
      <w:r w:rsidR="007E11C2" w:rsidRPr="00FD0C2A">
        <w:rPr>
          <w:rFonts w:asciiTheme="minorHAnsi" w:hAnsiTheme="minorHAnsi" w:cstheme="minorHAnsi"/>
          <w:sz w:val="22"/>
          <w:szCs w:val="22"/>
        </w:rPr>
        <w:t>Ochrona ubezpieczeniowa obejmuje szkody wyrządzone przez zwierzęta (w tym</w:t>
      </w:r>
      <w:r w:rsidR="007E11C2">
        <w:rPr>
          <w:rFonts w:asciiTheme="minorHAnsi" w:hAnsiTheme="minorHAnsi" w:cstheme="minorHAnsi"/>
          <w:sz w:val="22"/>
          <w:szCs w:val="22"/>
        </w:rPr>
        <w:t xml:space="preserve"> zwierzęta </w:t>
      </w:r>
      <w:r w:rsidR="007E11C2" w:rsidRPr="00EF1CF7">
        <w:rPr>
          <w:rFonts w:asciiTheme="minorHAnsi" w:hAnsiTheme="minorHAnsi" w:cstheme="minorHAnsi"/>
          <w:sz w:val="22"/>
          <w:szCs w:val="22"/>
        </w:rPr>
        <w:t xml:space="preserve">bezpańskie/bezdomne </w:t>
      </w:r>
      <w:r w:rsidR="007E11C2">
        <w:rPr>
          <w:rFonts w:asciiTheme="minorHAnsi" w:hAnsiTheme="minorHAnsi" w:cstheme="minorHAnsi"/>
          <w:sz w:val="22"/>
          <w:szCs w:val="22"/>
        </w:rPr>
        <w:t>i</w:t>
      </w:r>
      <w:r w:rsidR="007E11C2" w:rsidRPr="00FD0C2A">
        <w:rPr>
          <w:rFonts w:asciiTheme="minorHAnsi" w:hAnsiTheme="minorHAnsi" w:cstheme="minorHAnsi"/>
          <w:sz w:val="22"/>
          <w:szCs w:val="22"/>
        </w:rPr>
        <w:t xml:space="preserve"> dzikie zwierzęta), za które ubezpieczonemu może zostać przypisana odpowiedzialność</w:t>
      </w:r>
    </w:p>
    <w:p w14:paraId="0DF911F8" w14:textId="4F63C633" w:rsidR="007E11C2" w:rsidRDefault="007E11C2" w:rsidP="00EE6D54">
      <w:pPr>
        <w:ind w:left="705" w:hanging="705"/>
        <w:jc w:val="both"/>
        <w:rPr>
          <w:rFonts w:asciiTheme="minorHAnsi" w:hAnsiTheme="minorHAnsi" w:cstheme="minorHAnsi"/>
          <w:sz w:val="22"/>
          <w:szCs w:val="22"/>
        </w:rPr>
      </w:pPr>
      <w:r w:rsidRPr="00FD0C2A">
        <w:rPr>
          <w:rFonts w:asciiTheme="minorHAnsi" w:hAnsiTheme="minorHAnsi" w:cstheme="minorHAnsi"/>
          <w:sz w:val="22"/>
          <w:szCs w:val="22"/>
        </w:rPr>
        <w:tab/>
      </w:r>
      <w:r w:rsidRPr="00FD0C2A">
        <w:rPr>
          <w:rFonts w:asciiTheme="minorHAnsi" w:hAnsiTheme="minorHAnsi" w:cstheme="minorHAnsi"/>
          <w:sz w:val="22"/>
          <w:szCs w:val="22"/>
        </w:rPr>
        <w:tab/>
      </w:r>
      <w:r w:rsidRPr="00FD0C2A">
        <w:rPr>
          <w:rFonts w:asciiTheme="minorHAnsi" w:hAnsiTheme="minorHAnsi" w:cstheme="minorHAnsi"/>
          <w:b/>
          <w:sz w:val="22"/>
          <w:szCs w:val="22"/>
        </w:rPr>
        <w:t>-</w:t>
      </w:r>
      <w:r>
        <w:rPr>
          <w:rFonts w:asciiTheme="minorHAnsi" w:hAnsiTheme="minorHAnsi" w:cstheme="minorHAnsi"/>
          <w:b/>
          <w:sz w:val="22"/>
          <w:szCs w:val="22"/>
        </w:rPr>
        <w:t xml:space="preserve"> </w:t>
      </w:r>
      <w:r w:rsidRPr="00FD0C2A">
        <w:rPr>
          <w:rFonts w:asciiTheme="minorHAnsi" w:hAnsiTheme="minorHAnsi" w:cstheme="minorHAnsi"/>
          <w:b/>
          <w:sz w:val="22"/>
          <w:szCs w:val="22"/>
        </w:rPr>
        <w:t>sublimit na jeden i wszystkie wypadki w okresie ubezpieczenia 500 000 zł</w:t>
      </w:r>
      <w:r>
        <w:rPr>
          <w:rFonts w:asciiTheme="minorHAnsi" w:hAnsiTheme="minorHAnsi" w:cstheme="minorHAnsi"/>
          <w:b/>
          <w:sz w:val="22"/>
          <w:szCs w:val="22"/>
        </w:rPr>
        <w:t>.</w:t>
      </w:r>
    </w:p>
    <w:p w14:paraId="2D34DF48" w14:textId="540011B6" w:rsidR="00EE6D54" w:rsidRDefault="007E11C2" w:rsidP="00EE6D54">
      <w:pPr>
        <w:ind w:left="705" w:hanging="705"/>
        <w:jc w:val="both"/>
        <w:rPr>
          <w:rFonts w:asciiTheme="minorHAnsi" w:hAnsiTheme="minorHAnsi" w:cstheme="minorHAnsi"/>
          <w:sz w:val="22"/>
          <w:szCs w:val="22"/>
        </w:rPr>
      </w:pPr>
      <w:r>
        <w:rPr>
          <w:rFonts w:asciiTheme="minorHAnsi" w:hAnsiTheme="minorHAnsi" w:cstheme="minorHAnsi"/>
          <w:sz w:val="22"/>
          <w:szCs w:val="22"/>
        </w:rPr>
        <w:t xml:space="preserve">4.37. </w:t>
      </w:r>
      <w:r>
        <w:rPr>
          <w:rFonts w:asciiTheme="minorHAnsi" w:hAnsiTheme="minorHAnsi" w:cstheme="minorHAnsi"/>
          <w:sz w:val="22"/>
          <w:szCs w:val="22"/>
        </w:rPr>
        <w:tab/>
      </w:r>
      <w:r w:rsidR="00EE6D54" w:rsidRPr="00F57526">
        <w:rPr>
          <w:rFonts w:asciiTheme="minorHAnsi" w:hAnsiTheme="minorHAnsi" w:cstheme="minorHAnsi"/>
          <w:sz w:val="22"/>
          <w:szCs w:val="22"/>
        </w:rPr>
        <w:t>Ochrona ubezpieczeniowa obejmuje szkody wyrządzone przez</w:t>
      </w:r>
      <w:r w:rsidR="00EE6D54">
        <w:rPr>
          <w:rFonts w:asciiTheme="minorHAnsi" w:hAnsiTheme="minorHAnsi" w:cstheme="minorHAnsi"/>
          <w:sz w:val="22"/>
          <w:szCs w:val="22"/>
        </w:rPr>
        <w:t xml:space="preserve"> </w:t>
      </w:r>
      <w:r w:rsidR="00EE6D54" w:rsidRPr="00EE6D54">
        <w:rPr>
          <w:rFonts w:asciiTheme="minorHAnsi" w:hAnsiTheme="minorHAnsi" w:cstheme="minorHAnsi"/>
          <w:sz w:val="22"/>
          <w:szCs w:val="22"/>
        </w:rPr>
        <w:t>członk</w:t>
      </w:r>
      <w:r w:rsidR="00EE6D54">
        <w:rPr>
          <w:rFonts w:asciiTheme="minorHAnsi" w:hAnsiTheme="minorHAnsi" w:cstheme="minorHAnsi"/>
          <w:sz w:val="22"/>
          <w:szCs w:val="22"/>
        </w:rPr>
        <w:t>ów</w:t>
      </w:r>
      <w:r w:rsidR="00EE6D54" w:rsidRPr="00EE6D54">
        <w:rPr>
          <w:rFonts w:asciiTheme="minorHAnsi" w:hAnsiTheme="minorHAnsi" w:cstheme="minorHAnsi"/>
          <w:sz w:val="22"/>
          <w:szCs w:val="22"/>
        </w:rPr>
        <w:t xml:space="preserve"> organu wykonawczego jednostki pomocniczej </w:t>
      </w:r>
      <w:r w:rsidR="00EE6D54">
        <w:rPr>
          <w:rFonts w:asciiTheme="minorHAnsi" w:hAnsiTheme="minorHAnsi" w:cstheme="minorHAnsi"/>
          <w:sz w:val="22"/>
          <w:szCs w:val="22"/>
        </w:rPr>
        <w:t>(</w:t>
      </w:r>
      <w:r>
        <w:rPr>
          <w:rFonts w:asciiTheme="minorHAnsi" w:hAnsiTheme="minorHAnsi" w:cstheme="minorHAnsi"/>
          <w:sz w:val="22"/>
          <w:szCs w:val="22"/>
        </w:rPr>
        <w:t>dzielnic</w:t>
      </w:r>
      <w:r w:rsidR="00EE6D54">
        <w:rPr>
          <w:rFonts w:asciiTheme="minorHAnsi" w:hAnsiTheme="minorHAnsi" w:cstheme="minorHAnsi"/>
          <w:sz w:val="22"/>
          <w:szCs w:val="22"/>
        </w:rPr>
        <w:t xml:space="preserve">) </w:t>
      </w:r>
      <w:r w:rsidR="00EE6D54" w:rsidRPr="00EE6D54">
        <w:rPr>
          <w:rFonts w:asciiTheme="minorHAnsi" w:hAnsiTheme="minorHAnsi" w:cstheme="minorHAnsi"/>
          <w:sz w:val="22"/>
          <w:szCs w:val="22"/>
        </w:rPr>
        <w:t>zaistniał</w:t>
      </w:r>
      <w:r w:rsidR="00EE6D54">
        <w:rPr>
          <w:rFonts w:asciiTheme="minorHAnsi" w:hAnsiTheme="minorHAnsi" w:cstheme="minorHAnsi"/>
          <w:sz w:val="22"/>
          <w:szCs w:val="22"/>
        </w:rPr>
        <w:t>e</w:t>
      </w:r>
      <w:r w:rsidR="00EE6D54" w:rsidRPr="00EE6D54">
        <w:rPr>
          <w:rFonts w:asciiTheme="minorHAnsi" w:hAnsiTheme="minorHAnsi" w:cstheme="minorHAnsi"/>
          <w:sz w:val="22"/>
          <w:szCs w:val="22"/>
        </w:rPr>
        <w:t xml:space="preserve"> w związku z wykonywaniem zadań związanych z obowiązkami inkasenta oraz poborem podatków w drodze inkasa oraz realizacją umów, o których mowa w art. 48 ust. 1b.)</w:t>
      </w:r>
      <w:r w:rsidR="00EE6D54">
        <w:rPr>
          <w:rFonts w:asciiTheme="minorHAnsi" w:hAnsiTheme="minorHAnsi" w:cstheme="minorHAnsi"/>
          <w:sz w:val="22"/>
          <w:szCs w:val="22"/>
        </w:rPr>
        <w:t xml:space="preserve"> ustawy o samorządzie gminnym </w:t>
      </w:r>
      <w:r w:rsidR="00CA40B2" w:rsidRPr="003F128B">
        <w:rPr>
          <w:rFonts w:asciiTheme="minorHAnsi" w:hAnsiTheme="minorHAnsi" w:cstheme="minorHAnsi"/>
          <w:sz w:val="22"/>
          <w:szCs w:val="22"/>
        </w:rPr>
        <w:t>(</w:t>
      </w:r>
      <w:r w:rsidR="00CA40B2" w:rsidRPr="00CA40B2">
        <w:rPr>
          <w:rFonts w:asciiTheme="minorHAnsi" w:hAnsiTheme="minorHAnsi" w:cstheme="minorHAnsi"/>
          <w:sz w:val="22"/>
          <w:szCs w:val="22"/>
        </w:rPr>
        <w:t>t.j.</w:t>
      </w:r>
      <w:r w:rsidR="00CA40B2">
        <w:rPr>
          <w:rFonts w:asciiTheme="minorHAnsi" w:hAnsiTheme="minorHAnsi" w:cstheme="minorHAnsi"/>
          <w:sz w:val="22"/>
          <w:szCs w:val="22"/>
        </w:rPr>
        <w:t xml:space="preserve"> </w:t>
      </w:r>
      <w:r w:rsidR="00CA40B2" w:rsidRPr="00CA40B2">
        <w:rPr>
          <w:rFonts w:asciiTheme="minorHAnsi" w:hAnsiTheme="minorHAnsi" w:cstheme="minorHAnsi"/>
          <w:sz w:val="22"/>
          <w:szCs w:val="22"/>
        </w:rPr>
        <w:t>Dz. U. z 2025 r.</w:t>
      </w:r>
      <w:r w:rsidR="00CA40B2">
        <w:rPr>
          <w:rFonts w:asciiTheme="minorHAnsi" w:hAnsiTheme="minorHAnsi" w:cstheme="minorHAnsi"/>
          <w:sz w:val="22"/>
          <w:szCs w:val="22"/>
        </w:rPr>
        <w:t xml:space="preserve"> </w:t>
      </w:r>
      <w:r w:rsidR="00CA40B2" w:rsidRPr="00CA40B2">
        <w:rPr>
          <w:rFonts w:asciiTheme="minorHAnsi" w:hAnsiTheme="minorHAnsi" w:cstheme="minorHAnsi"/>
          <w:sz w:val="22"/>
          <w:szCs w:val="22"/>
        </w:rPr>
        <w:t>poz. 1153</w:t>
      </w:r>
      <w:r w:rsidR="00CA40B2">
        <w:rPr>
          <w:rFonts w:asciiTheme="minorHAnsi" w:hAnsiTheme="minorHAnsi" w:cstheme="minorHAnsi"/>
          <w:sz w:val="22"/>
          <w:szCs w:val="22"/>
        </w:rPr>
        <w:t xml:space="preserve"> </w:t>
      </w:r>
      <w:r w:rsidR="00CA40B2" w:rsidRPr="003F128B">
        <w:rPr>
          <w:rFonts w:asciiTheme="minorHAnsi" w:hAnsiTheme="minorHAnsi" w:cstheme="minorHAnsi"/>
          <w:sz w:val="22"/>
          <w:szCs w:val="22"/>
        </w:rPr>
        <w:t>z późn. zm.)</w:t>
      </w:r>
    </w:p>
    <w:p w14:paraId="5A988D98" w14:textId="6C52C41F" w:rsidR="00B7563B" w:rsidRPr="00F57526" w:rsidRDefault="00B7563B" w:rsidP="00B7563B">
      <w:pPr>
        <w:jc w:val="both"/>
        <w:rPr>
          <w:rFonts w:asciiTheme="minorHAnsi" w:hAnsiTheme="minorHAnsi" w:cstheme="minorHAnsi"/>
          <w:b/>
          <w:bCs/>
          <w:sz w:val="22"/>
          <w:szCs w:val="22"/>
        </w:rPr>
      </w:pPr>
      <w:r w:rsidRPr="00F57526">
        <w:rPr>
          <w:rFonts w:asciiTheme="minorHAnsi" w:hAnsiTheme="minorHAnsi" w:cstheme="minorHAnsi"/>
          <w:b/>
          <w:bCs/>
          <w:sz w:val="22"/>
          <w:szCs w:val="22"/>
        </w:rPr>
        <w:tab/>
        <w:t>- odpowiedzialność do pełnej sumy gwarancyjnej.</w:t>
      </w:r>
    </w:p>
    <w:p w14:paraId="4F1C17BC" w14:textId="77777777" w:rsidR="00990B53" w:rsidRPr="00F57526" w:rsidRDefault="00990B53" w:rsidP="00BE41EF">
      <w:pPr>
        <w:jc w:val="both"/>
        <w:rPr>
          <w:rFonts w:asciiTheme="minorHAnsi" w:hAnsiTheme="minorHAnsi" w:cstheme="minorHAnsi"/>
          <w:sz w:val="22"/>
          <w:szCs w:val="22"/>
        </w:rPr>
      </w:pPr>
    </w:p>
    <w:p w14:paraId="03C76E54" w14:textId="77777777" w:rsidR="00BE41EF" w:rsidRPr="00F57526" w:rsidRDefault="00BE41EF" w:rsidP="00BE41EF">
      <w:pPr>
        <w:jc w:val="both"/>
        <w:rPr>
          <w:rFonts w:asciiTheme="minorHAnsi" w:hAnsiTheme="minorHAnsi" w:cstheme="minorHAnsi"/>
          <w:b/>
          <w:sz w:val="22"/>
          <w:szCs w:val="22"/>
        </w:rPr>
      </w:pPr>
      <w:r w:rsidRPr="00F57526">
        <w:rPr>
          <w:rFonts w:asciiTheme="minorHAnsi" w:hAnsiTheme="minorHAnsi" w:cstheme="minorHAnsi"/>
          <w:b/>
          <w:sz w:val="22"/>
          <w:szCs w:val="22"/>
        </w:rPr>
        <w:t>5. Pozostałe warunki ubezpieczenia</w:t>
      </w:r>
    </w:p>
    <w:p w14:paraId="14E036A1" w14:textId="77777777" w:rsidR="00BE41EF" w:rsidRPr="00F57526" w:rsidRDefault="00BE41EF" w:rsidP="00BE41EF">
      <w:pPr>
        <w:suppressAutoHyphens w:val="0"/>
        <w:jc w:val="both"/>
        <w:rPr>
          <w:rFonts w:asciiTheme="minorHAnsi" w:hAnsiTheme="minorHAnsi" w:cstheme="minorHAnsi"/>
          <w:sz w:val="22"/>
          <w:szCs w:val="22"/>
        </w:rPr>
      </w:pPr>
      <w:r w:rsidRPr="00F57526">
        <w:rPr>
          <w:rFonts w:asciiTheme="minorHAnsi" w:hAnsiTheme="minorHAnsi" w:cstheme="minorHAnsi"/>
          <w:sz w:val="22"/>
          <w:szCs w:val="22"/>
        </w:rPr>
        <w:t xml:space="preserve">5.1. Składka stała, nie podlegająca rozliczeniu po zakończeniu okresu ubezpieczenia. </w:t>
      </w:r>
    </w:p>
    <w:p w14:paraId="789C751C" w14:textId="4593EFA3" w:rsidR="00BE41EF" w:rsidRPr="005F7435" w:rsidRDefault="00BE41EF" w:rsidP="005F7435">
      <w:pPr>
        <w:pStyle w:val="LucaCash"/>
        <w:spacing w:line="240" w:lineRule="auto"/>
        <w:jc w:val="both"/>
        <w:rPr>
          <w:rFonts w:asciiTheme="minorHAnsi" w:eastAsia="Calibri" w:hAnsiTheme="minorHAnsi" w:cstheme="minorHAnsi"/>
          <w:iCs/>
          <w:sz w:val="22"/>
          <w:szCs w:val="22"/>
          <w:lang w:eastAsia="en-US"/>
        </w:rPr>
      </w:pPr>
      <w:r w:rsidRPr="00F57526">
        <w:rPr>
          <w:rFonts w:asciiTheme="minorHAnsi" w:hAnsiTheme="minorHAnsi" w:cstheme="minorHAnsi"/>
          <w:sz w:val="22"/>
          <w:szCs w:val="22"/>
        </w:rPr>
        <w:t>5.2. Definicja pracownika</w:t>
      </w:r>
      <w:r w:rsidR="005F7435" w:rsidRPr="005F7435">
        <w:rPr>
          <w:rFonts w:asciiTheme="minorHAnsi" w:hAnsiTheme="minorHAnsi" w:cstheme="minorHAnsi"/>
          <w:sz w:val="22"/>
          <w:szCs w:val="22"/>
        </w:rPr>
        <w:t>: z</w:t>
      </w:r>
      <w:r w:rsidR="005F7435" w:rsidRPr="005F7435">
        <w:rPr>
          <w:rFonts w:asciiTheme="minorHAnsi" w:eastAsia="Calibri" w:hAnsiTheme="minorHAnsi" w:cstheme="minorHAnsi"/>
          <w:iCs/>
          <w:sz w:val="22"/>
          <w:szCs w:val="22"/>
          <w:lang w:eastAsia="en-US"/>
        </w:rPr>
        <w:t>a pracownika uznaje się osobę fizyczną zatrudnioną na podstawie umowy o pracę, powołania, wyboru, mianowania. Za pracownika uznaje się również osobę fizyczną zatrudnioną na podstawie innej umowy lub na innej podstawie, tj. umowy zlecenia, umowy o dzieło, na podstawie kontraktu menedżerskiego, praktykanta, stażystę, wolontariusza, osobę wykonującą prace interwencyjne i prace na cele społeczne lub społecznie użyteczne, osobę skazaną i odbywającą karę pozbawienia wolności na podstawie odpowiednich przepisów lub inną osobę wykonującą prace zlecone w ramach działalności gospodarczej (samozatrudnieni) – w takim zakresie w jakim czynności wykonywane przez tą osobę pozostają w związku z działalnością Ubezpieczonego.</w:t>
      </w:r>
    </w:p>
    <w:p w14:paraId="25459CF9" w14:textId="77777777" w:rsidR="00BE41EF" w:rsidRPr="00F57526" w:rsidRDefault="00BE41EF" w:rsidP="00BE41EF">
      <w:pPr>
        <w:suppressAutoHyphens w:val="0"/>
        <w:ind w:hanging="705"/>
        <w:jc w:val="both"/>
        <w:rPr>
          <w:rFonts w:asciiTheme="minorHAnsi" w:hAnsiTheme="minorHAnsi" w:cstheme="minorHAnsi"/>
          <w:sz w:val="22"/>
          <w:szCs w:val="22"/>
        </w:rPr>
      </w:pPr>
      <w:r w:rsidRPr="00F57526">
        <w:rPr>
          <w:rFonts w:asciiTheme="minorHAnsi" w:hAnsiTheme="minorHAnsi" w:cstheme="minorHAnsi"/>
          <w:sz w:val="22"/>
          <w:szCs w:val="22"/>
        </w:rPr>
        <w:tab/>
        <w:t>5.3. Gdziekolwiek w ogólnych/ szczególnych warunkach ubezpieczenia znajduje się ograniczenie odpowiedzialności Ubezpieczyciela związane z wprowadzeniem tzw. daty początkowej, to nie będzie ono miało zastosowania.</w:t>
      </w:r>
    </w:p>
    <w:p w14:paraId="7AA3C236" w14:textId="77777777" w:rsidR="00BE41EF" w:rsidRPr="00F57526" w:rsidRDefault="00BE41EF" w:rsidP="00BE41EF">
      <w:pPr>
        <w:jc w:val="both"/>
        <w:rPr>
          <w:rFonts w:asciiTheme="minorHAnsi" w:hAnsiTheme="minorHAnsi" w:cstheme="minorHAnsi"/>
          <w:b/>
          <w:sz w:val="22"/>
          <w:szCs w:val="22"/>
        </w:rPr>
      </w:pPr>
      <w:r w:rsidRPr="00F57526">
        <w:rPr>
          <w:rFonts w:asciiTheme="minorHAnsi" w:hAnsiTheme="minorHAnsi" w:cstheme="minorHAnsi"/>
          <w:sz w:val="22"/>
          <w:szCs w:val="22"/>
        </w:rPr>
        <w:t>5.4.</w:t>
      </w:r>
      <w:r w:rsidRPr="00F57526">
        <w:rPr>
          <w:rFonts w:asciiTheme="minorHAnsi" w:hAnsiTheme="minorHAnsi" w:cstheme="minorHAnsi"/>
          <w:b/>
          <w:sz w:val="22"/>
          <w:szCs w:val="22"/>
        </w:rPr>
        <w:t xml:space="preserve"> </w:t>
      </w:r>
      <w:r w:rsidRPr="00F57526">
        <w:rPr>
          <w:rFonts w:asciiTheme="minorHAnsi" w:hAnsiTheme="minorHAnsi" w:cstheme="minorHAnsi"/>
          <w:sz w:val="22"/>
          <w:szCs w:val="22"/>
        </w:rPr>
        <w:t>Czasowy zakres ochrony ubezpieczeniowej:</w:t>
      </w:r>
      <w:r w:rsidRPr="00F57526">
        <w:rPr>
          <w:rFonts w:asciiTheme="minorHAnsi" w:hAnsiTheme="minorHAnsi" w:cstheme="minorHAnsi"/>
          <w:b/>
          <w:sz w:val="22"/>
          <w:szCs w:val="22"/>
        </w:rPr>
        <w:t xml:space="preserve"> </w:t>
      </w:r>
    </w:p>
    <w:p w14:paraId="775E95F0" w14:textId="77777777" w:rsidR="00BE41EF" w:rsidRPr="00F57526" w:rsidRDefault="00BE41EF" w:rsidP="00BE41EF">
      <w:pPr>
        <w:suppressAutoHyphens w:val="0"/>
        <w:jc w:val="both"/>
        <w:rPr>
          <w:rFonts w:asciiTheme="minorHAnsi" w:hAnsiTheme="minorHAnsi" w:cstheme="minorHAnsi"/>
          <w:b/>
          <w:sz w:val="22"/>
          <w:szCs w:val="22"/>
        </w:rPr>
      </w:pPr>
      <w:r w:rsidRPr="00F57526">
        <w:rPr>
          <w:rFonts w:asciiTheme="minorHAnsi" w:hAnsiTheme="minorHAnsi" w:cstheme="minorHAnsi"/>
          <w:sz w:val="22"/>
          <w:szCs w:val="22"/>
        </w:rPr>
        <w:t xml:space="preserve">Zajście wypadku ubezpieczeniowego w okresie ubezpieczenia i zgłoszenie roszczenia z tego tytułu przed upływem terminu przedawnienia. </w:t>
      </w:r>
    </w:p>
    <w:p w14:paraId="02AB1000" w14:textId="0EF8DA20" w:rsidR="00BE41EF" w:rsidRPr="00F57526" w:rsidRDefault="00BE41EF" w:rsidP="00BE41EF">
      <w:pPr>
        <w:tabs>
          <w:tab w:val="left" w:pos="900"/>
          <w:tab w:val="left" w:pos="1145"/>
        </w:tabs>
        <w:jc w:val="both"/>
        <w:rPr>
          <w:rFonts w:asciiTheme="minorHAnsi" w:hAnsiTheme="minorHAnsi" w:cstheme="minorHAnsi"/>
          <w:b/>
          <w:sz w:val="22"/>
          <w:szCs w:val="22"/>
        </w:rPr>
      </w:pPr>
      <w:r w:rsidRPr="00F57526">
        <w:rPr>
          <w:rFonts w:asciiTheme="minorHAnsi" w:hAnsiTheme="minorHAnsi" w:cstheme="minorHAnsi"/>
          <w:sz w:val="22"/>
          <w:szCs w:val="22"/>
        </w:rPr>
        <w:t xml:space="preserve">5.5. Za wypadek ubezpieczeniowy uważa się śmierć, uszkodzenie ciała, doznanie rozstroju </w:t>
      </w:r>
      <w:r w:rsidR="000C6183" w:rsidRPr="00F57526">
        <w:rPr>
          <w:rFonts w:asciiTheme="minorHAnsi" w:hAnsiTheme="minorHAnsi" w:cstheme="minorHAnsi"/>
          <w:sz w:val="22"/>
          <w:szCs w:val="22"/>
        </w:rPr>
        <w:t>zdrowia, zaginięcie</w:t>
      </w:r>
      <w:r w:rsidRPr="00F57526">
        <w:rPr>
          <w:rFonts w:asciiTheme="minorHAnsi" w:hAnsiTheme="minorHAnsi" w:cstheme="minorHAnsi"/>
          <w:sz w:val="22"/>
          <w:szCs w:val="22"/>
        </w:rPr>
        <w:t>, utratę, zniszczenie lub uszkodzenie mienia, a także powstanie czystej straty finansowej.</w:t>
      </w:r>
    </w:p>
    <w:p w14:paraId="7791948E" w14:textId="6CB7EE31" w:rsidR="00BE41EF" w:rsidRPr="00F57526" w:rsidRDefault="00BE41EF" w:rsidP="00CA10E0">
      <w:pPr>
        <w:jc w:val="both"/>
        <w:rPr>
          <w:rFonts w:asciiTheme="minorHAnsi" w:hAnsiTheme="minorHAnsi" w:cstheme="minorHAnsi"/>
          <w:sz w:val="22"/>
          <w:szCs w:val="22"/>
        </w:rPr>
      </w:pPr>
      <w:r w:rsidRPr="00F57526">
        <w:rPr>
          <w:rFonts w:asciiTheme="minorHAnsi" w:hAnsiTheme="minorHAnsi" w:cstheme="minorHAnsi"/>
          <w:sz w:val="22"/>
          <w:szCs w:val="22"/>
        </w:rPr>
        <w:t xml:space="preserve">5.6. Szkoda seryjna: wszystkie szkody, które powstały z tej samej przyczyny uważa się za jeden wypadek ubezpieczeniowy niezależnie od liczby poszkodowanych i momentu powstania oraz przyjmuje się, że miały miejsce w chwili powstania pierwszej szkody. Ubezpieczyciel odpowiada za szkodę seryjną w przypadku, gdy wypadek ubezpieczeniowy w </w:t>
      </w:r>
      <w:r w:rsidR="000C6183" w:rsidRPr="00F57526">
        <w:rPr>
          <w:rFonts w:asciiTheme="minorHAnsi" w:hAnsiTheme="minorHAnsi" w:cstheme="minorHAnsi"/>
          <w:sz w:val="22"/>
          <w:szCs w:val="22"/>
        </w:rPr>
        <w:t>następstwie,</w:t>
      </w:r>
      <w:r w:rsidRPr="00F57526">
        <w:rPr>
          <w:rFonts w:asciiTheme="minorHAnsi" w:hAnsiTheme="minorHAnsi" w:cstheme="minorHAnsi"/>
          <w:sz w:val="22"/>
          <w:szCs w:val="22"/>
        </w:rPr>
        <w:t xml:space="preserve"> którego powstała pierwsza szkoda zaszedł w okresie ubezpieczenia.</w:t>
      </w:r>
    </w:p>
    <w:p w14:paraId="26FD1383" w14:textId="77777777" w:rsidR="00BE41EF" w:rsidRPr="00F57526" w:rsidRDefault="00BE41EF" w:rsidP="00BE41EF">
      <w:pPr>
        <w:spacing w:before="120" w:after="120"/>
        <w:jc w:val="both"/>
        <w:rPr>
          <w:rFonts w:asciiTheme="minorHAnsi" w:hAnsiTheme="minorHAnsi" w:cstheme="minorHAnsi"/>
          <w:sz w:val="22"/>
          <w:szCs w:val="22"/>
        </w:rPr>
      </w:pPr>
      <w:r w:rsidRPr="00F57526">
        <w:rPr>
          <w:rFonts w:asciiTheme="minorHAnsi" w:hAnsiTheme="minorHAnsi" w:cstheme="minorHAnsi"/>
          <w:sz w:val="22"/>
          <w:szCs w:val="22"/>
        </w:rPr>
        <w:t>5.7. Definicja osoby trzeciej: za osobę trzecią uznaje się również pracownika lub przedstawiciela ubezpieczającego oraz ich osoby bliskie</w:t>
      </w:r>
      <w:r w:rsidR="004E4ED5" w:rsidRPr="00F57526">
        <w:rPr>
          <w:rFonts w:asciiTheme="minorHAnsi" w:hAnsiTheme="minorHAnsi" w:cstheme="minorHAnsi"/>
          <w:sz w:val="22"/>
          <w:szCs w:val="22"/>
        </w:rPr>
        <w:t>.</w:t>
      </w:r>
    </w:p>
    <w:p w14:paraId="55E23FD0" w14:textId="77777777" w:rsidR="00BE41EF" w:rsidRPr="00F57526" w:rsidRDefault="00BE41EF" w:rsidP="00BE41EF">
      <w:pPr>
        <w:jc w:val="both"/>
        <w:rPr>
          <w:rFonts w:asciiTheme="minorHAnsi" w:hAnsiTheme="minorHAnsi" w:cstheme="minorHAnsi"/>
          <w:b/>
          <w:sz w:val="22"/>
          <w:szCs w:val="22"/>
        </w:rPr>
      </w:pPr>
    </w:p>
    <w:p w14:paraId="63B6E361" w14:textId="77777777" w:rsidR="00BE41EF" w:rsidRPr="00F57526" w:rsidRDefault="00BE41EF" w:rsidP="00BE41EF">
      <w:pPr>
        <w:jc w:val="both"/>
        <w:rPr>
          <w:rFonts w:asciiTheme="minorHAnsi" w:hAnsiTheme="minorHAnsi" w:cstheme="minorHAnsi"/>
          <w:b/>
          <w:sz w:val="22"/>
          <w:szCs w:val="22"/>
        </w:rPr>
      </w:pPr>
      <w:r w:rsidRPr="00F57526">
        <w:rPr>
          <w:rFonts w:asciiTheme="minorHAnsi" w:hAnsiTheme="minorHAnsi" w:cstheme="minorHAnsi"/>
          <w:b/>
          <w:sz w:val="22"/>
          <w:szCs w:val="22"/>
        </w:rPr>
        <w:t>6. Zakres terytorialny</w:t>
      </w:r>
    </w:p>
    <w:p w14:paraId="7A3DF1C0" w14:textId="77777777" w:rsidR="00BE41EF" w:rsidRPr="00F57526" w:rsidRDefault="00BE41EF" w:rsidP="00BE41EF">
      <w:pPr>
        <w:jc w:val="both"/>
        <w:rPr>
          <w:rFonts w:asciiTheme="minorHAnsi" w:hAnsiTheme="minorHAnsi" w:cstheme="minorHAnsi"/>
          <w:sz w:val="22"/>
          <w:szCs w:val="22"/>
        </w:rPr>
      </w:pPr>
      <w:r w:rsidRPr="00F57526">
        <w:rPr>
          <w:rFonts w:asciiTheme="minorHAnsi" w:hAnsiTheme="minorHAnsi" w:cstheme="minorHAnsi"/>
          <w:sz w:val="22"/>
          <w:szCs w:val="22"/>
        </w:rPr>
        <w:t>Rzeczpospolita Polska, przy czym dla zagranicznych podróży służbowych – cały świat z wyłączeniem USA i Kanady</w:t>
      </w:r>
    </w:p>
    <w:p w14:paraId="35705A12" w14:textId="77777777" w:rsidR="00BE41EF" w:rsidRPr="00F57526" w:rsidRDefault="00BE41EF" w:rsidP="00BE41EF">
      <w:pPr>
        <w:jc w:val="both"/>
        <w:rPr>
          <w:rFonts w:asciiTheme="minorHAnsi" w:hAnsiTheme="minorHAnsi" w:cstheme="minorHAnsi"/>
          <w:b/>
          <w:sz w:val="22"/>
          <w:szCs w:val="22"/>
        </w:rPr>
      </w:pPr>
    </w:p>
    <w:p w14:paraId="323C402D" w14:textId="77777777" w:rsidR="00BE41EF" w:rsidRPr="00F57526" w:rsidRDefault="00BE41EF" w:rsidP="00BE41EF">
      <w:pPr>
        <w:jc w:val="both"/>
        <w:rPr>
          <w:rFonts w:asciiTheme="minorHAnsi" w:hAnsiTheme="minorHAnsi" w:cstheme="minorHAnsi"/>
          <w:b/>
          <w:sz w:val="22"/>
          <w:szCs w:val="22"/>
        </w:rPr>
      </w:pPr>
      <w:r w:rsidRPr="00F57526">
        <w:rPr>
          <w:rFonts w:asciiTheme="minorHAnsi" w:hAnsiTheme="minorHAnsi" w:cstheme="minorHAnsi"/>
          <w:b/>
          <w:sz w:val="22"/>
          <w:szCs w:val="22"/>
        </w:rPr>
        <w:t>7. Franszyzy i udziały własne</w:t>
      </w:r>
    </w:p>
    <w:p w14:paraId="4C76DDCE" w14:textId="4E9804F3" w:rsidR="00BE41EF" w:rsidRPr="00F57526" w:rsidRDefault="00BE41EF" w:rsidP="00BE41EF">
      <w:pPr>
        <w:jc w:val="both"/>
        <w:rPr>
          <w:rFonts w:asciiTheme="minorHAnsi" w:hAnsiTheme="minorHAnsi" w:cstheme="minorHAnsi"/>
          <w:b/>
          <w:sz w:val="22"/>
          <w:szCs w:val="22"/>
        </w:rPr>
      </w:pPr>
      <w:r w:rsidRPr="00F57526">
        <w:rPr>
          <w:rFonts w:asciiTheme="minorHAnsi" w:hAnsiTheme="minorHAnsi" w:cstheme="minorHAnsi"/>
          <w:b/>
          <w:sz w:val="22"/>
          <w:szCs w:val="22"/>
        </w:rPr>
        <w:t>7.1 – odpowiedzialność cywilna ogólna z wyłączeniem szkód związanych z adminis</w:t>
      </w:r>
      <w:r w:rsidR="00302DF5" w:rsidRPr="00F57526">
        <w:rPr>
          <w:rFonts w:asciiTheme="minorHAnsi" w:hAnsiTheme="minorHAnsi" w:cstheme="minorHAnsi"/>
          <w:b/>
          <w:sz w:val="22"/>
          <w:szCs w:val="22"/>
        </w:rPr>
        <w:t>trowaniem dróg</w:t>
      </w:r>
      <w:r w:rsidR="003513C8">
        <w:rPr>
          <w:rFonts w:asciiTheme="minorHAnsi" w:hAnsiTheme="minorHAnsi" w:cstheme="minorHAnsi"/>
          <w:b/>
          <w:sz w:val="22"/>
          <w:szCs w:val="22"/>
        </w:rPr>
        <w:t>:</w:t>
      </w:r>
    </w:p>
    <w:p w14:paraId="0728116A" w14:textId="77777777" w:rsidR="00BE41EF" w:rsidRPr="00F57526" w:rsidRDefault="00BE41EF" w:rsidP="00BE41EF">
      <w:pPr>
        <w:ind w:firstLine="708"/>
        <w:jc w:val="both"/>
        <w:rPr>
          <w:rFonts w:asciiTheme="minorHAnsi" w:hAnsiTheme="minorHAnsi" w:cstheme="minorHAnsi"/>
          <w:sz w:val="22"/>
          <w:szCs w:val="22"/>
        </w:rPr>
      </w:pPr>
      <w:r w:rsidRPr="00F57526">
        <w:rPr>
          <w:rFonts w:asciiTheme="minorHAnsi" w:hAnsiTheme="minorHAnsi" w:cstheme="minorHAnsi"/>
          <w:sz w:val="22"/>
          <w:szCs w:val="22"/>
        </w:rPr>
        <w:t xml:space="preserve">Franszyza integralna – zniesiona </w:t>
      </w:r>
    </w:p>
    <w:p w14:paraId="2730C05D" w14:textId="77777777" w:rsidR="00BE41EF" w:rsidRPr="00F57526" w:rsidRDefault="00BE41EF" w:rsidP="00BE41EF">
      <w:pPr>
        <w:ind w:firstLine="708"/>
        <w:jc w:val="both"/>
        <w:rPr>
          <w:rFonts w:asciiTheme="minorHAnsi" w:hAnsiTheme="minorHAnsi" w:cstheme="minorHAnsi"/>
          <w:sz w:val="22"/>
          <w:szCs w:val="22"/>
        </w:rPr>
      </w:pPr>
      <w:r w:rsidRPr="00F57526">
        <w:rPr>
          <w:rFonts w:asciiTheme="minorHAnsi" w:hAnsiTheme="minorHAnsi" w:cstheme="minorHAnsi"/>
          <w:sz w:val="22"/>
          <w:szCs w:val="22"/>
        </w:rPr>
        <w:t xml:space="preserve">Franszyza redukcyjna – zniesiona, </w:t>
      </w:r>
    </w:p>
    <w:p w14:paraId="145073C0" w14:textId="77777777" w:rsidR="00BE41EF" w:rsidRPr="00F57526" w:rsidRDefault="00BE41EF" w:rsidP="00BE41EF">
      <w:pPr>
        <w:ind w:firstLine="708"/>
        <w:jc w:val="both"/>
        <w:rPr>
          <w:rFonts w:asciiTheme="minorHAnsi" w:hAnsiTheme="minorHAnsi" w:cstheme="minorHAnsi"/>
          <w:sz w:val="22"/>
          <w:szCs w:val="22"/>
        </w:rPr>
      </w:pPr>
      <w:r w:rsidRPr="00F57526">
        <w:rPr>
          <w:rFonts w:asciiTheme="minorHAnsi" w:hAnsiTheme="minorHAnsi" w:cstheme="minorHAnsi"/>
          <w:sz w:val="22"/>
          <w:szCs w:val="22"/>
        </w:rPr>
        <w:t>Udział własny - zniesiony</w:t>
      </w:r>
    </w:p>
    <w:p w14:paraId="6D75368F" w14:textId="66C5726D" w:rsidR="00BE41EF" w:rsidRPr="00F57526" w:rsidRDefault="00BE41EF" w:rsidP="00BE41EF">
      <w:pPr>
        <w:jc w:val="both"/>
        <w:rPr>
          <w:rFonts w:asciiTheme="minorHAnsi" w:hAnsiTheme="minorHAnsi" w:cstheme="minorHAnsi"/>
          <w:b/>
          <w:sz w:val="22"/>
          <w:szCs w:val="22"/>
        </w:rPr>
      </w:pPr>
      <w:r w:rsidRPr="00F57526">
        <w:rPr>
          <w:rFonts w:asciiTheme="minorHAnsi" w:hAnsiTheme="minorHAnsi" w:cstheme="minorHAnsi"/>
          <w:b/>
          <w:sz w:val="22"/>
          <w:szCs w:val="22"/>
        </w:rPr>
        <w:t>7.2 – odpowiedzialność cywilna z tytułu administrowan</w:t>
      </w:r>
      <w:r w:rsidR="00302DF5" w:rsidRPr="00F57526">
        <w:rPr>
          <w:rFonts w:asciiTheme="minorHAnsi" w:hAnsiTheme="minorHAnsi" w:cstheme="minorHAnsi"/>
          <w:b/>
          <w:sz w:val="22"/>
          <w:szCs w:val="22"/>
        </w:rPr>
        <w:t>ia drogami</w:t>
      </w:r>
      <w:r w:rsidR="00936BA1">
        <w:rPr>
          <w:rFonts w:asciiTheme="minorHAnsi" w:hAnsiTheme="minorHAnsi" w:cstheme="minorHAnsi"/>
          <w:b/>
          <w:sz w:val="22"/>
          <w:szCs w:val="22"/>
        </w:rPr>
        <w:t>:</w:t>
      </w:r>
    </w:p>
    <w:p w14:paraId="44BAF36D" w14:textId="77777777" w:rsidR="00BE41EF" w:rsidRPr="00F57526" w:rsidRDefault="00302DF5" w:rsidP="00BE41EF">
      <w:pPr>
        <w:ind w:firstLine="708"/>
        <w:jc w:val="both"/>
        <w:rPr>
          <w:rFonts w:asciiTheme="minorHAnsi" w:hAnsiTheme="minorHAnsi" w:cstheme="minorHAnsi"/>
          <w:sz w:val="22"/>
          <w:szCs w:val="22"/>
        </w:rPr>
      </w:pPr>
      <w:r w:rsidRPr="00F57526">
        <w:rPr>
          <w:rFonts w:asciiTheme="minorHAnsi" w:hAnsiTheme="minorHAnsi" w:cstheme="minorHAnsi"/>
          <w:sz w:val="22"/>
          <w:szCs w:val="22"/>
        </w:rPr>
        <w:t xml:space="preserve">Franszyza integralna </w:t>
      </w:r>
      <w:r w:rsidR="00023144" w:rsidRPr="00F57526">
        <w:rPr>
          <w:rFonts w:asciiTheme="minorHAnsi" w:hAnsiTheme="minorHAnsi" w:cstheme="minorHAnsi"/>
          <w:sz w:val="22"/>
          <w:szCs w:val="22"/>
        </w:rPr>
        <w:t xml:space="preserve">w szkodach rzeczowych </w:t>
      </w:r>
      <w:r w:rsidRPr="00F57526">
        <w:rPr>
          <w:rFonts w:asciiTheme="minorHAnsi" w:hAnsiTheme="minorHAnsi" w:cstheme="minorHAnsi"/>
          <w:sz w:val="22"/>
          <w:szCs w:val="22"/>
        </w:rPr>
        <w:t>– 200 zł</w:t>
      </w:r>
      <w:r w:rsidR="00E77A94" w:rsidRPr="00F57526">
        <w:rPr>
          <w:rFonts w:asciiTheme="minorHAnsi" w:hAnsiTheme="minorHAnsi" w:cstheme="minorHAnsi"/>
          <w:sz w:val="22"/>
          <w:szCs w:val="22"/>
        </w:rPr>
        <w:t>,</w:t>
      </w:r>
      <w:r w:rsidR="00023144" w:rsidRPr="00F57526">
        <w:rPr>
          <w:rFonts w:asciiTheme="minorHAnsi" w:hAnsiTheme="minorHAnsi" w:cstheme="minorHAnsi"/>
          <w:sz w:val="22"/>
          <w:szCs w:val="22"/>
        </w:rPr>
        <w:t xml:space="preserve"> </w:t>
      </w:r>
    </w:p>
    <w:p w14:paraId="53197097" w14:textId="77777777" w:rsidR="00BE41EF" w:rsidRPr="00F57526" w:rsidRDefault="00BE41EF" w:rsidP="00BE41EF">
      <w:pPr>
        <w:ind w:firstLine="708"/>
        <w:jc w:val="both"/>
        <w:rPr>
          <w:rFonts w:asciiTheme="minorHAnsi" w:hAnsiTheme="minorHAnsi" w:cstheme="minorHAnsi"/>
          <w:sz w:val="22"/>
          <w:szCs w:val="22"/>
        </w:rPr>
      </w:pPr>
      <w:r w:rsidRPr="00F57526">
        <w:rPr>
          <w:rFonts w:asciiTheme="minorHAnsi" w:hAnsiTheme="minorHAnsi" w:cstheme="minorHAnsi"/>
          <w:sz w:val="22"/>
          <w:szCs w:val="22"/>
        </w:rPr>
        <w:lastRenderedPageBreak/>
        <w:t xml:space="preserve">Franszyza redukcyjna – zniesiona, </w:t>
      </w:r>
    </w:p>
    <w:p w14:paraId="12014273" w14:textId="77777777" w:rsidR="00BE41EF" w:rsidRPr="00F57526" w:rsidRDefault="00BE41EF" w:rsidP="00BE41EF">
      <w:pPr>
        <w:ind w:firstLine="708"/>
        <w:jc w:val="both"/>
        <w:rPr>
          <w:rFonts w:asciiTheme="minorHAnsi" w:hAnsiTheme="minorHAnsi" w:cstheme="minorHAnsi"/>
          <w:sz w:val="22"/>
          <w:szCs w:val="22"/>
        </w:rPr>
      </w:pPr>
      <w:r w:rsidRPr="00F57526">
        <w:rPr>
          <w:rFonts w:asciiTheme="minorHAnsi" w:hAnsiTheme="minorHAnsi" w:cstheme="minorHAnsi"/>
          <w:sz w:val="22"/>
          <w:szCs w:val="22"/>
        </w:rPr>
        <w:t xml:space="preserve">Udział własny </w:t>
      </w:r>
      <w:r w:rsidR="00E77A94" w:rsidRPr="00F57526">
        <w:rPr>
          <w:rFonts w:asciiTheme="minorHAnsi" w:hAnsiTheme="minorHAnsi" w:cstheme="minorHAnsi"/>
          <w:sz w:val="22"/>
          <w:szCs w:val="22"/>
        </w:rPr>
        <w:t>–</w:t>
      </w:r>
      <w:r w:rsidRPr="00F57526">
        <w:rPr>
          <w:rFonts w:asciiTheme="minorHAnsi" w:hAnsiTheme="minorHAnsi" w:cstheme="minorHAnsi"/>
          <w:sz w:val="22"/>
          <w:szCs w:val="22"/>
        </w:rPr>
        <w:t xml:space="preserve"> zniesiony</w:t>
      </w:r>
      <w:r w:rsidR="00E77A94" w:rsidRPr="00F57526">
        <w:rPr>
          <w:rFonts w:asciiTheme="minorHAnsi" w:hAnsiTheme="minorHAnsi" w:cstheme="minorHAnsi"/>
          <w:sz w:val="22"/>
          <w:szCs w:val="22"/>
        </w:rPr>
        <w:t>.</w:t>
      </w:r>
    </w:p>
    <w:p w14:paraId="555EF757" w14:textId="77777777" w:rsidR="00BE41EF" w:rsidRPr="003E2BA5" w:rsidRDefault="00BE41EF" w:rsidP="00BE41EF">
      <w:pPr>
        <w:jc w:val="both"/>
        <w:rPr>
          <w:rFonts w:asciiTheme="minorHAnsi" w:hAnsiTheme="minorHAnsi" w:cstheme="minorHAnsi"/>
          <w:b/>
          <w:sz w:val="22"/>
          <w:szCs w:val="22"/>
          <w:highlight w:val="yellow"/>
        </w:rPr>
      </w:pPr>
    </w:p>
    <w:p w14:paraId="37439BF9" w14:textId="77777777" w:rsidR="00BE41EF" w:rsidRPr="000D651B" w:rsidRDefault="00BE41EF" w:rsidP="00BE41EF">
      <w:pPr>
        <w:jc w:val="both"/>
        <w:rPr>
          <w:rFonts w:asciiTheme="minorHAnsi" w:hAnsiTheme="minorHAnsi" w:cstheme="minorHAnsi"/>
          <w:b/>
          <w:sz w:val="22"/>
          <w:szCs w:val="22"/>
        </w:rPr>
      </w:pPr>
      <w:r w:rsidRPr="000D651B">
        <w:rPr>
          <w:rFonts w:asciiTheme="minorHAnsi" w:hAnsiTheme="minorHAnsi" w:cstheme="minorHAnsi"/>
          <w:b/>
          <w:sz w:val="22"/>
          <w:szCs w:val="22"/>
        </w:rPr>
        <w:t>8. Informacje dodatkowe:</w:t>
      </w:r>
    </w:p>
    <w:p w14:paraId="37C3715B" w14:textId="77777777" w:rsidR="00BE41EF" w:rsidRPr="000D651B" w:rsidRDefault="00BE41EF" w:rsidP="00BE41EF">
      <w:pPr>
        <w:suppressAutoHyphens w:val="0"/>
        <w:jc w:val="both"/>
        <w:rPr>
          <w:rFonts w:asciiTheme="minorHAnsi" w:hAnsiTheme="minorHAnsi" w:cstheme="minorHAnsi"/>
          <w:b/>
          <w:sz w:val="22"/>
          <w:szCs w:val="22"/>
        </w:rPr>
      </w:pPr>
      <w:r w:rsidRPr="000D651B">
        <w:rPr>
          <w:rFonts w:asciiTheme="minorHAnsi" w:hAnsiTheme="minorHAnsi" w:cstheme="minorHAnsi"/>
          <w:b/>
          <w:sz w:val="22"/>
          <w:szCs w:val="22"/>
        </w:rPr>
        <w:t xml:space="preserve">8.1. Działalność przyjęta do ubezpieczenia: </w:t>
      </w:r>
    </w:p>
    <w:p w14:paraId="5FE077FD" w14:textId="617A8551" w:rsidR="00BE41EF" w:rsidRPr="000D651B" w:rsidRDefault="00BE41EF" w:rsidP="00BE41EF">
      <w:pPr>
        <w:suppressAutoHyphens w:val="0"/>
        <w:jc w:val="both"/>
        <w:rPr>
          <w:rFonts w:asciiTheme="minorHAnsi" w:hAnsiTheme="minorHAnsi" w:cstheme="minorHAnsi"/>
          <w:sz w:val="22"/>
          <w:szCs w:val="22"/>
        </w:rPr>
      </w:pPr>
      <w:r w:rsidRPr="000D651B">
        <w:rPr>
          <w:rFonts w:asciiTheme="minorHAnsi" w:hAnsiTheme="minorHAnsi" w:cstheme="minorHAnsi"/>
          <w:sz w:val="22"/>
          <w:szCs w:val="22"/>
        </w:rPr>
        <w:t xml:space="preserve">Każdy rodzaj działalności w tym taki, który zgodnie z umową lub statutem mogą prowadzić Ubezpieczeni, w </w:t>
      </w:r>
      <w:r w:rsidR="000C6183" w:rsidRPr="000D651B">
        <w:rPr>
          <w:rFonts w:asciiTheme="minorHAnsi" w:hAnsiTheme="minorHAnsi" w:cstheme="minorHAnsi"/>
          <w:sz w:val="22"/>
          <w:szCs w:val="22"/>
        </w:rPr>
        <w:t>tym także</w:t>
      </w:r>
      <w:r w:rsidRPr="000D651B">
        <w:rPr>
          <w:rFonts w:asciiTheme="minorHAnsi" w:hAnsiTheme="minorHAnsi" w:cstheme="minorHAnsi"/>
          <w:sz w:val="22"/>
          <w:szCs w:val="22"/>
        </w:rPr>
        <w:t xml:space="preserve"> prowadzenie działalności o innym charakterze niż gospodarczy, tj. w szczególności socjalnej, społecznej, kulturalnej, oświatowej, reklamowej, rekreacyjnej, turystycznej, sportowej, inwestycyjnej (występowanie jako inwestor</w:t>
      </w:r>
      <w:r w:rsidR="006F1656" w:rsidRPr="000D651B">
        <w:rPr>
          <w:rFonts w:asciiTheme="minorHAnsi" w:hAnsiTheme="minorHAnsi" w:cstheme="minorHAnsi"/>
          <w:sz w:val="22"/>
          <w:szCs w:val="22"/>
        </w:rPr>
        <w:t>/inwestor zastępczy</w:t>
      </w:r>
      <w:r w:rsidRPr="000D651B">
        <w:rPr>
          <w:rFonts w:asciiTheme="minorHAnsi" w:hAnsiTheme="minorHAnsi" w:cstheme="minorHAnsi"/>
          <w:sz w:val="22"/>
          <w:szCs w:val="22"/>
        </w:rPr>
        <w:t xml:space="preserve"> w procesach inwestycyjnych), obrony cywilnej i innej zgodnie ze statutem danej Jednostki.  </w:t>
      </w:r>
    </w:p>
    <w:p w14:paraId="41680D23" w14:textId="2ED7972A" w:rsidR="00BE41EF" w:rsidRPr="000D651B" w:rsidRDefault="00BE41EF" w:rsidP="00BE41EF">
      <w:pPr>
        <w:suppressAutoHyphens w:val="0"/>
        <w:jc w:val="both"/>
        <w:rPr>
          <w:rFonts w:asciiTheme="minorHAnsi" w:hAnsiTheme="minorHAnsi" w:cstheme="minorHAnsi"/>
          <w:sz w:val="22"/>
          <w:szCs w:val="22"/>
        </w:rPr>
      </w:pPr>
      <w:r w:rsidRPr="000D651B">
        <w:rPr>
          <w:rFonts w:asciiTheme="minorHAnsi" w:hAnsiTheme="minorHAnsi" w:cstheme="minorHAnsi"/>
          <w:sz w:val="22"/>
          <w:szCs w:val="22"/>
        </w:rPr>
        <w:t xml:space="preserve">Każdy rodzaj działalności prowadzony przez podwykonawców, którzy świadczą usługi w </w:t>
      </w:r>
      <w:r w:rsidR="000C6183" w:rsidRPr="000D651B">
        <w:rPr>
          <w:rFonts w:asciiTheme="minorHAnsi" w:hAnsiTheme="minorHAnsi" w:cstheme="minorHAnsi"/>
          <w:sz w:val="22"/>
          <w:szCs w:val="22"/>
        </w:rPr>
        <w:t>imieniu i</w:t>
      </w:r>
      <w:r w:rsidRPr="000D651B">
        <w:rPr>
          <w:rFonts w:asciiTheme="minorHAnsi" w:hAnsiTheme="minorHAnsi" w:cstheme="minorHAnsi"/>
          <w:sz w:val="22"/>
          <w:szCs w:val="22"/>
        </w:rPr>
        <w:t xml:space="preserve"> na rzecz Ubezpieczonych, o ile odpowiedzialność za szkodę ponosi Ubezpieczony.</w:t>
      </w:r>
    </w:p>
    <w:p w14:paraId="4FCCC497" w14:textId="27BC548F" w:rsidR="00BE41EF" w:rsidRPr="000D651B" w:rsidRDefault="00BE41EF" w:rsidP="00BE41EF">
      <w:pPr>
        <w:ind w:firstLine="4"/>
        <w:jc w:val="both"/>
        <w:rPr>
          <w:rFonts w:asciiTheme="minorHAnsi" w:hAnsiTheme="minorHAnsi" w:cstheme="minorHAnsi"/>
          <w:sz w:val="22"/>
          <w:szCs w:val="22"/>
        </w:rPr>
      </w:pPr>
      <w:r w:rsidRPr="000D651B">
        <w:rPr>
          <w:rFonts w:asciiTheme="minorHAnsi" w:hAnsiTheme="minorHAnsi" w:cstheme="minorHAnsi"/>
          <w:sz w:val="22"/>
          <w:szCs w:val="22"/>
        </w:rPr>
        <w:t xml:space="preserve">Ochrona ubezpieczeniowa obejmuje każdy rodzaj działalności prowadzonej przez </w:t>
      </w:r>
      <w:r w:rsidR="00023144" w:rsidRPr="000D651B">
        <w:rPr>
          <w:rFonts w:asciiTheme="minorHAnsi" w:hAnsiTheme="minorHAnsi" w:cstheme="minorHAnsi"/>
          <w:sz w:val="22"/>
          <w:szCs w:val="22"/>
        </w:rPr>
        <w:t xml:space="preserve">ubezpieczone </w:t>
      </w:r>
      <w:r w:rsidRPr="000D651B">
        <w:rPr>
          <w:rFonts w:asciiTheme="minorHAnsi" w:hAnsiTheme="minorHAnsi" w:cstheme="minorHAnsi"/>
          <w:sz w:val="22"/>
          <w:szCs w:val="22"/>
        </w:rPr>
        <w:t>jednostki organizacyjne i pomocnic</w:t>
      </w:r>
      <w:r w:rsidR="00BB017A" w:rsidRPr="000D651B">
        <w:rPr>
          <w:rFonts w:asciiTheme="minorHAnsi" w:hAnsiTheme="minorHAnsi" w:cstheme="minorHAnsi"/>
          <w:sz w:val="22"/>
          <w:szCs w:val="22"/>
        </w:rPr>
        <w:t xml:space="preserve">ze </w:t>
      </w:r>
      <w:r w:rsidR="00423167">
        <w:rPr>
          <w:rFonts w:asciiTheme="minorHAnsi" w:hAnsiTheme="minorHAnsi" w:cstheme="minorHAnsi"/>
          <w:sz w:val="22"/>
          <w:szCs w:val="22"/>
        </w:rPr>
        <w:t>Miasta Ustroń</w:t>
      </w:r>
      <w:r w:rsidR="003513C8" w:rsidRPr="000D651B">
        <w:rPr>
          <w:rFonts w:asciiTheme="minorHAnsi" w:hAnsiTheme="minorHAnsi" w:cstheme="minorHAnsi"/>
          <w:sz w:val="22"/>
          <w:szCs w:val="22"/>
        </w:rPr>
        <w:t xml:space="preserve"> </w:t>
      </w:r>
      <w:r w:rsidRPr="000D651B">
        <w:rPr>
          <w:rFonts w:asciiTheme="minorHAnsi" w:hAnsiTheme="minorHAnsi" w:cstheme="minorHAnsi"/>
          <w:sz w:val="22"/>
          <w:szCs w:val="22"/>
        </w:rPr>
        <w:t>podejmowane dla realizacji zadań, a w szczególności dotyczący:</w:t>
      </w:r>
    </w:p>
    <w:p w14:paraId="7D9EBCA1" w14:textId="77777777" w:rsidR="00CA10E0" w:rsidRPr="000D651B" w:rsidRDefault="00CA10E0" w:rsidP="00A115D1">
      <w:pPr>
        <w:pStyle w:val="Kolorowalistaakcent11"/>
        <w:numPr>
          <w:ilvl w:val="0"/>
          <w:numId w:val="18"/>
        </w:numPr>
        <w:suppressAutoHyphens w:val="0"/>
        <w:jc w:val="both"/>
        <w:rPr>
          <w:rFonts w:asciiTheme="minorHAnsi" w:hAnsiTheme="minorHAnsi" w:cstheme="minorHAnsi"/>
        </w:rPr>
      </w:pPr>
      <w:r w:rsidRPr="000D651B">
        <w:rPr>
          <w:rFonts w:asciiTheme="minorHAnsi" w:hAnsiTheme="minorHAnsi" w:cstheme="minorHAnsi"/>
        </w:rPr>
        <w:t xml:space="preserve">pomocy społecznej, </w:t>
      </w:r>
    </w:p>
    <w:p w14:paraId="18E1CDA9" w14:textId="2BAD0A1A" w:rsidR="00423167" w:rsidRPr="004373F4" w:rsidRDefault="00CA10E0" w:rsidP="00423167">
      <w:pPr>
        <w:pStyle w:val="Kolorowalistaakcent11"/>
        <w:numPr>
          <w:ilvl w:val="0"/>
          <w:numId w:val="18"/>
        </w:numPr>
        <w:suppressAutoHyphens w:val="0"/>
        <w:jc w:val="both"/>
        <w:rPr>
          <w:rFonts w:asciiTheme="minorHAnsi" w:hAnsiTheme="minorHAnsi"/>
        </w:rPr>
      </w:pPr>
      <w:r w:rsidRPr="000D651B">
        <w:rPr>
          <w:rFonts w:asciiTheme="minorHAnsi" w:hAnsiTheme="minorHAnsi" w:cstheme="minorHAnsi"/>
        </w:rPr>
        <w:t xml:space="preserve">oświaty </w:t>
      </w:r>
      <w:r w:rsidR="00423167" w:rsidRPr="00FD0C2A">
        <w:rPr>
          <w:rFonts w:asciiTheme="minorHAnsi" w:hAnsiTheme="minorHAnsi" w:cstheme="minorHAnsi"/>
        </w:rPr>
        <w:t>w tym odpowiedzialność cywilna nauczycieli, wychowawców, opiekunów</w:t>
      </w:r>
      <w:r w:rsidR="001519D5">
        <w:rPr>
          <w:rFonts w:asciiTheme="minorHAnsi" w:hAnsiTheme="minorHAnsi" w:cstheme="minorHAnsi"/>
        </w:rPr>
        <w:t>, instruktorów</w:t>
      </w:r>
      <w:r w:rsidR="00423167" w:rsidRPr="00FD0C2A">
        <w:rPr>
          <w:rFonts w:asciiTheme="minorHAnsi" w:hAnsiTheme="minorHAnsi" w:cstheme="minorHAnsi"/>
        </w:rPr>
        <w:t xml:space="preserve"> itp., </w:t>
      </w:r>
      <w:r w:rsidR="00423167" w:rsidRPr="004373F4">
        <w:rPr>
          <w:rFonts w:asciiTheme="minorHAnsi" w:hAnsiTheme="minorHAnsi"/>
        </w:rPr>
        <w:t xml:space="preserve">w tym także podczas lub w związku z opieką </w:t>
      </w:r>
      <w:r w:rsidR="00423167">
        <w:rPr>
          <w:rFonts w:asciiTheme="minorHAnsi" w:hAnsiTheme="minorHAnsi"/>
        </w:rPr>
        <w:t xml:space="preserve">w trakcie zajęć pozalekcyjnych lub lekcji odbywających się poza terenem placówek oświatowych, </w:t>
      </w:r>
      <w:r w:rsidR="00423167" w:rsidRPr="004373F4">
        <w:rPr>
          <w:rFonts w:asciiTheme="minorHAnsi" w:hAnsiTheme="minorHAnsi"/>
        </w:rPr>
        <w:t>wyjazdów i wycieczek szkolnych, zielonych szkół itp.,</w:t>
      </w:r>
    </w:p>
    <w:p w14:paraId="0E5C104C" w14:textId="42C5A008" w:rsidR="00CA10E0" w:rsidRPr="000D651B" w:rsidRDefault="00CA10E0" w:rsidP="00A115D1">
      <w:pPr>
        <w:pStyle w:val="Kolorowalistaakcent11"/>
        <w:numPr>
          <w:ilvl w:val="0"/>
          <w:numId w:val="18"/>
        </w:numPr>
        <w:suppressAutoHyphens w:val="0"/>
        <w:jc w:val="both"/>
        <w:rPr>
          <w:rFonts w:asciiTheme="minorHAnsi" w:hAnsiTheme="minorHAnsi" w:cstheme="minorHAnsi"/>
        </w:rPr>
      </w:pPr>
      <w:r w:rsidRPr="000D651B">
        <w:rPr>
          <w:rFonts w:asciiTheme="minorHAnsi" w:hAnsiTheme="minorHAnsi" w:cstheme="minorHAnsi"/>
        </w:rPr>
        <w:t xml:space="preserve">kultury, </w:t>
      </w:r>
      <w:r w:rsidR="00A838F4" w:rsidRPr="00A838F4">
        <w:rPr>
          <w:rFonts w:asciiTheme="minorHAnsi" w:hAnsiTheme="minorHAnsi" w:cstheme="minorHAnsi"/>
        </w:rPr>
        <w:t>organizacj</w:t>
      </w:r>
      <w:r w:rsidR="00A838F4">
        <w:rPr>
          <w:rFonts w:asciiTheme="minorHAnsi" w:hAnsiTheme="minorHAnsi" w:cstheme="minorHAnsi"/>
        </w:rPr>
        <w:t>i</w:t>
      </w:r>
      <w:r w:rsidR="00A838F4" w:rsidRPr="00A838F4">
        <w:rPr>
          <w:rFonts w:asciiTheme="minorHAnsi" w:hAnsiTheme="minorHAnsi" w:cstheme="minorHAnsi"/>
        </w:rPr>
        <w:t xml:space="preserve"> imprez, eventów, festynów, wystaw, zajęć kulturalnych, koncertów, spotkań, przedstawień, pikników, wyjazdów integracyjnych, kolonii, obozów, szkoleń, targów i innych wydarzeń / wyjazdów w związku z działalnością przyjętą do ubezpieczenia (w tym również pokazy sztucznych ogni towarzyszące takim imprezom),</w:t>
      </w:r>
    </w:p>
    <w:p w14:paraId="7CE9FACA" w14:textId="77777777" w:rsidR="00CA10E0" w:rsidRPr="000D651B" w:rsidRDefault="00CA10E0" w:rsidP="00A115D1">
      <w:pPr>
        <w:pStyle w:val="Kolorowalistaakcent11"/>
        <w:numPr>
          <w:ilvl w:val="0"/>
          <w:numId w:val="18"/>
        </w:numPr>
        <w:suppressAutoHyphens w:val="0"/>
        <w:jc w:val="both"/>
        <w:rPr>
          <w:rFonts w:asciiTheme="minorHAnsi" w:hAnsiTheme="minorHAnsi" w:cstheme="minorHAnsi"/>
        </w:rPr>
      </w:pPr>
      <w:r w:rsidRPr="000D651B">
        <w:rPr>
          <w:rFonts w:asciiTheme="minorHAnsi" w:hAnsiTheme="minorHAnsi" w:cstheme="minorHAnsi"/>
        </w:rPr>
        <w:t>kultury fizycznej, sportu i turystyki, w tym terenów rekreacyjnych, obiektów i urządzeń sportowych,</w:t>
      </w:r>
    </w:p>
    <w:p w14:paraId="374706A7" w14:textId="77777777" w:rsidR="00CA10E0" w:rsidRPr="000D651B" w:rsidRDefault="00CA10E0" w:rsidP="00A115D1">
      <w:pPr>
        <w:pStyle w:val="Kolorowalistaakcent11"/>
        <w:numPr>
          <w:ilvl w:val="0"/>
          <w:numId w:val="18"/>
        </w:numPr>
        <w:suppressAutoHyphens w:val="0"/>
        <w:jc w:val="both"/>
        <w:rPr>
          <w:rFonts w:asciiTheme="minorHAnsi" w:hAnsiTheme="minorHAnsi" w:cstheme="minorHAnsi"/>
        </w:rPr>
      </w:pPr>
      <w:r w:rsidRPr="000D651B">
        <w:rPr>
          <w:rFonts w:asciiTheme="minorHAnsi" w:hAnsiTheme="minorHAnsi" w:cstheme="minorHAnsi"/>
        </w:rPr>
        <w:t>porządku publicznego i bezpieczeństwa obywateli oraz ochrony przeciwpożarowej i przeciwpowodziowej, w tym m.in. działalności straży miejskiej, jednostek ochotniczych straży pożarnej.</w:t>
      </w:r>
    </w:p>
    <w:p w14:paraId="3AD70478" w14:textId="77777777" w:rsidR="00CA10E0" w:rsidRPr="000D651B" w:rsidRDefault="00CA10E0" w:rsidP="00A115D1">
      <w:pPr>
        <w:pStyle w:val="Kolorowalistaakcent11"/>
        <w:numPr>
          <w:ilvl w:val="0"/>
          <w:numId w:val="18"/>
        </w:numPr>
        <w:suppressAutoHyphens w:val="0"/>
        <w:jc w:val="both"/>
        <w:rPr>
          <w:rFonts w:asciiTheme="minorHAnsi" w:hAnsiTheme="minorHAnsi" w:cstheme="minorHAnsi"/>
        </w:rPr>
      </w:pPr>
      <w:r w:rsidRPr="000D651B">
        <w:rPr>
          <w:rFonts w:asciiTheme="minorHAnsi" w:hAnsiTheme="minorHAnsi" w:cstheme="minorHAnsi"/>
        </w:rPr>
        <w:t xml:space="preserve">utrzymania gminnych obiektów, lokali mieszkalnych i użytkowych, urządzeń użyteczności publicznej, cmentarza, targowiska oraz obiektów administracyjnych, </w:t>
      </w:r>
    </w:p>
    <w:p w14:paraId="65D3343A" w14:textId="41D3C334" w:rsidR="00CA10E0" w:rsidRPr="000D651B" w:rsidRDefault="00CA10E0" w:rsidP="00A115D1">
      <w:pPr>
        <w:pStyle w:val="Kolorowalistaakcent11"/>
        <w:numPr>
          <w:ilvl w:val="0"/>
          <w:numId w:val="18"/>
        </w:numPr>
        <w:suppressAutoHyphens w:val="0"/>
        <w:jc w:val="both"/>
        <w:rPr>
          <w:rFonts w:asciiTheme="minorHAnsi" w:hAnsiTheme="minorHAnsi" w:cstheme="minorHAnsi"/>
        </w:rPr>
      </w:pPr>
      <w:r w:rsidRPr="000D651B">
        <w:rPr>
          <w:rFonts w:asciiTheme="minorHAnsi" w:hAnsiTheme="minorHAnsi" w:cstheme="minorHAnsi"/>
        </w:rPr>
        <w:t xml:space="preserve">administrowania dróg i pozostałą działalnością jaką prowadzi </w:t>
      </w:r>
      <w:r w:rsidR="00423167">
        <w:rPr>
          <w:rFonts w:asciiTheme="minorHAnsi" w:hAnsiTheme="minorHAnsi" w:cstheme="minorHAnsi"/>
        </w:rPr>
        <w:t>Miasto Ustroń,</w:t>
      </w:r>
      <w:r w:rsidR="00A838F4">
        <w:rPr>
          <w:rFonts w:asciiTheme="minorHAnsi" w:hAnsiTheme="minorHAnsi" w:cstheme="minorHAnsi"/>
        </w:rPr>
        <w:t xml:space="preserve"> w tym zarządzania i utrzymywania dróg,</w:t>
      </w:r>
    </w:p>
    <w:p w14:paraId="72877D98" w14:textId="24981A1A" w:rsidR="00CA10E0" w:rsidRPr="000D651B" w:rsidRDefault="00CA10E0" w:rsidP="00A115D1">
      <w:pPr>
        <w:pStyle w:val="Kolorowalistaakcent11"/>
        <w:numPr>
          <w:ilvl w:val="0"/>
          <w:numId w:val="18"/>
        </w:numPr>
        <w:suppressAutoHyphens w:val="0"/>
        <w:jc w:val="both"/>
        <w:rPr>
          <w:rFonts w:asciiTheme="minorHAnsi" w:hAnsiTheme="minorHAnsi" w:cstheme="minorHAnsi"/>
        </w:rPr>
      </w:pPr>
      <w:r w:rsidRPr="000D651B">
        <w:rPr>
          <w:rFonts w:asciiTheme="minorHAnsi" w:hAnsiTheme="minorHAnsi" w:cstheme="minorHAnsi"/>
        </w:rPr>
        <w:t>działalności pozostałych jednostek organizacyjnych</w:t>
      </w:r>
      <w:r w:rsidR="00A838F4">
        <w:rPr>
          <w:rFonts w:asciiTheme="minorHAnsi" w:hAnsiTheme="minorHAnsi" w:cstheme="minorHAnsi"/>
        </w:rPr>
        <w:t xml:space="preserve"> i pomocniczych</w:t>
      </w:r>
      <w:r w:rsidRPr="000D651B">
        <w:rPr>
          <w:rFonts w:asciiTheme="minorHAnsi" w:hAnsiTheme="minorHAnsi" w:cstheme="minorHAnsi"/>
        </w:rPr>
        <w:t xml:space="preserve"> zgodnie z ich statutem</w:t>
      </w:r>
      <w:r w:rsidR="00423167">
        <w:rPr>
          <w:rFonts w:asciiTheme="minorHAnsi" w:hAnsiTheme="minorHAnsi" w:cstheme="minorHAnsi"/>
        </w:rPr>
        <w:t>,</w:t>
      </w:r>
    </w:p>
    <w:p w14:paraId="52EA18F8" w14:textId="7A6F1A3A" w:rsidR="00CA10E0" w:rsidRPr="000D651B" w:rsidRDefault="00CA10E0" w:rsidP="00A115D1">
      <w:pPr>
        <w:pStyle w:val="Kolorowalistaakcent11"/>
        <w:numPr>
          <w:ilvl w:val="0"/>
          <w:numId w:val="18"/>
        </w:numPr>
        <w:suppressAutoHyphens w:val="0"/>
        <w:jc w:val="both"/>
        <w:rPr>
          <w:rFonts w:asciiTheme="minorHAnsi" w:hAnsiTheme="minorHAnsi" w:cstheme="minorHAnsi"/>
        </w:rPr>
      </w:pPr>
      <w:r w:rsidRPr="000D651B">
        <w:rPr>
          <w:rFonts w:asciiTheme="minorHAnsi" w:hAnsiTheme="minorHAnsi" w:cstheme="minorHAnsi"/>
        </w:rPr>
        <w:t>administrowania cmentarzem, targowiskami itp.</w:t>
      </w:r>
      <w:r w:rsidR="00423167">
        <w:rPr>
          <w:rFonts w:asciiTheme="minorHAnsi" w:hAnsiTheme="minorHAnsi" w:cstheme="minorHAnsi"/>
        </w:rPr>
        <w:t>,</w:t>
      </w:r>
    </w:p>
    <w:p w14:paraId="79CCB988" w14:textId="0DE0406A" w:rsidR="00CA10E0" w:rsidRPr="000D651B" w:rsidRDefault="00CA10E0" w:rsidP="00A115D1">
      <w:pPr>
        <w:pStyle w:val="Kolorowalistaakcent11"/>
        <w:numPr>
          <w:ilvl w:val="0"/>
          <w:numId w:val="18"/>
        </w:numPr>
        <w:suppressAutoHyphens w:val="0"/>
        <w:jc w:val="both"/>
        <w:rPr>
          <w:rFonts w:asciiTheme="minorHAnsi" w:hAnsiTheme="minorHAnsi" w:cstheme="minorHAnsi"/>
        </w:rPr>
      </w:pPr>
      <w:r w:rsidRPr="000D651B">
        <w:rPr>
          <w:rFonts w:asciiTheme="minorHAnsi" w:hAnsiTheme="minorHAnsi" w:cstheme="minorHAnsi"/>
        </w:rPr>
        <w:t xml:space="preserve">administrowaniem </w:t>
      </w:r>
      <w:r w:rsidR="000D651B" w:rsidRPr="000D651B">
        <w:rPr>
          <w:rFonts w:asciiTheme="minorHAnsi" w:hAnsiTheme="minorHAnsi" w:cstheme="minorHAnsi"/>
        </w:rPr>
        <w:t>terenami rekreacyjnymi</w:t>
      </w:r>
      <w:r w:rsidRPr="000D651B">
        <w:rPr>
          <w:rFonts w:asciiTheme="minorHAnsi" w:hAnsiTheme="minorHAnsi" w:cstheme="minorHAnsi"/>
        </w:rPr>
        <w:t xml:space="preserve"> </w:t>
      </w:r>
      <w:r w:rsidR="00936BA1">
        <w:rPr>
          <w:rFonts w:asciiTheme="minorHAnsi" w:hAnsiTheme="minorHAnsi" w:cstheme="minorHAnsi"/>
        </w:rPr>
        <w:t xml:space="preserve">na terenie </w:t>
      </w:r>
      <w:r w:rsidR="00423167">
        <w:rPr>
          <w:rFonts w:asciiTheme="minorHAnsi" w:hAnsiTheme="minorHAnsi" w:cstheme="minorHAnsi"/>
        </w:rPr>
        <w:t>Miasta Ustroń.</w:t>
      </w:r>
    </w:p>
    <w:p w14:paraId="55E8CDCB" w14:textId="77777777" w:rsidR="000A325E" w:rsidRPr="00D73715" w:rsidRDefault="000A325E" w:rsidP="00302DF5">
      <w:pPr>
        <w:jc w:val="both"/>
        <w:rPr>
          <w:rFonts w:asciiTheme="minorHAnsi" w:hAnsiTheme="minorHAnsi" w:cstheme="minorHAnsi"/>
          <w:sz w:val="22"/>
          <w:szCs w:val="22"/>
        </w:rPr>
      </w:pPr>
    </w:p>
    <w:p w14:paraId="5F2BB8AA" w14:textId="77777777" w:rsidR="00BE41EF" w:rsidRPr="000D651B" w:rsidRDefault="00BE41EF" w:rsidP="00BE41EF">
      <w:pPr>
        <w:jc w:val="both"/>
        <w:rPr>
          <w:rFonts w:asciiTheme="minorHAnsi" w:hAnsiTheme="minorHAnsi" w:cstheme="minorHAnsi"/>
          <w:b/>
          <w:sz w:val="22"/>
          <w:szCs w:val="22"/>
        </w:rPr>
      </w:pPr>
      <w:r w:rsidRPr="000D651B">
        <w:rPr>
          <w:rFonts w:asciiTheme="minorHAnsi" w:hAnsiTheme="minorHAnsi" w:cstheme="minorHAnsi"/>
          <w:b/>
          <w:sz w:val="22"/>
          <w:szCs w:val="22"/>
        </w:rPr>
        <w:t xml:space="preserve">9. </w:t>
      </w:r>
      <w:r w:rsidR="00C207FB" w:rsidRPr="000D651B">
        <w:rPr>
          <w:rFonts w:asciiTheme="minorHAnsi" w:hAnsiTheme="minorHAnsi" w:cstheme="minorHAnsi"/>
          <w:bCs/>
          <w:sz w:val="22"/>
          <w:szCs w:val="22"/>
          <w:u w:val="single"/>
        </w:rPr>
        <w:t xml:space="preserve">Klauzule dodatkowe – </w:t>
      </w:r>
      <w:r w:rsidR="00C207FB" w:rsidRPr="000D651B">
        <w:rPr>
          <w:rFonts w:asciiTheme="minorHAnsi" w:hAnsiTheme="minorHAnsi" w:cstheme="minorHAnsi"/>
          <w:sz w:val="22"/>
          <w:szCs w:val="22"/>
          <w:u w:val="single"/>
        </w:rPr>
        <w:t>obligatoryjne:</w:t>
      </w:r>
    </w:p>
    <w:p w14:paraId="2B583C62" w14:textId="442F9F77" w:rsidR="00BE41EF" w:rsidRPr="000D651B" w:rsidRDefault="00BE41EF" w:rsidP="00BE41EF">
      <w:pPr>
        <w:pStyle w:val="Kolorowalistaakcent11"/>
        <w:suppressAutoHyphens w:val="0"/>
        <w:ind w:left="0"/>
        <w:contextualSpacing/>
        <w:jc w:val="both"/>
        <w:rPr>
          <w:rFonts w:asciiTheme="minorHAnsi" w:hAnsiTheme="minorHAnsi" w:cstheme="minorHAnsi"/>
        </w:rPr>
      </w:pPr>
      <w:r w:rsidRPr="000D651B">
        <w:rPr>
          <w:rFonts w:asciiTheme="minorHAnsi" w:hAnsiTheme="minorHAnsi" w:cstheme="minorHAnsi"/>
          <w:b/>
        </w:rPr>
        <w:t xml:space="preserve">9.1. Klauzula reprezentantów – </w:t>
      </w:r>
      <w:r w:rsidR="006F3B9A" w:rsidRPr="00591FAD">
        <w:rPr>
          <w:rFonts w:asciiTheme="minorHAnsi" w:hAnsiTheme="minorHAnsi" w:cstheme="minorHAnsi"/>
        </w:rPr>
        <w:t>z zachowaniem pozostałych, niezmienionych niniejszą klauzulą postanowień umowy ubezpieczenia i ogólnych warunków ubezpieczenia, ustala się, że</w:t>
      </w:r>
      <w:r w:rsidR="006F3B9A" w:rsidRPr="000D651B">
        <w:rPr>
          <w:rFonts w:asciiTheme="minorHAnsi" w:hAnsiTheme="minorHAnsi" w:cstheme="minorHAnsi"/>
        </w:rPr>
        <w:t xml:space="preserve"> </w:t>
      </w:r>
      <w:r w:rsidRPr="000D651B">
        <w:rPr>
          <w:rFonts w:asciiTheme="minorHAnsi" w:hAnsiTheme="minorHAnsi" w:cstheme="minorHAnsi"/>
        </w:rPr>
        <w:t xml:space="preserve">Ubezpieczyciel nie ponosi odpowiedzialności za szkody powstałe wskutek winy umyślnej reprezentantów Ubezpieczającego. Za zachowanie Ubezpieczonego/Ubezpieczającego uznaje się działania Burmistrza, </w:t>
      </w:r>
      <w:r w:rsidR="000342AC">
        <w:rPr>
          <w:rFonts w:asciiTheme="minorHAnsi" w:hAnsiTheme="minorHAnsi" w:cstheme="minorHAnsi"/>
        </w:rPr>
        <w:t xml:space="preserve">Zastępcy (-ów), </w:t>
      </w:r>
      <w:r w:rsidRPr="000D651B">
        <w:rPr>
          <w:rFonts w:asciiTheme="minorHAnsi" w:hAnsiTheme="minorHAnsi" w:cstheme="minorHAnsi"/>
        </w:rPr>
        <w:t xml:space="preserve">Dyrektora oraz kierowników jednostek organizacyjnych. Limit odpowiedzialności w wysokości </w:t>
      </w:r>
      <w:r w:rsidR="00533F2B" w:rsidRPr="000D651B">
        <w:rPr>
          <w:rFonts w:asciiTheme="minorHAnsi" w:hAnsiTheme="minorHAnsi" w:cstheme="minorHAnsi"/>
        </w:rPr>
        <w:t>500.000 zł</w:t>
      </w:r>
      <w:r w:rsidRPr="000D651B">
        <w:rPr>
          <w:rFonts w:asciiTheme="minorHAnsi" w:hAnsiTheme="minorHAnsi" w:cstheme="minorHAnsi"/>
        </w:rPr>
        <w:t xml:space="preserve"> na jedno i na wszystkie zdarzenia w okresie ubezpieczenia.</w:t>
      </w:r>
    </w:p>
    <w:p w14:paraId="73114148" w14:textId="1B3A1E74" w:rsidR="00BE41EF" w:rsidRPr="000D651B" w:rsidRDefault="00BE41EF" w:rsidP="00BE41EF">
      <w:pPr>
        <w:pStyle w:val="Kolorowalistaakcent11"/>
        <w:suppressAutoHyphens w:val="0"/>
        <w:ind w:left="0"/>
        <w:contextualSpacing/>
        <w:jc w:val="both"/>
        <w:rPr>
          <w:rFonts w:asciiTheme="minorHAnsi" w:hAnsiTheme="minorHAnsi" w:cstheme="minorHAnsi"/>
        </w:rPr>
      </w:pPr>
      <w:r w:rsidRPr="000D651B">
        <w:rPr>
          <w:rFonts w:asciiTheme="minorHAnsi" w:hAnsiTheme="minorHAnsi" w:cstheme="minorHAnsi"/>
          <w:b/>
        </w:rPr>
        <w:t>9.2.</w:t>
      </w:r>
      <w:r w:rsidRPr="000D651B">
        <w:rPr>
          <w:rFonts w:asciiTheme="minorHAnsi" w:hAnsiTheme="minorHAnsi" w:cstheme="minorHAnsi"/>
        </w:rPr>
        <w:t xml:space="preserve"> </w:t>
      </w:r>
      <w:r w:rsidRPr="000D651B">
        <w:rPr>
          <w:rFonts w:asciiTheme="minorHAnsi" w:hAnsiTheme="minorHAnsi" w:cstheme="minorHAnsi"/>
          <w:b/>
        </w:rPr>
        <w:t>Klauzula lokalizacji</w:t>
      </w:r>
      <w:r w:rsidRPr="000D651B">
        <w:rPr>
          <w:rFonts w:asciiTheme="minorHAnsi" w:hAnsiTheme="minorHAnsi" w:cstheme="minorHAnsi"/>
        </w:rPr>
        <w:t xml:space="preserve"> - </w:t>
      </w:r>
      <w:r w:rsidR="006F3B9A" w:rsidRPr="00591FAD">
        <w:rPr>
          <w:rFonts w:asciiTheme="minorHAnsi" w:hAnsiTheme="minorHAnsi" w:cstheme="minorHAnsi"/>
        </w:rPr>
        <w:t>z zachowaniem pozostałych, niezmienionych niniejszą klauzulą postanowień umowy ubezpieczenia i ogólnych warunków ubezpieczenia, ustala się, że</w:t>
      </w:r>
      <w:r w:rsidR="006F3B9A" w:rsidRPr="000D651B">
        <w:rPr>
          <w:rFonts w:asciiTheme="minorHAnsi" w:hAnsiTheme="minorHAnsi" w:cstheme="minorHAnsi"/>
        </w:rPr>
        <w:t xml:space="preserve"> </w:t>
      </w:r>
      <w:r w:rsidRPr="000D651B">
        <w:rPr>
          <w:rFonts w:asciiTheme="minorHAnsi" w:hAnsiTheme="minorHAnsi" w:cstheme="minorHAnsi"/>
        </w:rPr>
        <w:t xml:space="preserve">ochroną ubezpieczeniową w ramach niniejszej umowy objęte są wszystkie lokalizacje, gdzie znajduje się mienie stanowiące własność Ubezpieczającego </w:t>
      </w:r>
      <w:r w:rsidR="000C6183" w:rsidRPr="000D651B">
        <w:rPr>
          <w:rFonts w:asciiTheme="minorHAnsi" w:hAnsiTheme="minorHAnsi" w:cstheme="minorHAnsi"/>
        </w:rPr>
        <w:t>/ Ubezpieczonego</w:t>
      </w:r>
      <w:r w:rsidRPr="000D651B">
        <w:rPr>
          <w:rFonts w:asciiTheme="minorHAnsi" w:hAnsiTheme="minorHAnsi" w:cstheme="minorHAnsi"/>
        </w:rPr>
        <w:t xml:space="preserve"> lub znajdujące się pod jego kontrolą lub w pieczy oraz wszystkie miejsca zgodnie z zakresem terytorialnym. Nowe lokalizacje są automatycznie objęte ochroną ubezpieczeniową - pod warunkiem, ze profil działalności oraz ryzyko ubezpieczeniowe w związku z przejęciem nowej lokalizacji nie ulegnie pogorszeniu</w:t>
      </w:r>
      <w:r w:rsidR="002F042E">
        <w:rPr>
          <w:rFonts w:asciiTheme="minorHAnsi" w:hAnsiTheme="minorHAnsi" w:cstheme="minorHAnsi"/>
        </w:rPr>
        <w:t>.</w:t>
      </w:r>
    </w:p>
    <w:p w14:paraId="78026482" w14:textId="2A523826" w:rsidR="00BE41EF" w:rsidRPr="000D651B" w:rsidRDefault="00BE41EF" w:rsidP="00BE41EF">
      <w:pPr>
        <w:pStyle w:val="Kolorowalistaakcent11"/>
        <w:suppressAutoHyphens w:val="0"/>
        <w:ind w:left="0"/>
        <w:contextualSpacing/>
        <w:jc w:val="both"/>
        <w:rPr>
          <w:rFonts w:asciiTheme="minorHAnsi" w:hAnsiTheme="minorHAnsi" w:cstheme="minorHAnsi"/>
        </w:rPr>
      </w:pPr>
      <w:r w:rsidRPr="000D651B">
        <w:rPr>
          <w:rFonts w:asciiTheme="minorHAnsi" w:hAnsiTheme="minorHAnsi" w:cstheme="minorHAnsi"/>
          <w:b/>
        </w:rPr>
        <w:lastRenderedPageBreak/>
        <w:t>9.3.</w:t>
      </w:r>
      <w:r w:rsidRPr="000D651B">
        <w:rPr>
          <w:rFonts w:asciiTheme="minorHAnsi" w:hAnsiTheme="minorHAnsi" w:cstheme="minorHAnsi"/>
        </w:rPr>
        <w:t xml:space="preserve"> </w:t>
      </w:r>
      <w:r w:rsidRPr="000D651B">
        <w:rPr>
          <w:rFonts w:asciiTheme="minorHAnsi" w:hAnsiTheme="minorHAnsi" w:cstheme="minorHAnsi"/>
          <w:b/>
        </w:rPr>
        <w:t>Klauzula</w:t>
      </w:r>
      <w:r w:rsidRPr="000D651B">
        <w:rPr>
          <w:rFonts w:asciiTheme="minorHAnsi" w:hAnsiTheme="minorHAnsi" w:cstheme="minorHAnsi"/>
        </w:rPr>
        <w:t xml:space="preserve"> </w:t>
      </w:r>
      <w:r w:rsidRPr="000D651B">
        <w:rPr>
          <w:rFonts w:asciiTheme="minorHAnsi" w:hAnsiTheme="minorHAnsi" w:cstheme="minorHAnsi"/>
          <w:b/>
        </w:rPr>
        <w:t xml:space="preserve">prolongaty zapłaty składki - </w:t>
      </w:r>
      <w:r w:rsidR="006F3B9A" w:rsidRPr="00591FAD">
        <w:rPr>
          <w:rFonts w:asciiTheme="minorHAnsi" w:hAnsiTheme="minorHAnsi" w:cstheme="minorHAnsi"/>
        </w:rPr>
        <w:t>z zachowaniem pozostałych, niezmienionych niniejszą klauzulą postanowień umowy ubezpieczenia i ogólnych warunków ubezpieczenia, ustala się, że</w:t>
      </w:r>
      <w:r w:rsidR="006F3B9A" w:rsidRPr="000D651B">
        <w:rPr>
          <w:rFonts w:asciiTheme="minorHAnsi" w:hAnsiTheme="minorHAnsi" w:cstheme="minorHAnsi"/>
        </w:rPr>
        <w:t xml:space="preserve"> </w:t>
      </w:r>
      <w:r w:rsidRPr="000D651B">
        <w:rPr>
          <w:rFonts w:asciiTheme="minorHAnsi" w:hAnsiTheme="minorHAnsi" w:cstheme="minorHAnsi"/>
        </w:rPr>
        <w:t>niniejsza klauzula dopuszcza prolongatę zapłaty składki ubezpieczeniowej lub raty składki o 14 (czternaście) dni – bez obciążania Ubezpieczającego ustawowymi odsetkami za zwłokę – pod warunkiem złożenia pisemnego wniosku przez Ubezpieczającego przed upływem terminu płatności składki ubezpieczeniowej lub raty składki.</w:t>
      </w:r>
    </w:p>
    <w:p w14:paraId="0ED6CB16" w14:textId="0934100E" w:rsidR="00BE41EF" w:rsidRPr="00162D28" w:rsidRDefault="00BE41EF" w:rsidP="00BE41EF">
      <w:pPr>
        <w:pStyle w:val="Kolorowalistaakcent11"/>
        <w:suppressAutoHyphens w:val="0"/>
        <w:ind w:left="0"/>
        <w:contextualSpacing/>
        <w:jc w:val="both"/>
        <w:rPr>
          <w:rFonts w:asciiTheme="minorHAnsi" w:hAnsiTheme="minorHAnsi" w:cstheme="minorHAnsi"/>
        </w:rPr>
      </w:pPr>
      <w:r w:rsidRPr="000D651B">
        <w:rPr>
          <w:rFonts w:asciiTheme="minorHAnsi" w:hAnsiTheme="minorHAnsi" w:cstheme="minorHAnsi"/>
          <w:b/>
        </w:rPr>
        <w:t>9.4.</w:t>
      </w:r>
      <w:r w:rsidRPr="000D651B">
        <w:rPr>
          <w:rFonts w:asciiTheme="minorHAnsi" w:hAnsiTheme="minorHAnsi" w:cstheme="minorHAnsi"/>
        </w:rPr>
        <w:t xml:space="preserve"> </w:t>
      </w:r>
      <w:r w:rsidRPr="000D651B">
        <w:rPr>
          <w:rFonts w:asciiTheme="minorHAnsi" w:hAnsiTheme="minorHAnsi" w:cstheme="minorHAnsi"/>
          <w:b/>
          <w:bCs/>
        </w:rPr>
        <w:t>Klauzula przelewu bankowego</w:t>
      </w:r>
      <w:r w:rsidRPr="000D651B">
        <w:rPr>
          <w:rFonts w:asciiTheme="minorHAnsi" w:hAnsiTheme="minorHAnsi" w:cstheme="minorHAnsi"/>
          <w:b/>
          <w:bCs/>
          <w:spacing w:val="20"/>
        </w:rPr>
        <w:t xml:space="preserve"> -</w:t>
      </w:r>
      <w:r w:rsidRPr="000D651B">
        <w:rPr>
          <w:rFonts w:asciiTheme="minorHAnsi" w:hAnsiTheme="minorHAnsi" w:cstheme="minorHAnsi"/>
        </w:rPr>
        <w:t xml:space="preserve"> </w:t>
      </w:r>
      <w:r w:rsidR="006F3B9A" w:rsidRPr="00591FAD">
        <w:rPr>
          <w:rFonts w:asciiTheme="minorHAnsi" w:hAnsiTheme="minorHAnsi" w:cstheme="minorHAnsi"/>
        </w:rPr>
        <w:t>z zachowaniem pozostałych, niezmienionych niniejszą klauzulą postanowień umowy ubezpieczenia i ogólnych warunków ubezpieczenia, ustala się, że</w:t>
      </w:r>
      <w:r w:rsidR="006F3B9A" w:rsidRPr="000D651B">
        <w:rPr>
          <w:rFonts w:asciiTheme="minorHAnsi" w:hAnsiTheme="minorHAnsi" w:cstheme="minorHAnsi"/>
        </w:rPr>
        <w:t xml:space="preserve"> </w:t>
      </w:r>
      <w:r w:rsidRPr="000D651B">
        <w:rPr>
          <w:rFonts w:asciiTheme="minorHAnsi" w:hAnsiTheme="minorHAnsi" w:cstheme="minorHAnsi"/>
        </w:rPr>
        <w:t xml:space="preserve">za datę prawidłowego opłacenia składki ubezpieczeniowej uznaje się datę złożenia dyspozycji realizacji polecenia przelewu bankowego bez względu na formę (pisemna </w:t>
      </w:r>
      <w:r w:rsidRPr="00162D28">
        <w:rPr>
          <w:rFonts w:asciiTheme="minorHAnsi" w:hAnsiTheme="minorHAnsi" w:cstheme="minorHAnsi"/>
        </w:rPr>
        <w:t>lub elektroniczna), o ile w terminie jej realizacji na rachunku Ubezpieczającego była dostępna niezbędna ilość środków płatniczych.</w:t>
      </w:r>
    </w:p>
    <w:p w14:paraId="6139C835" w14:textId="0B5F9918" w:rsidR="00BE41EF" w:rsidRPr="00162D28" w:rsidRDefault="00BE41EF" w:rsidP="00BE41EF">
      <w:pPr>
        <w:pStyle w:val="Kolorowalistaakcent11"/>
        <w:suppressAutoHyphens w:val="0"/>
        <w:ind w:left="0"/>
        <w:contextualSpacing/>
        <w:jc w:val="both"/>
        <w:rPr>
          <w:rFonts w:asciiTheme="minorHAnsi" w:hAnsiTheme="minorHAnsi" w:cstheme="minorHAnsi"/>
        </w:rPr>
      </w:pPr>
      <w:r w:rsidRPr="00162D28">
        <w:rPr>
          <w:rFonts w:asciiTheme="minorHAnsi" w:hAnsiTheme="minorHAnsi" w:cstheme="minorHAnsi"/>
          <w:b/>
        </w:rPr>
        <w:t>9.5.</w:t>
      </w:r>
      <w:r w:rsidRPr="00162D28">
        <w:rPr>
          <w:rFonts w:asciiTheme="minorHAnsi" w:hAnsiTheme="minorHAnsi" w:cstheme="minorHAnsi"/>
        </w:rPr>
        <w:t xml:space="preserve"> </w:t>
      </w:r>
      <w:r w:rsidRPr="00162D28">
        <w:rPr>
          <w:rFonts w:asciiTheme="minorHAnsi" w:hAnsiTheme="minorHAnsi" w:cstheme="minorHAnsi"/>
          <w:b/>
        </w:rPr>
        <w:t xml:space="preserve">Klauzula uznania </w:t>
      </w:r>
      <w:r w:rsidRPr="00162D28">
        <w:rPr>
          <w:rFonts w:asciiTheme="minorHAnsi" w:hAnsiTheme="minorHAnsi" w:cstheme="minorHAnsi"/>
        </w:rPr>
        <w:t xml:space="preserve">- </w:t>
      </w:r>
      <w:r w:rsidR="006F3B9A" w:rsidRPr="00591FAD">
        <w:rPr>
          <w:rFonts w:asciiTheme="minorHAnsi" w:hAnsiTheme="minorHAnsi" w:cstheme="minorHAnsi"/>
        </w:rPr>
        <w:t>z zachowaniem pozostałych, niezmienionych niniejszą klauzulą postanowień umowy ubezpieczenia i ogólnych warunków ubezpieczenia, ustala się, że</w:t>
      </w:r>
      <w:r w:rsidR="006F3B9A" w:rsidRPr="00162D28">
        <w:rPr>
          <w:rFonts w:asciiTheme="minorHAnsi" w:hAnsiTheme="minorHAnsi" w:cstheme="minorHAnsi"/>
        </w:rPr>
        <w:t xml:space="preserve"> </w:t>
      </w:r>
      <w:r w:rsidRPr="00162D28">
        <w:rPr>
          <w:rFonts w:asciiTheme="minorHAnsi" w:hAnsiTheme="minorHAnsi" w:cstheme="minorHAnsi"/>
        </w:rPr>
        <w:t>Ubezpieczyciel nie może odmówić przyjęcia odpowiedzialności ze względu na nienależyty stan techniczny nieruchomości, infrastruktury oraz wszelkich instalacji. Klauzula nie ma zastosowania, jeśli ubezpieczający wiedział lub powinien był wiedzieć o nienależytym stanie technicznym tych składników mienia.</w:t>
      </w:r>
    </w:p>
    <w:p w14:paraId="00C28275" w14:textId="253DA26E" w:rsidR="00BE41EF" w:rsidRPr="00162D28" w:rsidRDefault="00BE41EF" w:rsidP="00BE41EF">
      <w:pPr>
        <w:pStyle w:val="Kolorowalistaakcent11"/>
        <w:suppressAutoHyphens w:val="0"/>
        <w:ind w:left="0"/>
        <w:contextualSpacing/>
        <w:jc w:val="both"/>
        <w:rPr>
          <w:rFonts w:asciiTheme="minorHAnsi" w:hAnsiTheme="minorHAnsi" w:cstheme="minorHAnsi"/>
        </w:rPr>
      </w:pPr>
      <w:r w:rsidRPr="00162D28">
        <w:rPr>
          <w:rFonts w:asciiTheme="minorHAnsi" w:hAnsiTheme="minorHAnsi" w:cstheme="minorHAnsi"/>
          <w:b/>
        </w:rPr>
        <w:t>9.6.</w:t>
      </w:r>
      <w:r w:rsidRPr="00162D28">
        <w:rPr>
          <w:rFonts w:asciiTheme="minorHAnsi" w:hAnsiTheme="minorHAnsi" w:cstheme="minorHAnsi"/>
        </w:rPr>
        <w:t xml:space="preserve"> </w:t>
      </w:r>
      <w:r w:rsidRPr="00162D28">
        <w:rPr>
          <w:rFonts w:asciiTheme="minorHAnsi" w:hAnsiTheme="minorHAnsi" w:cstheme="minorHAnsi"/>
          <w:b/>
        </w:rPr>
        <w:t>Klauzula podatku VAT</w:t>
      </w:r>
      <w:r w:rsidRPr="00162D28">
        <w:rPr>
          <w:rFonts w:asciiTheme="minorHAnsi" w:hAnsiTheme="minorHAnsi" w:cstheme="minorHAnsi"/>
        </w:rPr>
        <w:t xml:space="preserve"> - </w:t>
      </w:r>
      <w:r w:rsidR="006F3B9A" w:rsidRPr="00591FAD">
        <w:rPr>
          <w:rFonts w:asciiTheme="minorHAnsi" w:hAnsiTheme="minorHAnsi" w:cstheme="minorHAnsi"/>
        </w:rPr>
        <w:t>z zachowaniem pozostałych, niezmienionych niniejszą klauzulą postanowień umowy ubezpieczenia i ogólnych warunków ubezpieczenia, ustala się, że</w:t>
      </w:r>
      <w:r w:rsidR="006F3B9A" w:rsidRPr="00162D28">
        <w:rPr>
          <w:rFonts w:asciiTheme="minorHAnsi" w:hAnsiTheme="minorHAnsi" w:cstheme="minorHAnsi"/>
        </w:rPr>
        <w:t xml:space="preserve"> </w:t>
      </w:r>
      <w:r w:rsidRPr="00162D28">
        <w:rPr>
          <w:rFonts w:asciiTheme="minorHAnsi" w:hAnsiTheme="minorHAnsi" w:cstheme="minorHAnsi"/>
        </w:rPr>
        <w:t>odszkodowanie będzie wypłacane łącznie z podatkiem od towarów i usług VAT, jeśli Ubezpieczający nie może tego podatku odliczyć. Rozstrzygającym będzie pisemne oświadczenie złożone przez Ubezpieczającego.</w:t>
      </w:r>
    </w:p>
    <w:p w14:paraId="411376E1" w14:textId="53EAFFB4" w:rsidR="00BE41EF" w:rsidRPr="00162D28" w:rsidRDefault="00BE41EF" w:rsidP="00BE41EF">
      <w:pPr>
        <w:pStyle w:val="Kolorowalistaakcent11"/>
        <w:suppressAutoHyphens w:val="0"/>
        <w:ind w:left="0"/>
        <w:contextualSpacing/>
        <w:jc w:val="both"/>
        <w:rPr>
          <w:rFonts w:asciiTheme="minorHAnsi" w:hAnsiTheme="minorHAnsi" w:cstheme="minorHAnsi"/>
        </w:rPr>
      </w:pPr>
      <w:r w:rsidRPr="00162D28">
        <w:rPr>
          <w:rFonts w:asciiTheme="minorHAnsi" w:hAnsiTheme="minorHAnsi" w:cstheme="minorHAnsi"/>
          <w:b/>
        </w:rPr>
        <w:t>9.7.</w:t>
      </w:r>
      <w:r w:rsidRPr="00162D28">
        <w:rPr>
          <w:rFonts w:asciiTheme="minorHAnsi" w:hAnsiTheme="minorHAnsi" w:cstheme="minorHAnsi"/>
        </w:rPr>
        <w:t xml:space="preserve"> </w:t>
      </w:r>
      <w:r w:rsidRPr="00162D28">
        <w:rPr>
          <w:rFonts w:asciiTheme="minorHAnsi" w:hAnsiTheme="minorHAnsi" w:cstheme="minorHAnsi"/>
          <w:b/>
          <w:bCs/>
        </w:rPr>
        <w:t>Klauzula warunków i taryf</w:t>
      </w:r>
      <w:r w:rsidRPr="00162D28">
        <w:rPr>
          <w:rFonts w:asciiTheme="minorHAnsi" w:hAnsiTheme="minorHAnsi" w:cstheme="minorHAnsi"/>
        </w:rPr>
        <w:t xml:space="preserve"> - </w:t>
      </w:r>
      <w:r w:rsidR="006F3B9A" w:rsidRPr="00591FAD">
        <w:rPr>
          <w:rFonts w:asciiTheme="minorHAnsi" w:hAnsiTheme="minorHAnsi" w:cstheme="minorHAnsi"/>
        </w:rPr>
        <w:t>z zachowaniem pozostałych, niezmienionych niniejszą klauzulą postanowień umowy ubezpieczenia i ogólnych warunków ubezpieczenia, ustala się, że</w:t>
      </w:r>
      <w:r w:rsidR="006F3B9A" w:rsidRPr="00162D28">
        <w:rPr>
          <w:rFonts w:asciiTheme="minorHAnsi" w:hAnsiTheme="minorHAnsi" w:cstheme="minorHAnsi"/>
        </w:rPr>
        <w:t xml:space="preserve"> </w:t>
      </w:r>
      <w:r w:rsidRPr="00162D28">
        <w:rPr>
          <w:rFonts w:asciiTheme="minorHAnsi" w:hAnsiTheme="minorHAnsi" w:cstheme="minorHAnsi"/>
        </w:rPr>
        <w:t>w przypadku doubezpieczenia, uzupełniania lub podwyższania sumy ubezpieczenia lub limitu odpowiedzialności w okresie ubezpieczenia, zastosowanie mieć będą warunki umowy oraz stawki ubezpieczeniowe obowiązujące w umowie ubezpieczenia w dniu dokonywania zmiany.</w:t>
      </w:r>
    </w:p>
    <w:p w14:paraId="22C46E4F" w14:textId="2ADB065B" w:rsidR="00BE41EF" w:rsidRPr="00162D28" w:rsidRDefault="00BE41EF" w:rsidP="00BE41EF">
      <w:pPr>
        <w:pStyle w:val="Kolorowalistaakcent11"/>
        <w:suppressAutoHyphens w:val="0"/>
        <w:ind w:left="0"/>
        <w:contextualSpacing/>
        <w:jc w:val="both"/>
        <w:rPr>
          <w:rFonts w:asciiTheme="minorHAnsi" w:hAnsiTheme="minorHAnsi" w:cstheme="minorHAnsi"/>
        </w:rPr>
      </w:pPr>
      <w:r w:rsidRPr="00162D28">
        <w:rPr>
          <w:rFonts w:asciiTheme="minorHAnsi" w:hAnsiTheme="minorHAnsi" w:cstheme="minorHAnsi"/>
          <w:b/>
        </w:rPr>
        <w:t>9.8.</w:t>
      </w:r>
      <w:r w:rsidRPr="00162D28">
        <w:rPr>
          <w:rFonts w:asciiTheme="minorHAnsi" w:hAnsiTheme="minorHAnsi" w:cstheme="minorHAnsi"/>
        </w:rPr>
        <w:t xml:space="preserve"> </w:t>
      </w:r>
      <w:r w:rsidRPr="00162D28">
        <w:rPr>
          <w:rFonts w:asciiTheme="minorHAnsi" w:hAnsiTheme="minorHAnsi" w:cstheme="minorHAnsi"/>
          <w:b/>
          <w:bCs/>
        </w:rPr>
        <w:t>Klauzula czasu ochrony</w:t>
      </w:r>
      <w:r w:rsidRPr="00162D28">
        <w:rPr>
          <w:rFonts w:asciiTheme="minorHAnsi" w:hAnsiTheme="minorHAnsi" w:cstheme="minorHAnsi"/>
        </w:rPr>
        <w:t xml:space="preserve"> - </w:t>
      </w:r>
      <w:r w:rsidR="006F3B9A" w:rsidRPr="00591FAD">
        <w:rPr>
          <w:rFonts w:asciiTheme="minorHAnsi" w:hAnsiTheme="minorHAnsi" w:cstheme="minorHAnsi"/>
        </w:rPr>
        <w:t>z zachowaniem pozostałych, niezmienionych niniejszą klauzulą postanowień umowy ubezpieczenia i ogólnych warunków ubezpieczenia, ustala się, że</w:t>
      </w:r>
      <w:r w:rsidR="006F3B9A" w:rsidRPr="00162D28">
        <w:rPr>
          <w:rFonts w:asciiTheme="minorHAnsi" w:hAnsiTheme="minorHAnsi" w:cstheme="minorHAnsi"/>
        </w:rPr>
        <w:t xml:space="preserve"> </w:t>
      </w:r>
      <w:r w:rsidRPr="00162D28">
        <w:rPr>
          <w:rFonts w:asciiTheme="minorHAnsi" w:hAnsiTheme="minorHAnsi" w:cstheme="minorHAnsi"/>
        </w:rPr>
        <w:t xml:space="preserve">okres ochrony jest tożsamy z okresem ubezpieczenia </w:t>
      </w:r>
      <w:r w:rsidR="000C6183" w:rsidRPr="00162D28">
        <w:rPr>
          <w:rFonts w:asciiTheme="minorHAnsi" w:hAnsiTheme="minorHAnsi" w:cstheme="minorHAnsi"/>
        </w:rPr>
        <w:t>mimo opłacenia</w:t>
      </w:r>
      <w:r w:rsidRPr="00162D28">
        <w:rPr>
          <w:rFonts w:asciiTheme="minorHAnsi" w:hAnsiTheme="minorHAnsi" w:cstheme="minorHAnsi"/>
          <w:bCs/>
        </w:rPr>
        <w:t xml:space="preserve"> składki</w:t>
      </w:r>
      <w:r w:rsidRPr="00162D28">
        <w:rPr>
          <w:rFonts w:asciiTheme="minorHAnsi" w:hAnsiTheme="minorHAnsi" w:cstheme="minorHAnsi"/>
          <w:b/>
          <w:bCs/>
        </w:rPr>
        <w:t xml:space="preserve"> </w:t>
      </w:r>
      <w:r w:rsidRPr="00162D28">
        <w:rPr>
          <w:rFonts w:asciiTheme="minorHAnsi" w:hAnsiTheme="minorHAnsi" w:cstheme="minorHAnsi"/>
          <w:bCs/>
        </w:rPr>
        <w:t>l</w:t>
      </w:r>
      <w:r w:rsidRPr="00162D28">
        <w:rPr>
          <w:rFonts w:asciiTheme="minorHAnsi" w:hAnsiTheme="minorHAnsi" w:cstheme="minorHAnsi"/>
        </w:rPr>
        <w:t>ub jej raty w terminie późniejszym określonym w umowie.</w:t>
      </w:r>
    </w:p>
    <w:p w14:paraId="64C88019" w14:textId="406D8AA1" w:rsidR="00BE41EF" w:rsidRPr="00162D28" w:rsidRDefault="00BE41EF" w:rsidP="00BE41EF">
      <w:pPr>
        <w:pStyle w:val="Kolorowalistaakcent11"/>
        <w:suppressAutoHyphens w:val="0"/>
        <w:ind w:left="0"/>
        <w:contextualSpacing/>
        <w:jc w:val="both"/>
        <w:rPr>
          <w:rFonts w:asciiTheme="minorHAnsi" w:hAnsiTheme="minorHAnsi" w:cstheme="minorHAnsi"/>
        </w:rPr>
      </w:pPr>
      <w:r w:rsidRPr="00162D28">
        <w:rPr>
          <w:rFonts w:asciiTheme="minorHAnsi" w:hAnsiTheme="minorHAnsi" w:cstheme="minorHAnsi"/>
          <w:b/>
        </w:rPr>
        <w:t>9.9.</w:t>
      </w:r>
      <w:r w:rsidRPr="00162D28">
        <w:rPr>
          <w:rFonts w:asciiTheme="minorHAnsi" w:hAnsiTheme="minorHAnsi" w:cstheme="minorHAnsi"/>
        </w:rPr>
        <w:t xml:space="preserve"> </w:t>
      </w:r>
      <w:r w:rsidRPr="00162D28">
        <w:rPr>
          <w:rFonts w:asciiTheme="minorHAnsi" w:hAnsiTheme="minorHAnsi" w:cstheme="minorHAnsi"/>
          <w:b/>
        </w:rPr>
        <w:t>Klauzu</w:t>
      </w:r>
      <w:r w:rsidRPr="00162D28">
        <w:rPr>
          <w:rFonts w:asciiTheme="minorHAnsi" w:hAnsiTheme="minorHAnsi" w:cstheme="minorHAnsi"/>
          <w:b/>
          <w:bCs/>
        </w:rPr>
        <w:t xml:space="preserve">la płatności rat - </w:t>
      </w:r>
      <w:r w:rsidR="006F3B9A" w:rsidRPr="00591FAD">
        <w:rPr>
          <w:rFonts w:asciiTheme="minorHAnsi" w:hAnsiTheme="minorHAnsi" w:cstheme="minorHAnsi"/>
        </w:rPr>
        <w:t>z zachowaniem pozostałych, niezmienionych niniejszą klauzulą postanowień umowy ubezpieczenia i ogólnych warunków ubezpieczenia, ustala się, że</w:t>
      </w:r>
      <w:r w:rsidR="006F3B9A" w:rsidRPr="00162D28">
        <w:rPr>
          <w:rFonts w:asciiTheme="minorHAnsi" w:hAnsiTheme="minorHAnsi" w:cstheme="minorHAnsi"/>
          <w:bCs/>
        </w:rPr>
        <w:t xml:space="preserve"> </w:t>
      </w:r>
      <w:r w:rsidRPr="00162D28">
        <w:rPr>
          <w:rFonts w:asciiTheme="minorHAnsi" w:hAnsiTheme="minorHAnsi" w:cstheme="minorHAnsi"/>
          <w:bCs/>
        </w:rPr>
        <w:t>w pr</w:t>
      </w:r>
      <w:r w:rsidRPr="00162D28">
        <w:rPr>
          <w:rFonts w:asciiTheme="minorHAnsi" w:hAnsiTheme="minorHAnsi" w:cstheme="minorHAnsi"/>
        </w:rPr>
        <w:t>zypadku wypłaty odszkodowania, Ubezpieczyciel nie jest uprawniony do potrącenia z kwoty odszkodowania rat jeszcze nie wymagalnych lub żądania zapłaty pozostałych rat.</w:t>
      </w:r>
    </w:p>
    <w:p w14:paraId="7AE73025" w14:textId="419C7FA6" w:rsidR="00E071D2" w:rsidRPr="00162D28" w:rsidRDefault="00BE41EF" w:rsidP="00BE41EF">
      <w:pPr>
        <w:pStyle w:val="Kolorowalistaakcent11"/>
        <w:suppressAutoHyphens w:val="0"/>
        <w:ind w:left="0"/>
        <w:contextualSpacing/>
        <w:jc w:val="both"/>
        <w:rPr>
          <w:rFonts w:asciiTheme="minorHAnsi" w:hAnsiTheme="minorHAnsi" w:cstheme="minorHAnsi"/>
        </w:rPr>
      </w:pPr>
      <w:r w:rsidRPr="00162D28">
        <w:rPr>
          <w:rFonts w:asciiTheme="minorHAnsi" w:hAnsiTheme="minorHAnsi" w:cstheme="minorHAnsi"/>
          <w:b/>
        </w:rPr>
        <w:t>9.10.</w:t>
      </w:r>
      <w:r w:rsidRPr="00162D28">
        <w:rPr>
          <w:rFonts w:asciiTheme="minorHAnsi" w:hAnsiTheme="minorHAnsi" w:cstheme="minorHAnsi"/>
        </w:rPr>
        <w:t xml:space="preserve"> </w:t>
      </w:r>
      <w:r w:rsidRPr="00162D28">
        <w:rPr>
          <w:rFonts w:asciiTheme="minorHAnsi" w:hAnsiTheme="minorHAnsi" w:cstheme="minorHAnsi"/>
          <w:b/>
        </w:rPr>
        <w:t xml:space="preserve">Klauzula awarii instalacji – </w:t>
      </w:r>
      <w:r w:rsidR="006F3B9A" w:rsidRPr="00591FAD">
        <w:rPr>
          <w:rFonts w:asciiTheme="minorHAnsi" w:hAnsiTheme="minorHAnsi" w:cstheme="minorHAnsi"/>
        </w:rPr>
        <w:t>z zachowaniem pozostałych, niezmienionych niniejszą klauzulą postanowień umowy ubezpieczenia i ogólnych warunków ubezpieczenia, ustala się, że</w:t>
      </w:r>
      <w:r w:rsidR="006F3B9A" w:rsidRPr="00162D28">
        <w:rPr>
          <w:rFonts w:asciiTheme="minorHAnsi" w:hAnsiTheme="minorHAnsi" w:cstheme="minorHAnsi"/>
        </w:rPr>
        <w:t xml:space="preserve"> </w:t>
      </w:r>
      <w:r w:rsidRPr="00162D28">
        <w:rPr>
          <w:rFonts w:asciiTheme="minorHAnsi" w:hAnsiTheme="minorHAnsi" w:cstheme="minorHAnsi"/>
        </w:rPr>
        <w:t xml:space="preserve">niezależnie od winy Ubezpieczonego (nawet jeśli nie ponosi odpowiedzialności) ochrona ubezpieczeniowa obejmuje szkody w mieniu osób trzecich powstałe </w:t>
      </w:r>
      <w:r w:rsidR="000C6183" w:rsidRPr="00162D28">
        <w:rPr>
          <w:rFonts w:asciiTheme="minorHAnsi" w:hAnsiTheme="minorHAnsi" w:cstheme="minorHAnsi"/>
        </w:rPr>
        <w:t>wskutek</w:t>
      </w:r>
      <w:r w:rsidRPr="00162D28">
        <w:rPr>
          <w:rFonts w:asciiTheme="minorHAnsi" w:hAnsiTheme="minorHAnsi" w:cstheme="minorHAnsi"/>
        </w:rPr>
        <w:t xml:space="preserve"> pęknięcia, odczepienia, rozszczelnienia, oderwania itp. </w:t>
      </w:r>
      <w:r w:rsidR="00E80932" w:rsidRPr="00162D28">
        <w:rPr>
          <w:rFonts w:asciiTheme="minorHAnsi" w:hAnsiTheme="minorHAnsi" w:cstheme="minorHAnsi"/>
        </w:rPr>
        <w:t xml:space="preserve">jakiegokolwiek elementu (części) </w:t>
      </w:r>
      <w:r w:rsidRPr="00162D28">
        <w:rPr>
          <w:rFonts w:asciiTheme="minorHAnsi" w:hAnsiTheme="minorHAnsi" w:cstheme="minorHAnsi"/>
        </w:rPr>
        <w:t>instalacji wodociągowej, kanalizacyjnej, centralnego ogrzewania, przewodów służących do przepływu w</w:t>
      </w:r>
      <w:r w:rsidR="00EE2D41" w:rsidRPr="00162D28">
        <w:rPr>
          <w:rFonts w:asciiTheme="minorHAnsi" w:hAnsiTheme="minorHAnsi" w:cstheme="minorHAnsi"/>
        </w:rPr>
        <w:t>ody. Limit odpowiedzialności</w:t>
      </w:r>
      <w:r w:rsidR="00D14674" w:rsidRPr="00162D28">
        <w:rPr>
          <w:rFonts w:asciiTheme="minorHAnsi" w:hAnsiTheme="minorHAnsi" w:cstheme="minorHAnsi"/>
        </w:rPr>
        <w:t xml:space="preserve"> </w:t>
      </w:r>
      <w:r w:rsidR="00162D28" w:rsidRPr="00162D28">
        <w:rPr>
          <w:rFonts w:asciiTheme="minorHAnsi" w:hAnsiTheme="minorHAnsi" w:cstheme="minorHAnsi"/>
        </w:rPr>
        <w:t>50</w:t>
      </w:r>
      <w:r w:rsidR="00E071D2" w:rsidRPr="00162D28">
        <w:rPr>
          <w:rFonts w:asciiTheme="minorHAnsi" w:hAnsiTheme="minorHAnsi" w:cstheme="minorHAnsi"/>
        </w:rPr>
        <w:t xml:space="preserve"> 000 zł na jedno i wszystkie zdarzen</w:t>
      </w:r>
      <w:r w:rsidR="00B97AB1" w:rsidRPr="00162D28">
        <w:rPr>
          <w:rFonts w:asciiTheme="minorHAnsi" w:hAnsiTheme="minorHAnsi" w:cstheme="minorHAnsi"/>
        </w:rPr>
        <w:t>ia</w:t>
      </w:r>
      <w:r w:rsidR="00023144" w:rsidRPr="00162D28">
        <w:rPr>
          <w:rFonts w:asciiTheme="minorHAnsi" w:hAnsiTheme="minorHAnsi" w:cstheme="minorHAnsi"/>
        </w:rPr>
        <w:t xml:space="preserve"> w okresie ubezpieczenia.</w:t>
      </w:r>
    </w:p>
    <w:p w14:paraId="122EFF51" w14:textId="77777777" w:rsidR="00AC1A87" w:rsidRPr="003E2BA5" w:rsidRDefault="00AC1A87">
      <w:pPr>
        <w:jc w:val="both"/>
        <w:rPr>
          <w:rFonts w:asciiTheme="minorHAnsi" w:hAnsiTheme="minorHAnsi" w:cstheme="minorHAnsi"/>
          <w:sz w:val="22"/>
          <w:szCs w:val="22"/>
          <w:highlight w:val="yellow"/>
        </w:rPr>
      </w:pPr>
    </w:p>
    <w:p w14:paraId="30059447" w14:textId="77777777" w:rsidR="008E0A52" w:rsidRPr="001D0426" w:rsidRDefault="008E0A52" w:rsidP="00392727">
      <w:pPr>
        <w:pStyle w:val="Nagwek4"/>
        <w:numPr>
          <w:ilvl w:val="0"/>
          <w:numId w:val="2"/>
        </w:numPr>
        <w:jc w:val="both"/>
        <w:rPr>
          <w:rFonts w:asciiTheme="minorHAnsi" w:hAnsiTheme="minorHAnsi" w:cstheme="minorHAnsi"/>
          <w:sz w:val="22"/>
          <w:szCs w:val="22"/>
          <w:u w:val="single"/>
        </w:rPr>
      </w:pPr>
      <w:r w:rsidRPr="001D0426">
        <w:rPr>
          <w:rFonts w:asciiTheme="minorHAnsi" w:hAnsiTheme="minorHAnsi" w:cstheme="minorHAnsi"/>
          <w:sz w:val="22"/>
          <w:szCs w:val="22"/>
          <w:u w:val="single"/>
        </w:rPr>
        <w:t>Ubezpieczenie sprzętu elektronicznego od wszystkich ryzyk z rozszerzeniem o kradzież z włamaniem i rabunek oraz dewastację</w:t>
      </w:r>
    </w:p>
    <w:p w14:paraId="61163711" w14:textId="77777777" w:rsidR="00ED4193" w:rsidRPr="003E2BA5" w:rsidRDefault="00ED4193" w:rsidP="00ED4193">
      <w:pPr>
        <w:ind w:left="1080"/>
        <w:rPr>
          <w:rFonts w:asciiTheme="minorHAnsi" w:hAnsiTheme="minorHAnsi" w:cstheme="minorHAnsi"/>
          <w:sz w:val="22"/>
          <w:szCs w:val="22"/>
          <w:highlight w:val="yellow"/>
        </w:rPr>
      </w:pPr>
    </w:p>
    <w:p w14:paraId="2C4B67C3" w14:textId="77777777" w:rsidR="00FB08C5" w:rsidRPr="00E719A6" w:rsidRDefault="00FB08C5" w:rsidP="00A115D1">
      <w:pPr>
        <w:pStyle w:val="Tekstpodstawowy"/>
        <w:numPr>
          <w:ilvl w:val="0"/>
          <w:numId w:val="16"/>
        </w:numPr>
        <w:suppressAutoHyphens w:val="0"/>
        <w:spacing w:after="0"/>
        <w:rPr>
          <w:rFonts w:asciiTheme="minorHAnsi" w:hAnsiTheme="minorHAnsi" w:cstheme="minorHAnsi"/>
          <w:b/>
          <w:sz w:val="22"/>
          <w:szCs w:val="22"/>
        </w:rPr>
      </w:pPr>
      <w:r w:rsidRPr="00E719A6">
        <w:rPr>
          <w:rFonts w:asciiTheme="minorHAnsi" w:hAnsiTheme="minorHAnsi" w:cstheme="minorHAnsi"/>
          <w:b/>
          <w:sz w:val="22"/>
          <w:szCs w:val="22"/>
        </w:rPr>
        <w:t>Przedmiot</w:t>
      </w:r>
      <w:r w:rsidR="00705147" w:rsidRPr="00E719A6">
        <w:rPr>
          <w:rFonts w:asciiTheme="minorHAnsi" w:hAnsiTheme="minorHAnsi" w:cstheme="minorHAnsi"/>
          <w:b/>
          <w:sz w:val="22"/>
          <w:szCs w:val="22"/>
        </w:rPr>
        <w:t xml:space="preserve"> i miejsce</w:t>
      </w:r>
      <w:r w:rsidRPr="00E719A6">
        <w:rPr>
          <w:rFonts w:asciiTheme="minorHAnsi" w:hAnsiTheme="minorHAnsi" w:cstheme="minorHAnsi"/>
          <w:b/>
          <w:sz w:val="22"/>
          <w:szCs w:val="22"/>
        </w:rPr>
        <w:t xml:space="preserve"> ubezpieczenia </w:t>
      </w:r>
    </w:p>
    <w:p w14:paraId="63D85C7C" w14:textId="4AFF9252" w:rsidR="00FB08C5" w:rsidRPr="00E719A6" w:rsidRDefault="00FB08C5" w:rsidP="00A115D1">
      <w:pPr>
        <w:pStyle w:val="Holdingpodstawowy"/>
        <w:numPr>
          <w:ilvl w:val="1"/>
          <w:numId w:val="16"/>
        </w:numPr>
        <w:tabs>
          <w:tab w:val="clear" w:pos="0"/>
        </w:tabs>
        <w:ind w:hanging="508"/>
        <w:rPr>
          <w:rFonts w:asciiTheme="minorHAnsi" w:hAnsiTheme="minorHAnsi" w:cstheme="minorHAnsi"/>
          <w:szCs w:val="22"/>
        </w:rPr>
      </w:pPr>
      <w:r w:rsidRPr="00E719A6">
        <w:rPr>
          <w:rFonts w:asciiTheme="minorHAnsi" w:hAnsiTheme="minorHAnsi" w:cstheme="minorHAnsi"/>
          <w:szCs w:val="22"/>
        </w:rPr>
        <w:t>Ubezpieczeniem objęty będzie sprzęt określony, jako przedmiot ubezpieczenia wraz ze sprzętem przenośny</w:t>
      </w:r>
      <w:r w:rsidR="00E719A6" w:rsidRPr="00E719A6">
        <w:rPr>
          <w:rFonts w:asciiTheme="minorHAnsi" w:hAnsiTheme="minorHAnsi" w:cstheme="minorHAnsi"/>
          <w:szCs w:val="22"/>
        </w:rPr>
        <w:t>m</w:t>
      </w:r>
      <w:r w:rsidRPr="00E719A6">
        <w:rPr>
          <w:rFonts w:asciiTheme="minorHAnsi" w:hAnsiTheme="minorHAnsi" w:cstheme="minorHAnsi"/>
          <w:szCs w:val="22"/>
        </w:rPr>
        <w:t xml:space="preserve"> (mobilnym) używanym przez ubezpieczonego, jego pracowników lub współpracowników w budynkach oraz na otwartej przestrzeni i w każdym innym miejscu bez względu na podstawę prawną posiadania oraz bez względu na okres, jaki upłynął od daty produkcji sprzętu do daty zdarzenia objętego ochroną ubezpieczeniową, z zastrzeżeniem, że dla sprzętu komputerowego, którego wie</w:t>
      </w:r>
      <w:r w:rsidR="004A2530" w:rsidRPr="00E719A6">
        <w:rPr>
          <w:rFonts w:asciiTheme="minorHAnsi" w:hAnsiTheme="minorHAnsi" w:cstheme="minorHAnsi"/>
          <w:szCs w:val="22"/>
        </w:rPr>
        <w:t>k od daty produkcji przekracza 7</w:t>
      </w:r>
      <w:r w:rsidRPr="00E719A6">
        <w:rPr>
          <w:rFonts w:asciiTheme="minorHAnsi" w:hAnsiTheme="minorHAnsi" w:cstheme="minorHAnsi"/>
          <w:szCs w:val="22"/>
        </w:rPr>
        <w:t xml:space="preserve"> lat odszkodowan</w:t>
      </w:r>
      <w:r w:rsidR="00B81DB4" w:rsidRPr="00E719A6">
        <w:rPr>
          <w:rFonts w:asciiTheme="minorHAnsi" w:hAnsiTheme="minorHAnsi" w:cstheme="minorHAnsi"/>
          <w:szCs w:val="22"/>
        </w:rPr>
        <w:t>ie będzie wypłacane w wartości rzeczywistej</w:t>
      </w:r>
      <w:r w:rsidRPr="00E719A6">
        <w:rPr>
          <w:rFonts w:asciiTheme="minorHAnsi" w:hAnsiTheme="minorHAnsi" w:cstheme="minorHAnsi"/>
          <w:szCs w:val="22"/>
        </w:rPr>
        <w:t>.</w:t>
      </w:r>
      <w:r w:rsidR="00B81DB4" w:rsidRPr="00E719A6">
        <w:rPr>
          <w:rFonts w:asciiTheme="minorHAnsi" w:hAnsiTheme="minorHAnsi" w:cstheme="minorHAnsi"/>
          <w:szCs w:val="22"/>
        </w:rPr>
        <w:t xml:space="preserve"> </w:t>
      </w:r>
    </w:p>
    <w:p w14:paraId="7E60E72C" w14:textId="4104435B" w:rsidR="00FB08C5" w:rsidRPr="00E719A6" w:rsidRDefault="00B81DB4" w:rsidP="00A115D1">
      <w:pPr>
        <w:pStyle w:val="Holdingpodstawowy"/>
        <w:numPr>
          <w:ilvl w:val="1"/>
          <w:numId w:val="16"/>
        </w:numPr>
        <w:tabs>
          <w:tab w:val="clear" w:pos="0"/>
        </w:tabs>
        <w:ind w:hanging="508"/>
        <w:rPr>
          <w:rFonts w:asciiTheme="minorHAnsi" w:hAnsiTheme="minorHAnsi" w:cstheme="minorHAnsi"/>
          <w:szCs w:val="22"/>
        </w:rPr>
      </w:pPr>
      <w:r w:rsidRPr="00E719A6">
        <w:rPr>
          <w:rFonts w:asciiTheme="minorHAnsi" w:hAnsiTheme="minorHAnsi" w:cstheme="minorHAnsi"/>
          <w:szCs w:val="22"/>
        </w:rPr>
        <w:lastRenderedPageBreak/>
        <w:t>Ubezpieczeniem objęty jest również sprzęt elektroniczny</w:t>
      </w:r>
      <w:r w:rsidR="00E719A6" w:rsidRPr="00E719A6">
        <w:rPr>
          <w:rFonts w:asciiTheme="minorHAnsi" w:hAnsiTheme="minorHAnsi" w:cstheme="minorHAnsi"/>
          <w:szCs w:val="22"/>
        </w:rPr>
        <w:t xml:space="preserve"> i</w:t>
      </w:r>
      <w:r w:rsidR="00705147" w:rsidRPr="00E719A6">
        <w:rPr>
          <w:rFonts w:asciiTheme="minorHAnsi" w:hAnsiTheme="minorHAnsi" w:cstheme="minorHAnsi"/>
          <w:szCs w:val="22"/>
        </w:rPr>
        <w:t xml:space="preserve"> podzespoły</w:t>
      </w:r>
      <w:r w:rsidR="006E13E4">
        <w:rPr>
          <w:rFonts w:asciiTheme="minorHAnsi" w:hAnsiTheme="minorHAnsi" w:cstheme="minorHAnsi"/>
          <w:szCs w:val="22"/>
        </w:rPr>
        <w:t>.</w:t>
      </w:r>
      <w:r w:rsidRPr="00E719A6">
        <w:rPr>
          <w:rFonts w:asciiTheme="minorHAnsi" w:hAnsiTheme="minorHAnsi" w:cstheme="minorHAnsi"/>
          <w:szCs w:val="22"/>
        </w:rPr>
        <w:t xml:space="preserve"> </w:t>
      </w:r>
    </w:p>
    <w:p w14:paraId="74F2D652" w14:textId="77777777" w:rsidR="00FB08C5" w:rsidRPr="00162D28" w:rsidRDefault="008B5712" w:rsidP="00A115D1">
      <w:pPr>
        <w:pStyle w:val="Tekstpodstawowy"/>
        <w:numPr>
          <w:ilvl w:val="0"/>
          <w:numId w:val="16"/>
        </w:numPr>
        <w:suppressAutoHyphens w:val="0"/>
        <w:spacing w:after="0"/>
        <w:rPr>
          <w:rFonts w:asciiTheme="minorHAnsi" w:hAnsiTheme="minorHAnsi" w:cstheme="minorHAnsi"/>
          <w:b/>
          <w:sz w:val="22"/>
          <w:szCs w:val="22"/>
        </w:rPr>
      </w:pPr>
      <w:r w:rsidRPr="00162D28">
        <w:rPr>
          <w:rFonts w:asciiTheme="minorHAnsi" w:hAnsiTheme="minorHAnsi" w:cstheme="minorHAnsi"/>
          <w:b/>
          <w:sz w:val="22"/>
          <w:szCs w:val="22"/>
        </w:rPr>
        <w:t>Sumy</w:t>
      </w:r>
      <w:r w:rsidR="00FB08C5" w:rsidRPr="00162D28">
        <w:rPr>
          <w:rFonts w:asciiTheme="minorHAnsi" w:hAnsiTheme="minorHAnsi" w:cstheme="minorHAnsi"/>
          <w:b/>
          <w:sz w:val="22"/>
          <w:szCs w:val="22"/>
        </w:rPr>
        <w:t xml:space="preserve"> ubezpieczenia</w:t>
      </w:r>
      <w:r w:rsidR="000C58CF" w:rsidRPr="00162D28">
        <w:rPr>
          <w:rFonts w:asciiTheme="minorHAnsi" w:hAnsiTheme="minorHAnsi" w:cstheme="minorHAnsi"/>
          <w:b/>
          <w:sz w:val="22"/>
          <w:szCs w:val="22"/>
        </w:rPr>
        <w:t>:</w:t>
      </w:r>
    </w:p>
    <w:p w14:paraId="2314FB08" w14:textId="04038A00" w:rsidR="004A2530" w:rsidRPr="00162D28" w:rsidRDefault="004A2530" w:rsidP="004A2530">
      <w:pPr>
        <w:ind w:firstLine="567"/>
        <w:jc w:val="both"/>
        <w:rPr>
          <w:rFonts w:asciiTheme="minorHAnsi" w:hAnsiTheme="minorHAnsi" w:cstheme="minorHAnsi"/>
          <w:sz w:val="22"/>
          <w:szCs w:val="22"/>
        </w:rPr>
      </w:pPr>
      <w:r w:rsidRPr="00162D28">
        <w:rPr>
          <w:rFonts w:asciiTheme="minorHAnsi" w:hAnsiTheme="minorHAnsi" w:cstheme="minorHAnsi"/>
          <w:sz w:val="22"/>
          <w:szCs w:val="22"/>
        </w:rPr>
        <w:t xml:space="preserve">Zbiorcze zestawienie sum ubezpieczenia dla majątku (sprzętu elektronicznego) </w:t>
      </w:r>
      <w:r w:rsidR="007F570C">
        <w:rPr>
          <w:rFonts w:asciiTheme="minorHAnsi" w:hAnsiTheme="minorHAnsi" w:cstheme="minorHAnsi"/>
          <w:sz w:val="22"/>
          <w:szCs w:val="22"/>
        </w:rPr>
        <w:t xml:space="preserve">Miasta Ustroń </w:t>
      </w:r>
      <w:r w:rsidRPr="00162D28">
        <w:rPr>
          <w:rFonts w:asciiTheme="minorHAnsi" w:hAnsiTheme="minorHAnsi" w:cstheme="minorHAnsi"/>
          <w:sz w:val="22"/>
          <w:szCs w:val="22"/>
        </w:rPr>
        <w:t>wraz z jednostkami organizacyjnymi (szczegół</w:t>
      </w:r>
      <w:r w:rsidR="004C362D">
        <w:rPr>
          <w:rFonts w:asciiTheme="minorHAnsi" w:hAnsiTheme="minorHAnsi" w:cstheme="minorHAnsi"/>
          <w:sz w:val="22"/>
          <w:szCs w:val="22"/>
        </w:rPr>
        <w:t>ow</w:t>
      </w:r>
      <w:r w:rsidRPr="00162D28">
        <w:rPr>
          <w:rFonts w:asciiTheme="minorHAnsi" w:hAnsiTheme="minorHAnsi" w:cstheme="minorHAnsi"/>
          <w:sz w:val="22"/>
          <w:szCs w:val="22"/>
        </w:rPr>
        <w:t xml:space="preserve">y wykaz mienia z podziałem na grupy w każdej z </w:t>
      </w:r>
      <w:r w:rsidRPr="001E0425">
        <w:rPr>
          <w:rFonts w:asciiTheme="minorHAnsi" w:hAnsiTheme="minorHAnsi" w:cstheme="minorHAnsi"/>
          <w:sz w:val="22"/>
          <w:szCs w:val="22"/>
        </w:rPr>
        <w:t>jednostek stanowi osobny załącznik nr</w:t>
      </w:r>
      <w:r w:rsidR="001E0425" w:rsidRPr="001E0425">
        <w:rPr>
          <w:rFonts w:asciiTheme="minorHAnsi" w:hAnsiTheme="minorHAnsi" w:cstheme="minorHAnsi"/>
          <w:sz w:val="22"/>
          <w:szCs w:val="22"/>
        </w:rPr>
        <w:t xml:space="preserve"> </w:t>
      </w:r>
      <w:r w:rsidR="002545D6">
        <w:rPr>
          <w:rFonts w:asciiTheme="minorHAnsi" w:hAnsiTheme="minorHAnsi" w:cstheme="minorHAnsi"/>
          <w:sz w:val="22"/>
          <w:szCs w:val="22"/>
        </w:rPr>
        <w:t>10</w:t>
      </w:r>
      <w:r w:rsidRPr="001E0425">
        <w:rPr>
          <w:rFonts w:asciiTheme="minorHAnsi" w:hAnsiTheme="minorHAnsi" w:cstheme="minorHAnsi"/>
          <w:sz w:val="22"/>
          <w:szCs w:val="22"/>
        </w:rPr>
        <w:t>)</w:t>
      </w:r>
      <w:r w:rsidR="00E77A94" w:rsidRPr="001E0425">
        <w:rPr>
          <w:rFonts w:asciiTheme="minorHAnsi" w:hAnsiTheme="minorHAnsi" w:cstheme="minorHAnsi"/>
          <w:sz w:val="22"/>
          <w:szCs w:val="22"/>
        </w:rPr>
        <w:t>:</w:t>
      </w:r>
    </w:p>
    <w:p w14:paraId="76EF2377" w14:textId="77777777" w:rsidR="00E256A3" w:rsidRPr="003E2BA5" w:rsidRDefault="00E256A3" w:rsidP="00E256A3">
      <w:pPr>
        <w:ind w:left="432"/>
        <w:jc w:val="both"/>
        <w:rPr>
          <w:rFonts w:asciiTheme="minorHAnsi" w:hAnsiTheme="minorHAnsi" w:cstheme="minorHAnsi"/>
          <w:sz w:val="22"/>
          <w:szCs w:val="22"/>
          <w:highlight w:val="yellow"/>
        </w:rPr>
      </w:pPr>
    </w:p>
    <w:tbl>
      <w:tblPr>
        <w:tblW w:w="9052" w:type="dxa"/>
        <w:jc w:val="center"/>
        <w:tblLayout w:type="fixed"/>
        <w:tblCellMar>
          <w:left w:w="30" w:type="dxa"/>
          <w:right w:w="30" w:type="dxa"/>
        </w:tblCellMar>
        <w:tblLook w:val="0000" w:firstRow="0" w:lastRow="0" w:firstColumn="0" w:lastColumn="0" w:noHBand="0" w:noVBand="0"/>
      </w:tblPr>
      <w:tblGrid>
        <w:gridCol w:w="4244"/>
        <w:gridCol w:w="1559"/>
        <w:gridCol w:w="1689"/>
        <w:gridCol w:w="1560"/>
      </w:tblGrid>
      <w:tr w:rsidR="00E256A3" w:rsidRPr="001E0425" w14:paraId="28B47B8D" w14:textId="77777777" w:rsidTr="00E256A3">
        <w:trPr>
          <w:trHeight w:val="302"/>
          <w:jc w:val="center"/>
        </w:trPr>
        <w:tc>
          <w:tcPr>
            <w:tcW w:w="4244" w:type="dxa"/>
            <w:tcBorders>
              <w:top w:val="single" w:sz="4" w:space="0" w:color="auto"/>
              <w:left w:val="single" w:sz="6" w:space="0" w:color="auto"/>
              <w:bottom w:val="single" w:sz="6" w:space="0" w:color="auto"/>
              <w:right w:val="single" w:sz="6" w:space="0" w:color="auto"/>
            </w:tcBorders>
            <w:vAlign w:val="center"/>
          </w:tcPr>
          <w:p w14:paraId="4F3089F6" w14:textId="77777777" w:rsidR="00E256A3" w:rsidRPr="001E0425" w:rsidRDefault="00E256A3" w:rsidP="00E256A3">
            <w:pPr>
              <w:autoSpaceDE w:val="0"/>
              <w:autoSpaceDN w:val="0"/>
              <w:adjustRightInd w:val="0"/>
              <w:jc w:val="center"/>
              <w:rPr>
                <w:rFonts w:asciiTheme="minorHAnsi" w:hAnsiTheme="minorHAnsi" w:cstheme="minorHAnsi"/>
                <w:sz w:val="22"/>
                <w:szCs w:val="22"/>
              </w:rPr>
            </w:pPr>
            <w:r w:rsidRPr="001E0425">
              <w:rPr>
                <w:rFonts w:asciiTheme="minorHAnsi" w:hAnsiTheme="minorHAnsi" w:cstheme="minorHAnsi"/>
                <w:sz w:val="22"/>
                <w:szCs w:val="22"/>
              </w:rPr>
              <w:t>Przedmiot ubezpieczenia</w:t>
            </w:r>
          </w:p>
        </w:tc>
        <w:tc>
          <w:tcPr>
            <w:tcW w:w="1559" w:type="dxa"/>
            <w:tcBorders>
              <w:top w:val="single" w:sz="4" w:space="0" w:color="auto"/>
              <w:left w:val="single" w:sz="6" w:space="0" w:color="auto"/>
              <w:bottom w:val="single" w:sz="6" w:space="0" w:color="auto"/>
              <w:right w:val="single" w:sz="6" w:space="0" w:color="auto"/>
            </w:tcBorders>
          </w:tcPr>
          <w:p w14:paraId="1429746B" w14:textId="77777777" w:rsidR="00E256A3" w:rsidRPr="001E0425" w:rsidRDefault="00E256A3" w:rsidP="00E256A3">
            <w:pPr>
              <w:autoSpaceDE w:val="0"/>
              <w:autoSpaceDN w:val="0"/>
              <w:adjustRightInd w:val="0"/>
              <w:ind w:right="113"/>
              <w:jc w:val="center"/>
              <w:rPr>
                <w:rFonts w:asciiTheme="minorHAnsi" w:hAnsiTheme="minorHAnsi" w:cstheme="minorHAnsi"/>
                <w:sz w:val="22"/>
                <w:szCs w:val="22"/>
              </w:rPr>
            </w:pPr>
            <w:r w:rsidRPr="001E0425">
              <w:rPr>
                <w:rFonts w:asciiTheme="minorHAnsi" w:hAnsiTheme="minorHAnsi" w:cstheme="minorHAnsi"/>
                <w:sz w:val="22"/>
                <w:szCs w:val="22"/>
              </w:rPr>
              <w:t>System ubezpieczenia</w:t>
            </w:r>
          </w:p>
        </w:tc>
        <w:tc>
          <w:tcPr>
            <w:tcW w:w="1689" w:type="dxa"/>
            <w:tcBorders>
              <w:top w:val="single" w:sz="4" w:space="0" w:color="auto"/>
              <w:left w:val="single" w:sz="6" w:space="0" w:color="auto"/>
              <w:bottom w:val="single" w:sz="6" w:space="0" w:color="auto"/>
              <w:right w:val="single" w:sz="6" w:space="0" w:color="auto"/>
            </w:tcBorders>
          </w:tcPr>
          <w:p w14:paraId="1563DC61" w14:textId="77777777" w:rsidR="00E256A3" w:rsidRPr="001E0425" w:rsidRDefault="00E256A3" w:rsidP="00E256A3">
            <w:pPr>
              <w:autoSpaceDE w:val="0"/>
              <w:autoSpaceDN w:val="0"/>
              <w:adjustRightInd w:val="0"/>
              <w:ind w:right="113"/>
              <w:jc w:val="center"/>
              <w:rPr>
                <w:rFonts w:asciiTheme="minorHAnsi" w:hAnsiTheme="minorHAnsi" w:cstheme="minorHAnsi"/>
                <w:sz w:val="22"/>
                <w:szCs w:val="22"/>
              </w:rPr>
            </w:pPr>
            <w:r w:rsidRPr="001E0425">
              <w:rPr>
                <w:rFonts w:asciiTheme="minorHAnsi" w:hAnsiTheme="minorHAnsi" w:cstheme="minorHAnsi"/>
                <w:sz w:val="22"/>
                <w:szCs w:val="22"/>
              </w:rPr>
              <w:t>Typ wartości</w:t>
            </w:r>
          </w:p>
        </w:tc>
        <w:tc>
          <w:tcPr>
            <w:tcW w:w="1560" w:type="dxa"/>
            <w:tcBorders>
              <w:top w:val="single" w:sz="4" w:space="0" w:color="auto"/>
              <w:left w:val="single" w:sz="6" w:space="0" w:color="auto"/>
              <w:bottom w:val="single" w:sz="6" w:space="0" w:color="auto"/>
              <w:right w:val="single" w:sz="6" w:space="0" w:color="auto"/>
            </w:tcBorders>
          </w:tcPr>
          <w:p w14:paraId="330A2EDC" w14:textId="77777777" w:rsidR="00E256A3" w:rsidRPr="001E0425" w:rsidRDefault="00E256A3" w:rsidP="00E256A3">
            <w:pPr>
              <w:autoSpaceDE w:val="0"/>
              <w:autoSpaceDN w:val="0"/>
              <w:adjustRightInd w:val="0"/>
              <w:ind w:right="113"/>
              <w:jc w:val="center"/>
              <w:rPr>
                <w:rFonts w:asciiTheme="minorHAnsi" w:hAnsiTheme="minorHAnsi" w:cstheme="minorHAnsi"/>
                <w:sz w:val="22"/>
                <w:szCs w:val="22"/>
              </w:rPr>
            </w:pPr>
            <w:r w:rsidRPr="001E0425">
              <w:rPr>
                <w:rFonts w:asciiTheme="minorHAnsi" w:hAnsiTheme="minorHAnsi" w:cstheme="minorHAnsi"/>
                <w:sz w:val="22"/>
                <w:szCs w:val="22"/>
              </w:rPr>
              <w:t>Suma ubezpieczenia</w:t>
            </w:r>
          </w:p>
        </w:tc>
      </w:tr>
      <w:tr w:rsidR="00B87E66" w:rsidRPr="001E0425" w14:paraId="6397C9CA" w14:textId="77777777" w:rsidTr="00E256A3">
        <w:trPr>
          <w:trHeight w:val="286"/>
          <w:jc w:val="center"/>
        </w:trPr>
        <w:tc>
          <w:tcPr>
            <w:tcW w:w="4244" w:type="dxa"/>
            <w:tcBorders>
              <w:top w:val="single" w:sz="6" w:space="0" w:color="auto"/>
              <w:left w:val="single" w:sz="6" w:space="0" w:color="auto"/>
              <w:bottom w:val="single" w:sz="6" w:space="0" w:color="auto"/>
              <w:right w:val="single" w:sz="6" w:space="0" w:color="auto"/>
            </w:tcBorders>
            <w:vAlign w:val="center"/>
          </w:tcPr>
          <w:p w14:paraId="485B6EB8" w14:textId="4BC84114" w:rsidR="00B87E66" w:rsidRPr="001E0425" w:rsidRDefault="00B87E66" w:rsidP="00B87E66">
            <w:pPr>
              <w:autoSpaceDE w:val="0"/>
              <w:autoSpaceDN w:val="0"/>
              <w:adjustRightInd w:val="0"/>
              <w:jc w:val="both"/>
              <w:rPr>
                <w:rFonts w:asciiTheme="minorHAnsi" w:hAnsiTheme="minorHAnsi" w:cstheme="minorHAnsi"/>
                <w:sz w:val="22"/>
                <w:szCs w:val="22"/>
              </w:rPr>
            </w:pPr>
            <w:r>
              <w:rPr>
                <w:rFonts w:asciiTheme="minorHAnsi" w:hAnsiTheme="minorHAnsi" w:cstheme="minorHAnsi"/>
                <w:color w:val="000000" w:themeColor="text1"/>
                <w:sz w:val="22"/>
                <w:szCs w:val="22"/>
              </w:rPr>
              <w:t>S</w:t>
            </w:r>
            <w:r w:rsidRPr="00B325E7">
              <w:rPr>
                <w:rFonts w:asciiTheme="minorHAnsi" w:hAnsiTheme="minorHAnsi" w:cstheme="minorHAnsi"/>
                <w:color w:val="000000" w:themeColor="text1"/>
                <w:sz w:val="22"/>
                <w:szCs w:val="22"/>
              </w:rPr>
              <w:t>przęt elektroniczny stacjonarny (między innymi: sprzęt biurowy, monitoring, LCD, centrale telefoniczne, zestawy nagłaśniające, tablice świetlne, systemy alarmowe, projektory zamontowane na stałe, klimatyzatory, kserokopiarki itp.) oraz sprzęt elektroniczny na zewnątrz</w:t>
            </w:r>
          </w:p>
        </w:tc>
        <w:tc>
          <w:tcPr>
            <w:tcW w:w="1559" w:type="dxa"/>
            <w:tcBorders>
              <w:top w:val="single" w:sz="6" w:space="0" w:color="auto"/>
              <w:left w:val="single" w:sz="6" w:space="0" w:color="auto"/>
              <w:bottom w:val="single" w:sz="6" w:space="0" w:color="auto"/>
              <w:right w:val="single" w:sz="6" w:space="0" w:color="auto"/>
            </w:tcBorders>
          </w:tcPr>
          <w:p w14:paraId="76B3600F" w14:textId="047F7AA6" w:rsidR="00B87E66" w:rsidRPr="001E0425" w:rsidRDefault="00B87E66" w:rsidP="00B87E66">
            <w:pPr>
              <w:autoSpaceDE w:val="0"/>
              <w:autoSpaceDN w:val="0"/>
              <w:adjustRightInd w:val="0"/>
              <w:ind w:right="113"/>
              <w:jc w:val="center"/>
              <w:rPr>
                <w:rFonts w:asciiTheme="minorHAnsi" w:hAnsiTheme="minorHAnsi" w:cstheme="minorHAnsi"/>
                <w:sz w:val="22"/>
                <w:szCs w:val="22"/>
              </w:rPr>
            </w:pPr>
            <w:r w:rsidRPr="001E0425">
              <w:rPr>
                <w:rFonts w:asciiTheme="minorHAnsi" w:hAnsiTheme="minorHAnsi" w:cstheme="minorHAnsi"/>
                <w:sz w:val="22"/>
                <w:szCs w:val="22"/>
              </w:rPr>
              <w:t>Sumy stałe</w:t>
            </w:r>
          </w:p>
        </w:tc>
        <w:tc>
          <w:tcPr>
            <w:tcW w:w="1689" w:type="dxa"/>
            <w:tcBorders>
              <w:top w:val="single" w:sz="6" w:space="0" w:color="auto"/>
              <w:left w:val="single" w:sz="6" w:space="0" w:color="auto"/>
              <w:bottom w:val="single" w:sz="6" w:space="0" w:color="auto"/>
              <w:right w:val="single" w:sz="6" w:space="0" w:color="auto"/>
            </w:tcBorders>
          </w:tcPr>
          <w:p w14:paraId="5A7909C5" w14:textId="2990D440" w:rsidR="00B87E66" w:rsidRPr="001E0425" w:rsidRDefault="00B87E66" w:rsidP="00B87E66">
            <w:pPr>
              <w:autoSpaceDE w:val="0"/>
              <w:autoSpaceDN w:val="0"/>
              <w:adjustRightInd w:val="0"/>
              <w:ind w:right="113"/>
              <w:jc w:val="right"/>
              <w:rPr>
                <w:rFonts w:asciiTheme="minorHAnsi" w:hAnsiTheme="minorHAnsi" w:cstheme="minorHAnsi"/>
                <w:sz w:val="22"/>
                <w:szCs w:val="22"/>
              </w:rPr>
            </w:pPr>
            <w:r w:rsidRPr="001E0425">
              <w:rPr>
                <w:rFonts w:asciiTheme="minorHAnsi" w:hAnsiTheme="minorHAnsi" w:cstheme="minorHAnsi"/>
                <w:sz w:val="22"/>
                <w:szCs w:val="22"/>
              </w:rPr>
              <w:t>Księgowa brutto</w:t>
            </w:r>
          </w:p>
        </w:tc>
        <w:tc>
          <w:tcPr>
            <w:tcW w:w="1560" w:type="dxa"/>
            <w:tcBorders>
              <w:top w:val="single" w:sz="6" w:space="0" w:color="auto"/>
              <w:left w:val="single" w:sz="6" w:space="0" w:color="auto"/>
              <w:bottom w:val="single" w:sz="6" w:space="0" w:color="auto"/>
              <w:right w:val="single" w:sz="6" w:space="0" w:color="auto"/>
            </w:tcBorders>
          </w:tcPr>
          <w:p w14:paraId="7078C12D" w14:textId="11FEA4D7" w:rsidR="00B87E66" w:rsidRDefault="00A234FF" w:rsidP="00B87E66">
            <w:pPr>
              <w:autoSpaceDE w:val="0"/>
              <w:autoSpaceDN w:val="0"/>
              <w:adjustRightInd w:val="0"/>
              <w:ind w:right="113"/>
              <w:jc w:val="right"/>
              <w:rPr>
                <w:rFonts w:asciiTheme="minorHAnsi" w:hAnsiTheme="minorHAnsi" w:cstheme="minorHAnsi"/>
                <w:sz w:val="22"/>
                <w:szCs w:val="22"/>
              </w:rPr>
            </w:pPr>
            <w:r w:rsidRPr="00A234FF">
              <w:rPr>
                <w:rFonts w:asciiTheme="minorHAnsi" w:hAnsiTheme="minorHAnsi" w:cstheme="minorHAnsi"/>
                <w:sz w:val="22"/>
                <w:szCs w:val="22"/>
              </w:rPr>
              <w:t>8 466 274,36 zł</w:t>
            </w:r>
          </w:p>
        </w:tc>
      </w:tr>
      <w:tr w:rsidR="00B87E66" w:rsidRPr="001E0425" w14:paraId="71B826F8" w14:textId="77777777" w:rsidTr="00E256A3">
        <w:trPr>
          <w:trHeight w:val="286"/>
          <w:jc w:val="center"/>
        </w:trPr>
        <w:tc>
          <w:tcPr>
            <w:tcW w:w="4244" w:type="dxa"/>
            <w:tcBorders>
              <w:top w:val="single" w:sz="6" w:space="0" w:color="auto"/>
              <w:left w:val="single" w:sz="6" w:space="0" w:color="auto"/>
              <w:bottom w:val="single" w:sz="6" w:space="0" w:color="auto"/>
              <w:right w:val="single" w:sz="6" w:space="0" w:color="auto"/>
            </w:tcBorders>
            <w:vAlign w:val="center"/>
          </w:tcPr>
          <w:p w14:paraId="5021CB01" w14:textId="77777777" w:rsidR="00B87E66" w:rsidRPr="001E0425" w:rsidRDefault="00B87E66" w:rsidP="00B87E66">
            <w:pPr>
              <w:autoSpaceDE w:val="0"/>
              <w:autoSpaceDN w:val="0"/>
              <w:adjustRightInd w:val="0"/>
              <w:jc w:val="both"/>
              <w:rPr>
                <w:rFonts w:asciiTheme="minorHAnsi" w:hAnsiTheme="minorHAnsi" w:cstheme="minorHAnsi"/>
                <w:sz w:val="22"/>
                <w:szCs w:val="22"/>
              </w:rPr>
            </w:pPr>
            <w:r w:rsidRPr="001E0425">
              <w:rPr>
                <w:rFonts w:asciiTheme="minorHAnsi" w:hAnsiTheme="minorHAnsi" w:cstheme="minorHAnsi"/>
                <w:sz w:val="22"/>
                <w:szCs w:val="22"/>
              </w:rPr>
              <w:t xml:space="preserve">Sprzęt elektroniczny przenośny (między innymi: laptopy, notebooki, aparaty cyfrowe, projektory, kamery, telefony komórkowe, urządzenia GPS zamontowane w pojazdach itp.) </w:t>
            </w:r>
          </w:p>
        </w:tc>
        <w:tc>
          <w:tcPr>
            <w:tcW w:w="1559" w:type="dxa"/>
            <w:tcBorders>
              <w:top w:val="single" w:sz="6" w:space="0" w:color="auto"/>
              <w:left w:val="single" w:sz="6" w:space="0" w:color="auto"/>
              <w:bottom w:val="single" w:sz="6" w:space="0" w:color="auto"/>
              <w:right w:val="single" w:sz="6" w:space="0" w:color="auto"/>
            </w:tcBorders>
          </w:tcPr>
          <w:p w14:paraId="3B75B324" w14:textId="77777777" w:rsidR="00B87E66" w:rsidRPr="001E0425" w:rsidRDefault="00B87E66" w:rsidP="00B87E66">
            <w:pPr>
              <w:autoSpaceDE w:val="0"/>
              <w:autoSpaceDN w:val="0"/>
              <w:adjustRightInd w:val="0"/>
              <w:ind w:right="113"/>
              <w:jc w:val="center"/>
              <w:rPr>
                <w:rFonts w:asciiTheme="minorHAnsi" w:hAnsiTheme="minorHAnsi" w:cstheme="minorHAnsi"/>
                <w:sz w:val="22"/>
                <w:szCs w:val="22"/>
              </w:rPr>
            </w:pPr>
            <w:r w:rsidRPr="001E0425">
              <w:rPr>
                <w:rFonts w:asciiTheme="minorHAnsi" w:hAnsiTheme="minorHAnsi" w:cstheme="minorHAnsi"/>
                <w:sz w:val="22"/>
                <w:szCs w:val="22"/>
              </w:rPr>
              <w:t>Sumy stałe</w:t>
            </w:r>
          </w:p>
        </w:tc>
        <w:tc>
          <w:tcPr>
            <w:tcW w:w="1689" w:type="dxa"/>
            <w:tcBorders>
              <w:top w:val="single" w:sz="6" w:space="0" w:color="auto"/>
              <w:left w:val="single" w:sz="6" w:space="0" w:color="auto"/>
              <w:bottom w:val="single" w:sz="6" w:space="0" w:color="auto"/>
              <w:right w:val="single" w:sz="6" w:space="0" w:color="auto"/>
            </w:tcBorders>
          </w:tcPr>
          <w:p w14:paraId="2D663463" w14:textId="1247354A" w:rsidR="00B87E66" w:rsidRPr="001E0425" w:rsidRDefault="00B87E66" w:rsidP="00B87E66">
            <w:pPr>
              <w:autoSpaceDE w:val="0"/>
              <w:autoSpaceDN w:val="0"/>
              <w:adjustRightInd w:val="0"/>
              <w:ind w:right="113"/>
              <w:jc w:val="right"/>
              <w:rPr>
                <w:rFonts w:asciiTheme="minorHAnsi" w:hAnsiTheme="minorHAnsi" w:cstheme="minorHAnsi"/>
                <w:sz w:val="22"/>
                <w:szCs w:val="22"/>
              </w:rPr>
            </w:pPr>
            <w:r w:rsidRPr="001E0425">
              <w:rPr>
                <w:rFonts w:asciiTheme="minorHAnsi" w:hAnsiTheme="minorHAnsi" w:cstheme="minorHAnsi"/>
                <w:sz w:val="22"/>
                <w:szCs w:val="22"/>
              </w:rPr>
              <w:t>Księgowa brutto</w:t>
            </w:r>
          </w:p>
        </w:tc>
        <w:tc>
          <w:tcPr>
            <w:tcW w:w="1560" w:type="dxa"/>
            <w:tcBorders>
              <w:top w:val="single" w:sz="6" w:space="0" w:color="auto"/>
              <w:left w:val="single" w:sz="6" w:space="0" w:color="auto"/>
              <w:bottom w:val="single" w:sz="6" w:space="0" w:color="auto"/>
              <w:right w:val="single" w:sz="6" w:space="0" w:color="auto"/>
            </w:tcBorders>
          </w:tcPr>
          <w:p w14:paraId="44F4784E" w14:textId="0A098457" w:rsidR="00B87E66" w:rsidRPr="001E0425" w:rsidRDefault="00A234FF" w:rsidP="00B87E66">
            <w:pPr>
              <w:autoSpaceDE w:val="0"/>
              <w:autoSpaceDN w:val="0"/>
              <w:adjustRightInd w:val="0"/>
              <w:ind w:right="113"/>
              <w:jc w:val="right"/>
              <w:rPr>
                <w:rFonts w:asciiTheme="minorHAnsi" w:hAnsiTheme="minorHAnsi" w:cstheme="minorHAnsi"/>
                <w:sz w:val="22"/>
                <w:szCs w:val="22"/>
              </w:rPr>
            </w:pPr>
            <w:r w:rsidRPr="00A234FF">
              <w:rPr>
                <w:rFonts w:asciiTheme="minorHAnsi" w:hAnsiTheme="minorHAnsi" w:cstheme="minorHAnsi"/>
                <w:sz w:val="22"/>
                <w:szCs w:val="22"/>
              </w:rPr>
              <w:t>879 192,32 zł</w:t>
            </w:r>
          </w:p>
        </w:tc>
      </w:tr>
      <w:tr w:rsidR="00B87E66" w:rsidRPr="001E0425" w14:paraId="6D7A57CB" w14:textId="77777777" w:rsidTr="00E256A3">
        <w:trPr>
          <w:trHeight w:val="286"/>
          <w:jc w:val="center"/>
        </w:trPr>
        <w:tc>
          <w:tcPr>
            <w:tcW w:w="4244" w:type="dxa"/>
            <w:tcBorders>
              <w:top w:val="single" w:sz="6" w:space="0" w:color="auto"/>
              <w:left w:val="single" w:sz="6" w:space="0" w:color="auto"/>
              <w:bottom w:val="single" w:sz="6" w:space="0" w:color="auto"/>
              <w:right w:val="single" w:sz="6" w:space="0" w:color="auto"/>
            </w:tcBorders>
            <w:vAlign w:val="center"/>
          </w:tcPr>
          <w:p w14:paraId="48FA18BA" w14:textId="1D3AC050" w:rsidR="00B87E66" w:rsidRPr="001E0425" w:rsidRDefault="00B87E66" w:rsidP="00B87E66">
            <w:pPr>
              <w:autoSpaceDE w:val="0"/>
              <w:autoSpaceDN w:val="0"/>
              <w:adjustRightInd w:val="0"/>
              <w:jc w:val="both"/>
              <w:rPr>
                <w:rFonts w:asciiTheme="minorHAnsi" w:hAnsiTheme="minorHAnsi" w:cstheme="minorHAnsi"/>
                <w:sz w:val="22"/>
                <w:szCs w:val="22"/>
              </w:rPr>
            </w:pPr>
            <w:r w:rsidRPr="004373F4">
              <w:rPr>
                <w:rFonts w:asciiTheme="minorHAnsi" w:hAnsiTheme="minorHAnsi"/>
                <w:sz w:val="22"/>
                <w:szCs w:val="22"/>
              </w:rPr>
              <w:t>Oprogramowanie i nośniki danych, koszty odtworzenia danych</w:t>
            </w:r>
          </w:p>
        </w:tc>
        <w:tc>
          <w:tcPr>
            <w:tcW w:w="1559" w:type="dxa"/>
            <w:tcBorders>
              <w:top w:val="single" w:sz="6" w:space="0" w:color="auto"/>
              <w:left w:val="single" w:sz="6" w:space="0" w:color="auto"/>
              <w:bottom w:val="single" w:sz="6" w:space="0" w:color="auto"/>
              <w:right w:val="single" w:sz="6" w:space="0" w:color="auto"/>
            </w:tcBorders>
          </w:tcPr>
          <w:p w14:paraId="3D936A71" w14:textId="71F07D20" w:rsidR="00B87E66" w:rsidRPr="001E0425" w:rsidRDefault="00B87E66" w:rsidP="00B87E66">
            <w:pPr>
              <w:autoSpaceDE w:val="0"/>
              <w:autoSpaceDN w:val="0"/>
              <w:adjustRightInd w:val="0"/>
              <w:ind w:right="113"/>
              <w:jc w:val="center"/>
              <w:rPr>
                <w:rFonts w:asciiTheme="minorHAnsi" w:hAnsiTheme="minorHAnsi" w:cstheme="minorHAnsi"/>
                <w:sz w:val="22"/>
                <w:szCs w:val="22"/>
              </w:rPr>
            </w:pPr>
            <w:r w:rsidRPr="00FD0C2A">
              <w:rPr>
                <w:rFonts w:asciiTheme="minorHAnsi" w:hAnsiTheme="minorHAnsi" w:cstheme="minorHAnsi"/>
                <w:sz w:val="22"/>
                <w:szCs w:val="22"/>
              </w:rPr>
              <w:t>Sumy stałe</w:t>
            </w:r>
          </w:p>
        </w:tc>
        <w:tc>
          <w:tcPr>
            <w:tcW w:w="1689" w:type="dxa"/>
            <w:tcBorders>
              <w:top w:val="single" w:sz="6" w:space="0" w:color="auto"/>
              <w:left w:val="single" w:sz="6" w:space="0" w:color="auto"/>
              <w:bottom w:val="single" w:sz="6" w:space="0" w:color="auto"/>
              <w:right w:val="single" w:sz="6" w:space="0" w:color="auto"/>
            </w:tcBorders>
          </w:tcPr>
          <w:p w14:paraId="5B6746D8" w14:textId="31FD1A14" w:rsidR="00B87E66" w:rsidRPr="001E0425" w:rsidRDefault="00B87E66" w:rsidP="00B87E66">
            <w:pPr>
              <w:autoSpaceDE w:val="0"/>
              <w:autoSpaceDN w:val="0"/>
              <w:adjustRightInd w:val="0"/>
              <w:ind w:right="113"/>
              <w:jc w:val="right"/>
              <w:rPr>
                <w:rFonts w:asciiTheme="minorHAnsi" w:hAnsiTheme="minorHAnsi" w:cstheme="minorHAnsi"/>
                <w:sz w:val="22"/>
                <w:szCs w:val="22"/>
              </w:rPr>
            </w:pPr>
            <w:r w:rsidRPr="00FD0C2A">
              <w:rPr>
                <w:rFonts w:asciiTheme="minorHAnsi" w:hAnsiTheme="minorHAnsi" w:cstheme="minorHAnsi"/>
                <w:sz w:val="22"/>
                <w:szCs w:val="22"/>
              </w:rPr>
              <w:t>Odtworzeniowa</w:t>
            </w:r>
          </w:p>
        </w:tc>
        <w:tc>
          <w:tcPr>
            <w:tcW w:w="1560" w:type="dxa"/>
            <w:tcBorders>
              <w:top w:val="single" w:sz="6" w:space="0" w:color="auto"/>
              <w:left w:val="single" w:sz="6" w:space="0" w:color="auto"/>
              <w:bottom w:val="single" w:sz="6" w:space="0" w:color="auto"/>
              <w:right w:val="single" w:sz="6" w:space="0" w:color="auto"/>
            </w:tcBorders>
          </w:tcPr>
          <w:p w14:paraId="2415A57C" w14:textId="382AC9DF" w:rsidR="00B87E66" w:rsidRPr="00B87E66" w:rsidRDefault="00A234FF" w:rsidP="00B87E66">
            <w:pPr>
              <w:autoSpaceDE w:val="0"/>
              <w:autoSpaceDN w:val="0"/>
              <w:adjustRightInd w:val="0"/>
              <w:ind w:right="113"/>
              <w:jc w:val="right"/>
              <w:rPr>
                <w:rFonts w:asciiTheme="minorHAnsi" w:hAnsiTheme="minorHAnsi" w:cstheme="minorHAnsi"/>
                <w:sz w:val="22"/>
                <w:szCs w:val="22"/>
                <w:highlight w:val="yellow"/>
              </w:rPr>
            </w:pPr>
            <w:r w:rsidRPr="00A234FF">
              <w:rPr>
                <w:rFonts w:asciiTheme="minorHAnsi" w:hAnsiTheme="minorHAnsi" w:cstheme="minorHAnsi"/>
                <w:sz w:val="22"/>
                <w:szCs w:val="22"/>
              </w:rPr>
              <w:t>242 872,86 zł</w:t>
            </w:r>
          </w:p>
        </w:tc>
      </w:tr>
    </w:tbl>
    <w:p w14:paraId="0D989E12" w14:textId="77777777" w:rsidR="00E256A3" w:rsidRPr="001E0425" w:rsidRDefault="00E256A3" w:rsidP="00E256A3">
      <w:pPr>
        <w:pStyle w:val="Tekstpodstawowy"/>
        <w:suppressAutoHyphens w:val="0"/>
        <w:spacing w:after="0"/>
        <w:ind w:left="432"/>
        <w:rPr>
          <w:rFonts w:asciiTheme="minorHAnsi" w:hAnsiTheme="minorHAnsi" w:cstheme="minorHAnsi"/>
          <w:b/>
          <w:sz w:val="22"/>
          <w:szCs w:val="22"/>
        </w:rPr>
      </w:pPr>
    </w:p>
    <w:p w14:paraId="32F4DC6D" w14:textId="6109CEF6" w:rsidR="00E256A3" w:rsidRPr="001E0425" w:rsidRDefault="00E256A3" w:rsidP="007F570C">
      <w:pPr>
        <w:jc w:val="both"/>
        <w:rPr>
          <w:rFonts w:asciiTheme="minorHAnsi" w:hAnsiTheme="minorHAnsi" w:cstheme="minorHAnsi"/>
          <w:sz w:val="22"/>
          <w:szCs w:val="22"/>
        </w:rPr>
      </w:pPr>
      <w:r w:rsidRPr="001E0425">
        <w:rPr>
          <w:rFonts w:asciiTheme="minorHAnsi" w:hAnsiTheme="minorHAnsi" w:cstheme="minorHAnsi"/>
          <w:sz w:val="22"/>
          <w:szCs w:val="22"/>
        </w:rPr>
        <w:t xml:space="preserve">Limity wspólne dla </w:t>
      </w:r>
      <w:r w:rsidR="007F570C">
        <w:rPr>
          <w:rFonts w:asciiTheme="minorHAnsi" w:hAnsiTheme="minorHAnsi" w:cstheme="minorHAnsi"/>
          <w:sz w:val="22"/>
          <w:szCs w:val="22"/>
        </w:rPr>
        <w:t>Miasta Ustroń</w:t>
      </w:r>
      <w:r w:rsidRPr="001E0425">
        <w:rPr>
          <w:rFonts w:asciiTheme="minorHAnsi" w:hAnsiTheme="minorHAnsi" w:cstheme="minorHAnsi"/>
          <w:sz w:val="22"/>
          <w:szCs w:val="22"/>
        </w:rPr>
        <w:t xml:space="preserve"> wraz z wszystkimi jednostkami organizacyjnymi – na jedno i</w:t>
      </w:r>
      <w:r w:rsidR="007F570C">
        <w:rPr>
          <w:rFonts w:asciiTheme="minorHAnsi" w:hAnsiTheme="minorHAnsi" w:cstheme="minorHAnsi"/>
          <w:sz w:val="22"/>
          <w:szCs w:val="22"/>
        </w:rPr>
        <w:t> </w:t>
      </w:r>
      <w:r w:rsidRPr="001E0425">
        <w:rPr>
          <w:rFonts w:asciiTheme="minorHAnsi" w:hAnsiTheme="minorHAnsi" w:cstheme="minorHAnsi"/>
          <w:sz w:val="22"/>
          <w:szCs w:val="22"/>
        </w:rPr>
        <w:t>wszystkie zdarzenia w okresie ubezpieczenia.</w:t>
      </w:r>
    </w:p>
    <w:p w14:paraId="76B90ACD" w14:textId="77777777" w:rsidR="005B1A52" w:rsidRPr="001E0425" w:rsidRDefault="005B1A52" w:rsidP="00E256A3">
      <w:pPr>
        <w:rPr>
          <w:rFonts w:asciiTheme="minorHAnsi" w:hAnsiTheme="minorHAnsi" w:cstheme="minorHAnsi"/>
          <w:sz w:val="22"/>
          <w:szCs w:val="22"/>
        </w:rPr>
      </w:pPr>
    </w:p>
    <w:tbl>
      <w:tblPr>
        <w:tblW w:w="9172" w:type="dxa"/>
        <w:jc w:val="center"/>
        <w:tblLayout w:type="fixed"/>
        <w:tblCellMar>
          <w:left w:w="30" w:type="dxa"/>
          <w:right w:w="30" w:type="dxa"/>
        </w:tblCellMar>
        <w:tblLook w:val="0000" w:firstRow="0" w:lastRow="0" w:firstColumn="0" w:lastColumn="0" w:noHBand="0" w:noVBand="0"/>
      </w:tblPr>
      <w:tblGrid>
        <w:gridCol w:w="4162"/>
        <w:gridCol w:w="1559"/>
        <w:gridCol w:w="1848"/>
        <w:gridCol w:w="1603"/>
      </w:tblGrid>
      <w:tr w:rsidR="00E256A3" w:rsidRPr="001E0425" w14:paraId="04529677" w14:textId="77777777" w:rsidTr="00E256A3">
        <w:trPr>
          <w:trHeight w:val="360"/>
          <w:jc w:val="center"/>
        </w:trPr>
        <w:tc>
          <w:tcPr>
            <w:tcW w:w="4162" w:type="dxa"/>
            <w:tcBorders>
              <w:top w:val="single" w:sz="6" w:space="0" w:color="auto"/>
              <w:left w:val="single" w:sz="6" w:space="0" w:color="auto"/>
              <w:bottom w:val="single" w:sz="4" w:space="0" w:color="auto"/>
              <w:right w:val="single" w:sz="6" w:space="0" w:color="auto"/>
            </w:tcBorders>
            <w:vAlign w:val="center"/>
          </w:tcPr>
          <w:p w14:paraId="33E04612" w14:textId="77777777" w:rsidR="00E256A3" w:rsidRPr="001E0425" w:rsidRDefault="00E256A3" w:rsidP="00E256A3">
            <w:pPr>
              <w:autoSpaceDE w:val="0"/>
              <w:autoSpaceDN w:val="0"/>
              <w:adjustRightInd w:val="0"/>
              <w:jc w:val="center"/>
              <w:rPr>
                <w:rFonts w:asciiTheme="minorHAnsi" w:hAnsiTheme="minorHAnsi" w:cstheme="minorHAnsi"/>
                <w:sz w:val="22"/>
                <w:szCs w:val="22"/>
              </w:rPr>
            </w:pPr>
            <w:r w:rsidRPr="001E0425">
              <w:rPr>
                <w:rFonts w:asciiTheme="minorHAnsi" w:hAnsiTheme="minorHAnsi" w:cstheme="minorHAnsi"/>
                <w:sz w:val="22"/>
                <w:szCs w:val="22"/>
              </w:rPr>
              <w:t>Przedmiot ubezpieczenia</w:t>
            </w:r>
          </w:p>
        </w:tc>
        <w:tc>
          <w:tcPr>
            <w:tcW w:w="1559" w:type="dxa"/>
            <w:tcBorders>
              <w:top w:val="single" w:sz="6" w:space="0" w:color="auto"/>
              <w:left w:val="single" w:sz="6" w:space="0" w:color="auto"/>
              <w:bottom w:val="single" w:sz="4" w:space="0" w:color="auto"/>
              <w:right w:val="single" w:sz="6" w:space="0" w:color="auto"/>
            </w:tcBorders>
          </w:tcPr>
          <w:p w14:paraId="3DECF416" w14:textId="77777777" w:rsidR="00E256A3" w:rsidRPr="001E0425" w:rsidRDefault="00E256A3" w:rsidP="00E256A3">
            <w:pPr>
              <w:autoSpaceDE w:val="0"/>
              <w:autoSpaceDN w:val="0"/>
              <w:adjustRightInd w:val="0"/>
              <w:ind w:right="113"/>
              <w:jc w:val="center"/>
              <w:rPr>
                <w:rFonts w:asciiTheme="minorHAnsi" w:hAnsiTheme="minorHAnsi" w:cstheme="minorHAnsi"/>
                <w:sz w:val="22"/>
                <w:szCs w:val="22"/>
              </w:rPr>
            </w:pPr>
            <w:r w:rsidRPr="001E0425">
              <w:rPr>
                <w:rFonts w:asciiTheme="minorHAnsi" w:hAnsiTheme="minorHAnsi" w:cstheme="minorHAnsi"/>
                <w:sz w:val="22"/>
                <w:szCs w:val="22"/>
              </w:rPr>
              <w:t>System ubezpieczenia</w:t>
            </w:r>
          </w:p>
        </w:tc>
        <w:tc>
          <w:tcPr>
            <w:tcW w:w="1848" w:type="dxa"/>
            <w:tcBorders>
              <w:top w:val="single" w:sz="6" w:space="0" w:color="auto"/>
              <w:left w:val="single" w:sz="6" w:space="0" w:color="auto"/>
              <w:bottom w:val="single" w:sz="4" w:space="0" w:color="auto"/>
              <w:right w:val="single" w:sz="6" w:space="0" w:color="auto"/>
            </w:tcBorders>
          </w:tcPr>
          <w:p w14:paraId="465CB7C6" w14:textId="77777777" w:rsidR="00E256A3" w:rsidRPr="001E0425" w:rsidRDefault="00E256A3" w:rsidP="00E256A3">
            <w:pPr>
              <w:autoSpaceDE w:val="0"/>
              <w:autoSpaceDN w:val="0"/>
              <w:adjustRightInd w:val="0"/>
              <w:ind w:right="113"/>
              <w:jc w:val="center"/>
              <w:rPr>
                <w:rFonts w:asciiTheme="minorHAnsi" w:hAnsiTheme="minorHAnsi" w:cstheme="minorHAnsi"/>
                <w:sz w:val="22"/>
                <w:szCs w:val="22"/>
              </w:rPr>
            </w:pPr>
            <w:r w:rsidRPr="001E0425">
              <w:rPr>
                <w:rFonts w:asciiTheme="minorHAnsi" w:hAnsiTheme="minorHAnsi" w:cstheme="minorHAnsi"/>
                <w:sz w:val="22"/>
                <w:szCs w:val="22"/>
              </w:rPr>
              <w:t>Typ wartości</w:t>
            </w:r>
          </w:p>
        </w:tc>
        <w:tc>
          <w:tcPr>
            <w:tcW w:w="1603" w:type="dxa"/>
            <w:tcBorders>
              <w:top w:val="single" w:sz="6" w:space="0" w:color="auto"/>
              <w:left w:val="single" w:sz="6" w:space="0" w:color="auto"/>
              <w:bottom w:val="single" w:sz="4" w:space="0" w:color="auto"/>
              <w:right w:val="single" w:sz="6" w:space="0" w:color="auto"/>
            </w:tcBorders>
          </w:tcPr>
          <w:p w14:paraId="6E030137" w14:textId="77777777" w:rsidR="00E256A3" w:rsidRPr="001E0425" w:rsidRDefault="00E256A3" w:rsidP="00E256A3">
            <w:pPr>
              <w:autoSpaceDE w:val="0"/>
              <w:autoSpaceDN w:val="0"/>
              <w:adjustRightInd w:val="0"/>
              <w:ind w:right="113"/>
              <w:jc w:val="center"/>
              <w:rPr>
                <w:rFonts w:asciiTheme="minorHAnsi" w:hAnsiTheme="minorHAnsi" w:cstheme="minorHAnsi"/>
                <w:sz w:val="22"/>
                <w:szCs w:val="22"/>
              </w:rPr>
            </w:pPr>
            <w:r w:rsidRPr="001E0425">
              <w:rPr>
                <w:rFonts w:asciiTheme="minorHAnsi" w:hAnsiTheme="minorHAnsi" w:cstheme="minorHAnsi"/>
                <w:sz w:val="22"/>
                <w:szCs w:val="22"/>
              </w:rPr>
              <w:t>Suma ubezpieczenia</w:t>
            </w:r>
          </w:p>
        </w:tc>
      </w:tr>
      <w:tr w:rsidR="00E256A3" w:rsidRPr="001E0425" w14:paraId="7C208030" w14:textId="77777777" w:rsidTr="00E256A3">
        <w:trPr>
          <w:trHeight w:val="360"/>
          <w:jc w:val="center"/>
        </w:trPr>
        <w:tc>
          <w:tcPr>
            <w:tcW w:w="4162" w:type="dxa"/>
            <w:tcBorders>
              <w:top w:val="single" w:sz="6" w:space="0" w:color="auto"/>
              <w:left w:val="single" w:sz="6" w:space="0" w:color="auto"/>
              <w:bottom w:val="single" w:sz="4" w:space="0" w:color="auto"/>
              <w:right w:val="single" w:sz="6" w:space="0" w:color="auto"/>
            </w:tcBorders>
            <w:vAlign w:val="center"/>
          </w:tcPr>
          <w:p w14:paraId="6F6313E4" w14:textId="77777777" w:rsidR="00E256A3" w:rsidRPr="001E0425" w:rsidRDefault="00E256A3" w:rsidP="00E256A3">
            <w:pPr>
              <w:autoSpaceDE w:val="0"/>
              <w:autoSpaceDN w:val="0"/>
              <w:adjustRightInd w:val="0"/>
              <w:rPr>
                <w:rFonts w:asciiTheme="minorHAnsi" w:hAnsiTheme="minorHAnsi" w:cstheme="minorHAnsi"/>
                <w:sz w:val="22"/>
                <w:szCs w:val="22"/>
              </w:rPr>
            </w:pPr>
            <w:r w:rsidRPr="001E0425">
              <w:rPr>
                <w:rFonts w:asciiTheme="minorHAnsi" w:hAnsiTheme="minorHAnsi" w:cstheme="minorHAnsi"/>
                <w:sz w:val="22"/>
                <w:szCs w:val="22"/>
              </w:rPr>
              <w:t>Elektroniczne elementy maszyn i urządzeń (w tym urządzeń na zewnątrz)</w:t>
            </w:r>
          </w:p>
        </w:tc>
        <w:tc>
          <w:tcPr>
            <w:tcW w:w="1559" w:type="dxa"/>
            <w:tcBorders>
              <w:top w:val="single" w:sz="6" w:space="0" w:color="auto"/>
              <w:left w:val="single" w:sz="6" w:space="0" w:color="auto"/>
              <w:bottom w:val="single" w:sz="4" w:space="0" w:color="auto"/>
              <w:right w:val="single" w:sz="6" w:space="0" w:color="auto"/>
            </w:tcBorders>
          </w:tcPr>
          <w:p w14:paraId="46FF08AA" w14:textId="77777777" w:rsidR="00E256A3" w:rsidRPr="001E0425" w:rsidRDefault="00E256A3" w:rsidP="00E256A3">
            <w:pPr>
              <w:autoSpaceDE w:val="0"/>
              <w:autoSpaceDN w:val="0"/>
              <w:adjustRightInd w:val="0"/>
              <w:ind w:right="113"/>
              <w:jc w:val="center"/>
              <w:rPr>
                <w:rFonts w:asciiTheme="minorHAnsi" w:hAnsiTheme="minorHAnsi" w:cstheme="minorHAnsi"/>
                <w:sz w:val="22"/>
                <w:szCs w:val="22"/>
              </w:rPr>
            </w:pPr>
            <w:r w:rsidRPr="001E0425">
              <w:rPr>
                <w:rFonts w:asciiTheme="minorHAnsi" w:hAnsiTheme="minorHAnsi" w:cstheme="minorHAnsi"/>
                <w:sz w:val="22"/>
                <w:szCs w:val="22"/>
              </w:rPr>
              <w:t>I ryzyko</w:t>
            </w:r>
          </w:p>
        </w:tc>
        <w:tc>
          <w:tcPr>
            <w:tcW w:w="1848" w:type="dxa"/>
            <w:tcBorders>
              <w:top w:val="single" w:sz="6" w:space="0" w:color="auto"/>
              <w:left w:val="single" w:sz="6" w:space="0" w:color="auto"/>
              <w:bottom w:val="single" w:sz="4" w:space="0" w:color="auto"/>
              <w:right w:val="single" w:sz="6" w:space="0" w:color="auto"/>
            </w:tcBorders>
          </w:tcPr>
          <w:p w14:paraId="40FC3EE5" w14:textId="77777777" w:rsidR="00E256A3" w:rsidRPr="001E0425" w:rsidRDefault="00E256A3" w:rsidP="00E256A3">
            <w:pPr>
              <w:autoSpaceDE w:val="0"/>
              <w:autoSpaceDN w:val="0"/>
              <w:adjustRightInd w:val="0"/>
              <w:ind w:right="113"/>
              <w:jc w:val="center"/>
              <w:rPr>
                <w:rFonts w:asciiTheme="minorHAnsi" w:hAnsiTheme="minorHAnsi" w:cstheme="minorHAnsi"/>
                <w:sz w:val="22"/>
                <w:szCs w:val="22"/>
              </w:rPr>
            </w:pPr>
            <w:r w:rsidRPr="001E0425">
              <w:rPr>
                <w:rFonts w:asciiTheme="minorHAnsi" w:hAnsiTheme="minorHAnsi" w:cstheme="minorHAnsi"/>
                <w:sz w:val="22"/>
                <w:szCs w:val="22"/>
              </w:rPr>
              <w:t>odtworzeniowa</w:t>
            </w:r>
          </w:p>
        </w:tc>
        <w:tc>
          <w:tcPr>
            <w:tcW w:w="1603" w:type="dxa"/>
            <w:tcBorders>
              <w:top w:val="single" w:sz="6" w:space="0" w:color="auto"/>
              <w:left w:val="single" w:sz="6" w:space="0" w:color="auto"/>
              <w:bottom w:val="single" w:sz="4" w:space="0" w:color="auto"/>
              <w:right w:val="single" w:sz="6" w:space="0" w:color="auto"/>
            </w:tcBorders>
          </w:tcPr>
          <w:p w14:paraId="2805A891" w14:textId="590C37F8" w:rsidR="00E256A3" w:rsidRPr="001E0425" w:rsidRDefault="00E719A6" w:rsidP="00E256A3">
            <w:pPr>
              <w:autoSpaceDE w:val="0"/>
              <w:autoSpaceDN w:val="0"/>
              <w:adjustRightInd w:val="0"/>
              <w:ind w:right="113"/>
              <w:jc w:val="right"/>
              <w:rPr>
                <w:rFonts w:asciiTheme="minorHAnsi" w:hAnsiTheme="minorHAnsi" w:cstheme="minorHAnsi"/>
                <w:sz w:val="22"/>
                <w:szCs w:val="22"/>
              </w:rPr>
            </w:pPr>
            <w:r w:rsidRPr="001E0425">
              <w:rPr>
                <w:rFonts w:asciiTheme="minorHAnsi" w:hAnsiTheme="minorHAnsi" w:cstheme="minorHAnsi"/>
                <w:sz w:val="22"/>
                <w:szCs w:val="22"/>
              </w:rPr>
              <w:t>10</w:t>
            </w:r>
            <w:r w:rsidR="00E256A3" w:rsidRPr="001E0425">
              <w:rPr>
                <w:rFonts w:asciiTheme="minorHAnsi" w:hAnsiTheme="minorHAnsi" w:cstheme="minorHAnsi"/>
                <w:sz w:val="22"/>
                <w:szCs w:val="22"/>
              </w:rPr>
              <w:t>0 000 zł</w:t>
            </w:r>
          </w:p>
        </w:tc>
      </w:tr>
      <w:tr w:rsidR="00B87E66" w:rsidRPr="001E0425" w14:paraId="39370093" w14:textId="77777777" w:rsidTr="00E256A3">
        <w:trPr>
          <w:trHeight w:val="360"/>
          <w:jc w:val="center"/>
        </w:trPr>
        <w:tc>
          <w:tcPr>
            <w:tcW w:w="4162" w:type="dxa"/>
            <w:tcBorders>
              <w:top w:val="single" w:sz="6" w:space="0" w:color="auto"/>
              <w:left w:val="single" w:sz="6" w:space="0" w:color="auto"/>
              <w:bottom w:val="single" w:sz="4" w:space="0" w:color="auto"/>
              <w:right w:val="single" w:sz="6" w:space="0" w:color="auto"/>
            </w:tcBorders>
            <w:vAlign w:val="center"/>
          </w:tcPr>
          <w:p w14:paraId="05E2B684" w14:textId="7F6DDED9" w:rsidR="00B87E66" w:rsidRPr="001E0425" w:rsidRDefault="00B87E66" w:rsidP="00B87E66">
            <w:pPr>
              <w:autoSpaceDE w:val="0"/>
              <w:autoSpaceDN w:val="0"/>
              <w:adjustRightInd w:val="0"/>
              <w:rPr>
                <w:rFonts w:asciiTheme="minorHAnsi" w:hAnsiTheme="minorHAnsi" w:cstheme="minorHAnsi"/>
                <w:sz w:val="22"/>
                <w:szCs w:val="22"/>
              </w:rPr>
            </w:pPr>
            <w:r w:rsidRPr="00FD0C2A">
              <w:rPr>
                <w:rFonts w:asciiTheme="minorHAnsi" w:hAnsiTheme="minorHAnsi" w:cstheme="minorHAnsi"/>
                <w:sz w:val="22"/>
                <w:szCs w:val="22"/>
              </w:rPr>
              <w:t xml:space="preserve">Sprzęt elektroniczny stacjonarny (mienie osób trzecich najmowane) </w:t>
            </w:r>
          </w:p>
        </w:tc>
        <w:tc>
          <w:tcPr>
            <w:tcW w:w="1559" w:type="dxa"/>
            <w:tcBorders>
              <w:top w:val="single" w:sz="6" w:space="0" w:color="auto"/>
              <w:left w:val="single" w:sz="6" w:space="0" w:color="auto"/>
              <w:bottom w:val="single" w:sz="4" w:space="0" w:color="auto"/>
              <w:right w:val="single" w:sz="6" w:space="0" w:color="auto"/>
            </w:tcBorders>
          </w:tcPr>
          <w:p w14:paraId="658089D8" w14:textId="0773761F" w:rsidR="00B87E66" w:rsidRPr="001E0425" w:rsidRDefault="00B87E66" w:rsidP="00B87E66">
            <w:pPr>
              <w:autoSpaceDE w:val="0"/>
              <w:autoSpaceDN w:val="0"/>
              <w:adjustRightInd w:val="0"/>
              <w:ind w:right="113"/>
              <w:jc w:val="center"/>
              <w:rPr>
                <w:rFonts w:asciiTheme="minorHAnsi" w:hAnsiTheme="minorHAnsi" w:cstheme="minorHAnsi"/>
                <w:sz w:val="22"/>
                <w:szCs w:val="22"/>
              </w:rPr>
            </w:pPr>
            <w:r w:rsidRPr="00FD0C2A">
              <w:rPr>
                <w:rFonts w:asciiTheme="minorHAnsi" w:hAnsiTheme="minorHAnsi" w:cstheme="minorHAnsi"/>
                <w:sz w:val="22"/>
                <w:szCs w:val="22"/>
              </w:rPr>
              <w:t>I ryzyko</w:t>
            </w:r>
          </w:p>
        </w:tc>
        <w:tc>
          <w:tcPr>
            <w:tcW w:w="1848" w:type="dxa"/>
            <w:tcBorders>
              <w:top w:val="single" w:sz="6" w:space="0" w:color="auto"/>
              <w:left w:val="single" w:sz="6" w:space="0" w:color="auto"/>
              <w:bottom w:val="single" w:sz="4" w:space="0" w:color="auto"/>
              <w:right w:val="single" w:sz="6" w:space="0" w:color="auto"/>
            </w:tcBorders>
          </w:tcPr>
          <w:p w14:paraId="0F34FD89" w14:textId="2742CBB4" w:rsidR="00B87E66" w:rsidRPr="001E0425" w:rsidRDefault="00B87E66" w:rsidP="00B87E66">
            <w:pPr>
              <w:autoSpaceDE w:val="0"/>
              <w:autoSpaceDN w:val="0"/>
              <w:adjustRightInd w:val="0"/>
              <w:ind w:right="113"/>
              <w:jc w:val="center"/>
              <w:rPr>
                <w:rFonts w:asciiTheme="minorHAnsi" w:hAnsiTheme="minorHAnsi" w:cstheme="minorHAnsi"/>
                <w:sz w:val="22"/>
                <w:szCs w:val="22"/>
              </w:rPr>
            </w:pPr>
            <w:r w:rsidRPr="00FD0C2A">
              <w:rPr>
                <w:rFonts w:asciiTheme="minorHAnsi" w:hAnsiTheme="minorHAnsi" w:cstheme="minorHAnsi"/>
                <w:sz w:val="22"/>
                <w:szCs w:val="22"/>
              </w:rPr>
              <w:t>odtworzeniowa</w:t>
            </w:r>
          </w:p>
        </w:tc>
        <w:tc>
          <w:tcPr>
            <w:tcW w:w="1603" w:type="dxa"/>
            <w:tcBorders>
              <w:top w:val="single" w:sz="6" w:space="0" w:color="auto"/>
              <w:left w:val="single" w:sz="6" w:space="0" w:color="auto"/>
              <w:bottom w:val="single" w:sz="4" w:space="0" w:color="auto"/>
              <w:right w:val="single" w:sz="6" w:space="0" w:color="auto"/>
            </w:tcBorders>
          </w:tcPr>
          <w:p w14:paraId="7EEF30FB" w14:textId="7589A8A5" w:rsidR="00B87E66" w:rsidRPr="001E0425" w:rsidRDefault="00B87E66" w:rsidP="00B87E66">
            <w:pPr>
              <w:autoSpaceDE w:val="0"/>
              <w:autoSpaceDN w:val="0"/>
              <w:adjustRightInd w:val="0"/>
              <w:ind w:right="113"/>
              <w:jc w:val="right"/>
              <w:rPr>
                <w:rFonts w:asciiTheme="minorHAnsi" w:hAnsiTheme="minorHAnsi" w:cstheme="minorHAnsi"/>
                <w:sz w:val="22"/>
                <w:szCs w:val="22"/>
              </w:rPr>
            </w:pPr>
            <w:r w:rsidRPr="00FD0C2A">
              <w:rPr>
                <w:rFonts w:asciiTheme="minorHAnsi" w:hAnsiTheme="minorHAnsi" w:cstheme="minorHAnsi"/>
                <w:sz w:val="22"/>
                <w:szCs w:val="22"/>
              </w:rPr>
              <w:t>2</w:t>
            </w:r>
            <w:r>
              <w:rPr>
                <w:rFonts w:asciiTheme="minorHAnsi" w:hAnsiTheme="minorHAnsi" w:cstheme="minorHAnsi"/>
                <w:sz w:val="22"/>
                <w:szCs w:val="22"/>
              </w:rPr>
              <w:t>5</w:t>
            </w:r>
            <w:r w:rsidRPr="00FD0C2A">
              <w:rPr>
                <w:rFonts w:asciiTheme="minorHAnsi" w:hAnsiTheme="minorHAnsi" w:cstheme="minorHAnsi"/>
                <w:sz w:val="22"/>
                <w:szCs w:val="22"/>
              </w:rPr>
              <w:t xml:space="preserve"> 000 zł</w:t>
            </w:r>
          </w:p>
        </w:tc>
      </w:tr>
      <w:tr w:rsidR="00B87E66" w:rsidRPr="003E2BA5" w14:paraId="1E684D65" w14:textId="77777777" w:rsidTr="00E256A3">
        <w:trPr>
          <w:trHeight w:val="360"/>
          <w:jc w:val="center"/>
        </w:trPr>
        <w:tc>
          <w:tcPr>
            <w:tcW w:w="4162" w:type="dxa"/>
            <w:tcBorders>
              <w:top w:val="single" w:sz="6" w:space="0" w:color="auto"/>
              <w:left w:val="single" w:sz="6" w:space="0" w:color="auto"/>
              <w:bottom w:val="single" w:sz="6" w:space="0" w:color="auto"/>
              <w:right w:val="single" w:sz="6" w:space="0" w:color="auto"/>
            </w:tcBorders>
            <w:vAlign w:val="center"/>
          </w:tcPr>
          <w:p w14:paraId="1EA66C81" w14:textId="50667AE2" w:rsidR="00B87E66" w:rsidRPr="001E0425" w:rsidRDefault="00B87E66" w:rsidP="00B87E66">
            <w:pPr>
              <w:autoSpaceDE w:val="0"/>
              <w:autoSpaceDN w:val="0"/>
              <w:adjustRightInd w:val="0"/>
              <w:rPr>
                <w:rFonts w:asciiTheme="minorHAnsi" w:hAnsiTheme="minorHAnsi" w:cstheme="minorHAnsi"/>
                <w:sz w:val="22"/>
                <w:szCs w:val="22"/>
              </w:rPr>
            </w:pPr>
            <w:r w:rsidRPr="00FD0C2A">
              <w:rPr>
                <w:rFonts w:asciiTheme="minorHAnsi" w:hAnsiTheme="minorHAnsi" w:cstheme="minorHAnsi"/>
                <w:sz w:val="22"/>
                <w:szCs w:val="22"/>
              </w:rPr>
              <w:t xml:space="preserve">Mienie zamontowane na zewnątrz (m.in. nagłośnienie na zewnątrz oraz klimatyzatory, tablice świetlne itp.) </w:t>
            </w:r>
          </w:p>
        </w:tc>
        <w:tc>
          <w:tcPr>
            <w:tcW w:w="1559" w:type="dxa"/>
            <w:tcBorders>
              <w:top w:val="single" w:sz="6" w:space="0" w:color="auto"/>
              <w:left w:val="single" w:sz="6" w:space="0" w:color="auto"/>
              <w:bottom w:val="single" w:sz="6" w:space="0" w:color="auto"/>
              <w:right w:val="single" w:sz="6" w:space="0" w:color="auto"/>
            </w:tcBorders>
          </w:tcPr>
          <w:p w14:paraId="719D51AC" w14:textId="37CFE040" w:rsidR="00B87E66" w:rsidRPr="001E0425" w:rsidRDefault="00B87E66" w:rsidP="00B87E66">
            <w:pPr>
              <w:autoSpaceDE w:val="0"/>
              <w:autoSpaceDN w:val="0"/>
              <w:adjustRightInd w:val="0"/>
              <w:ind w:right="113"/>
              <w:jc w:val="center"/>
              <w:rPr>
                <w:rFonts w:asciiTheme="minorHAnsi" w:hAnsiTheme="minorHAnsi" w:cstheme="minorHAnsi"/>
                <w:sz w:val="22"/>
                <w:szCs w:val="22"/>
              </w:rPr>
            </w:pPr>
            <w:r w:rsidRPr="00FD0C2A">
              <w:rPr>
                <w:rFonts w:asciiTheme="minorHAnsi" w:hAnsiTheme="minorHAnsi" w:cstheme="minorHAnsi"/>
                <w:sz w:val="22"/>
                <w:szCs w:val="22"/>
              </w:rPr>
              <w:t>I ryzyko</w:t>
            </w:r>
          </w:p>
        </w:tc>
        <w:tc>
          <w:tcPr>
            <w:tcW w:w="1848" w:type="dxa"/>
            <w:tcBorders>
              <w:top w:val="single" w:sz="6" w:space="0" w:color="auto"/>
              <w:left w:val="single" w:sz="6" w:space="0" w:color="auto"/>
              <w:bottom w:val="single" w:sz="6" w:space="0" w:color="auto"/>
              <w:right w:val="single" w:sz="6" w:space="0" w:color="auto"/>
            </w:tcBorders>
          </w:tcPr>
          <w:p w14:paraId="3B533842" w14:textId="31749273" w:rsidR="00B87E66" w:rsidRPr="001E0425" w:rsidRDefault="00B87E66" w:rsidP="00B87E66">
            <w:pPr>
              <w:autoSpaceDE w:val="0"/>
              <w:autoSpaceDN w:val="0"/>
              <w:adjustRightInd w:val="0"/>
              <w:ind w:right="113"/>
              <w:jc w:val="center"/>
              <w:rPr>
                <w:rFonts w:asciiTheme="minorHAnsi" w:hAnsiTheme="minorHAnsi" w:cstheme="minorHAnsi"/>
                <w:sz w:val="22"/>
                <w:szCs w:val="22"/>
              </w:rPr>
            </w:pPr>
            <w:r w:rsidRPr="00FD0C2A">
              <w:rPr>
                <w:rFonts w:asciiTheme="minorHAnsi" w:hAnsiTheme="minorHAnsi" w:cstheme="minorHAnsi"/>
                <w:sz w:val="22"/>
                <w:szCs w:val="22"/>
              </w:rPr>
              <w:t>odtworzeniowa</w:t>
            </w:r>
          </w:p>
        </w:tc>
        <w:tc>
          <w:tcPr>
            <w:tcW w:w="1603" w:type="dxa"/>
            <w:tcBorders>
              <w:top w:val="single" w:sz="6" w:space="0" w:color="auto"/>
              <w:left w:val="single" w:sz="6" w:space="0" w:color="auto"/>
              <w:bottom w:val="single" w:sz="6" w:space="0" w:color="auto"/>
              <w:right w:val="single" w:sz="6" w:space="0" w:color="auto"/>
            </w:tcBorders>
          </w:tcPr>
          <w:p w14:paraId="02A210B9" w14:textId="3F7AD6D2" w:rsidR="00B87E66" w:rsidRPr="00794CBA" w:rsidRDefault="00B87E66" w:rsidP="00B87E66">
            <w:pPr>
              <w:autoSpaceDE w:val="0"/>
              <w:autoSpaceDN w:val="0"/>
              <w:adjustRightInd w:val="0"/>
              <w:ind w:right="113"/>
              <w:jc w:val="right"/>
              <w:rPr>
                <w:rFonts w:asciiTheme="minorHAnsi" w:hAnsiTheme="minorHAnsi" w:cstheme="minorHAnsi"/>
                <w:sz w:val="22"/>
                <w:szCs w:val="22"/>
              </w:rPr>
            </w:pPr>
            <w:r>
              <w:rPr>
                <w:rFonts w:asciiTheme="minorHAnsi" w:hAnsiTheme="minorHAnsi" w:cstheme="minorHAnsi"/>
                <w:sz w:val="22"/>
                <w:szCs w:val="22"/>
              </w:rPr>
              <w:t>5</w:t>
            </w:r>
            <w:r w:rsidRPr="00FD0C2A">
              <w:rPr>
                <w:rFonts w:asciiTheme="minorHAnsi" w:hAnsiTheme="minorHAnsi" w:cstheme="minorHAnsi"/>
                <w:sz w:val="22"/>
                <w:szCs w:val="22"/>
              </w:rPr>
              <w:t>0 000 zł</w:t>
            </w:r>
          </w:p>
        </w:tc>
      </w:tr>
    </w:tbl>
    <w:p w14:paraId="56BF81B6" w14:textId="163136B0" w:rsidR="00E256A3" w:rsidRPr="0015530B" w:rsidRDefault="00E256A3" w:rsidP="00E256A3">
      <w:pPr>
        <w:pStyle w:val="Tekstpodstawowy"/>
        <w:suppressAutoHyphens w:val="0"/>
        <w:spacing w:after="0"/>
        <w:jc w:val="both"/>
        <w:rPr>
          <w:rFonts w:asciiTheme="minorHAnsi" w:hAnsiTheme="minorHAnsi" w:cstheme="minorHAnsi"/>
          <w:sz w:val="22"/>
          <w:szCs w:val="22"/>
        </w:rPr>
      </w:pPr>
      <w:r w:rsidRPr="0015530B">
        <w:rPr>
          <w:rFonts w:asciiTheme="minorHAnsi" w:hAnsiTheme="minorHAnsi" w:cstheme="minorHAnsi"/>
          <w:b/>
          <w:sz w:val="22"/>
          <w:szCs w:val="22"/>
        </w:rPr>
        <w:t xml:space="preserve">UWAGA: </w:t>
      </w:r>
      <w:r w:rsidRPr="0015530B">
        <w:rPr>
          <w:rFonts w:asciiTheme="minorHAnsi" w:hAnsiTheme="minorHAnsi" w:cstheme="minorHAnsi"/>
          <w:sz w:val="22"/>
          <w:szCs w:val="22"/>
        </w:rPr>
        <w:t xml:space="preserve">limity wspólne wskazane w powyższej tabeli są limitami dodatkowymi, nie są objęte łączną sumą ubezpieczenia sprzętu elektronicznego </w:t>
      </w:r>
    </w:p>
    <w:p w14:paraId="0BE01131" w14:textId="77777777" w:rsidR="00396A86" w:rsidRPr="003E2BA5" w:rsidRDefault="00396A86">
      <w:pPr>
        <w:pStyle w:val="Tekstpodstawowy"/>
        <w:suppressAutoHyphens w:val="0"/>
        <w:spacing w:after="0"/>
        <w:jc w:val="both"/>
        <w:rPr>
          <w:rFonts w:asciiTheme="minorHAnsi" w:hAnsiTheme="minorHAnsi" w:cstheme="minorHAnsi"/>
          <w:sz w:val="22"/>
          <w:szCs w:val="22"/>
          <w:highlight w:val="yellow"/>
        </w:rPr>
      </w:pPr>
    </w:p>
    <w:p w14:paraId="2E0031C2" w14:textId="77777777" w:rsidR="00FB08C5" w:rsidRPr="00E719A6" w:rsidRDefault="00FB08C5" w:rsidP="00A115D1">
      <w:pPr>
        <w:pStyle w:val="Tekstpodstawowy"/>
        <w:numPr>
          <w:ilvl w:val="0"/>
          <w:numId w:val="16"/>
        </w:numPr>
        <w:suppressAutoHyphens w:val="0"/>
        <w:spacing w:after="0"/>
        <w:rPr>
          <w:rFonts w:asciiTheme="minorHAnsi" w:hAnsiTheme="minorHAnsi" w:cstheme="minorHAnsi"/>
          <w:b/>
          <w:sz w:val="22"/>
          <w:szCs w:val="22"/>
        </w:rPr>
      </w:pPr>
      <w:r w:rsidRPr="00E719A6">
        <w:rPr>
          <w:rFonts w:asciiTheme="minorHAnsi" w:hAnsiTheme="minorHAnsi" w:cstheme="minorHAnsi"/>
          <w:b/>
          <w:sz w:val="22"/>
          <w:szCs w:val="22"/>
        </w:rPr>
        <w:t>Zakres ubezpieczenia</w:t>
      </w:r>
    </w:p>
    <w:p w14:paraId="5881B8B7" w14:textId="77777777" w:rsidR="00FB08C5" w:rsidRPr="00E719A6" w:rsidRDefault="00FB08C5" w:rsidP="00FB08C5">
      <w:pPr>
        <w:pStyle w:val="Kolorowalistaakcent11"/>
        <w:ind w:left="0"/>
        <w:jc w:val="both"/>
        <w:rPr>
          <w:rFonts w:asciiTheme="minorHAnsi" w:hAnsiTheme="minorHAnsi" w:cstheme="minorHAnsi"/>
          <w:b/>
        </w:rPr>
      </w:pPr>
      <w:r w:rsidRPr="00E719A6">
        <w:rPr>
          <w:rFonts w:asciiTheme="minorHAnsi" w:hAnsiTheme="minorHAnsi" w:cstheme="minorHAnsi"/>
        </w:rPr>
        <w:t xml:space="preserve">Wszelkie szkody materialne (fizyczne) polegające na utracie przedmiotu ubezpieczenia, jego uszkodzeniu lub zniszczeniu wskutek nieprzewidzianej i niezależnej od Ubezpieczającego przyczyny, a w szczególności spowodowane przez: </w:t>
      </w:r>
    </w:p>
    <w:p w14:paraId="03982B23" w14:textId="77777777" w:rsidR="00FB08C5" w:rsidRPr="00E719A6" w:rsidRDefault="00EE3ABF" w:rsidP="00EE3ABF">
      <w:pPr>
        <w:pStyle w:val="Kolorowalistaakcent11"/>
        <w:suppressAutoHyphens w:val="0"/>
        <w:ind w:left="0"/>
        <w:jc w:val="both"/>
        <w:rPr>
          <w:rFonts w:asciiTheme="minorHAnsi" w:hAnsiTheme="minorHAnsi" w:cstheme="minorHAnsi"/>
        </w:rPr>
      </w:pPr>
      <w:r w:rsidRPr="00E719A6">
        <w:rPr>
          <w:rFonts w:asciiTheme="minorHAnsi" w:hAnsiTheme="minorHAnsi" w:cstheme="minorHAnsi"/>
        </w:rPr>
        <w:t xml:space="preserve">3.1. </w:t>
      </w:r>
      <w:r w:rsidR="00FB08C5" w:rsidRPr="00E719A6">
        <w:rPr>
          <w:rFonts w:asciiTheme="minorHAnsi" w:hAnsiTheme="minorHAnsi" w:cstheme="minorHAnsi"/>
        </w:rPr>
        <w:t>działanie człowieka, tj.: niewłaściwe używanie, nieostrożność, zaniedbanie, błędną obsługę, świadome i celowe zniszczenie przez osoby trzecie (</w:t>
      </w:r>
      <w:r w:rsidR="00B81DB4" w:rsidRPr="00E719A6">
        <w:rPr>
          <w:rFonts w:asciiTheme="minorHAnsi" w:hAnsiTheme="minorHAnsi" w:cstheme="minorHAnsi"/>
          <w:u w:val="single"/>
        </w:rPr>
        <w:t xml:space="preserve">w tym wandalizm / dewastację, sabotaż); </w:t>
      </w:r>
      <w:r w:rsidR="00B81DB4" w:rsidRPr="00E719A6">
        <w:rPr>
          <w:rFonts w:asciiTheme="minorHAnsi" w:hAnsiTheme="minorHAnsi" w:cstheme="minorHAnsi"/>
        </w:rPr>
        <w:t xml:space="preserve">ochrona w tym zakresie dotyczy również mienia na zewnątrz </w:t>
      </w:r>
    </w:p>
    <w:p w14:paraId="7FBB8B58" w14:textId="77777777" w:rsidR="00FB08C5" w:rsidRPr="00E719A6" w:rsidRDefault="00EE3ABF" w:rsidP="00EE3ABF">
      <w:pPr>
        <w:pStyle w:val="Kolorowalistaakcent11"/>
        <w:suppressAutoHyphens w:val="0"/>
        <w:ind w:left="0"/>
        <w:jc w:val="both"/>
        <w:rPr>
          <w:rFonts w:asciiTheme="minorHAnsi" w:hAnsiTheme="minorHAnsi" w:cstheme="minorHAnsi"/>
        </w:rPr>
      </w:pPr>
      <w:r w:rsidRPr="00E719A6">
        <w:rPr>
          <w:rFonts w:asciiTheme="minorHAnsi" w:hAnsiTheme="minorHAnsi" w:cstheme="minorHAnsi"/>
        </w:rPr>
        <w:t xml:space="preserve">3.2. </w:t>
      </w:r>
      <w:r w:rsidR="00FB08C5" w:rsidRPr="00E719A6">
        <w:rPr>
          <w:rFonts w:asciiTheme="minorHAnsi" w:hAnsiTheme="minorHAnsi" w:cstheme="minorHAnsi"/>
        </w:rPr>
        <w:t xml:space="preserve">kradzież z włamaniem, rabunek </w:t>
      </w:r>
    </w:p>
    <w:p w14:paraId="58DDA08F" w14:textId="77777777" w:rsidR="00FB08C5" w:rsidRPr="00E719A6" w:rsidRDefault="00EE3ABF" w:rsidP="00EE3ABF">
      <w:pPr>
        <w:pStyle w:val="Kolorowalistaakcent11"/>
        <w:suppressAutoHyphens w:val="0"/>
        <w:ind w:left="0"/>
        <w:jc w:val="both"/>
        <w:rPr>
          <w:rFonts w:asciiTheme="minorHAnsi" w:hAnsiTheme="minorHAnsi" w:cstheme="minorHAnsi"/>
        </w:rPr>
      </w:pPr>
      <w:r w:rsidRPr="00E719A6">
        <w:rPr>
          <w:rFonts w:asciiTheme="minorHAnsi" w:hAnsiTheme="minorHAnsi" w:cstheme="minorHAnsi"/>
        </w:rPr>
        <w:t xml:space="preserve">3.3. </w:t>
      </w:r>
      <w:r w:rsidR="00FB08C5" w:rsidRPr="00E719A6">
        <w:rPr>
          <w:rFonts w:asciiTheme="minorHAnsi" w:hAnsiTheme="minorHAnsi" w:cstheme="minorHAnsi"/>
        </w:rPr>
        <w:t xml:space="preserve">działanie ognia (w tym również działanie dymu i sadzy) oraz polegające na osmaleniu, przypaleniu, a także w wyniku wszelkiego rodzaju eksplozji, implozji, bezpośredniego uderzenia pioruna, upadku pojazdu powietrznego oraz w czasie akcji ratunkowej (np.: gaszenia, burzenia, oczyszczania zgliszcz), </w:t>
      </w:r>
    </w:p>
    <w:p w14:paraId="496575E0" w14:textId="77777777" w:rsidR="00FB08C5" w:rsidRPr="00E719A6" w:rsidRDefault="00EE3ABF" w:rsidP="00EE3ABF">
      <w:pPr>
        <w:pStyle w:val="Kolorowalistaakcent11"/>
        <w:suppressAutoHyphens w:val="0"/>
        <w:ind w:left="0"/>
        <w:jc w:val="both"/>
        <w:rPr>
          <w:rFonts w:asciiTheme="minorHAnsi" w:hAnsiTheme="minorHAnsi" w:cstheme="minorHAnsi"/>
        </w:rPr>
      </w:pPr>
      <w:r w:rsidRPr="00E719A6">
        <w:rPr>
          <w:rFonts w:asciiTheme="minorHAnsi" w:hAnsiTheme="minorHAnsi" w:cstheme="minorHAnsi"/>
        </w:rPr>
        <w:t xml:space="preserve">3.4. </w:t>
      </w:r>
      <w:r w:rsidR="00FB08C5" w:rsidRPr="00E719A6">
        <w:rPr>
          <w:rFonts w:asciiTheme="minorHAnsi" w:hAnsiTheme="minorHAnsi" w:cstheme="minorHAnsi"/>
        </w:rPr>
        <w:t xml:space="preserve">działanie wody tj. zalania wodą z urządzeń wodno - kanalizacyjnych, burzy, powodzi, sztormu, wylewu wód podziemnych, deszczu nawalnego, wilgoci, pary wodnej i cieczy w innej postaci oraz </w:t>
      </w:r>
      <w:r w:rsidR="00FB08C5" w:rsidRPr="00E719A6">
        <w:rPr>
          <w:rFonts w:asciiTheme="minorHAnsi" w:hAnsiTheme="minorHAnsi" w:cstheme="minorHAnsi"/>
        </w:rPr>
        <w:lastRenderedPageBreak/>
        <w:t xml:space="preserve">mrozu, gradu, śniegu, </w:t>
      </w:r>
      <w:r w:rsidR="00DA6528" w:rsidRPr="00E719A6">
        <w:rPr>
          <w:rFonts w:asciiTheme="minorHAnsi" w:hAnsiTheme="minorHAnsi" w:cstheme="minorHAnsi"/>
        </w:rPr>
        <w:t>podniesienia się poziomu wód gruntowych wskutek intensywnych lub długotrwałych opadów atmosferycznych oraz topnienia śniegu (podtopienia),</w:t>
      </w:r>
    </w:p>
    <w:p w14:paraId="5467E9BE" w14:textId="77777777" w:rsidR="00FB08C5" w:rsidRPr="00E719A6" w:rsidRDefault="00EE3ABF" w:rsidP="00EE3ABF">
      <w:pPr>
        <w:pStyle w:val="Kolorowalistaakcent11"/>
        <w:tabs>
          <w:tab w:val="left" w:pos="709"/>
        </w:tabs>
        <w:suppressAutoHyphens w:val="0"/>
        <w:ind w:left="0"/>
        <w:jc w:val="both"/>
        <w:rPr>
          <w:rFonts w:asciiTheme="minorHAnsi" w:hAnsiTheme="minorHAnsi" w:cstheme="minorHAnsi"/>
        </w:rPr>
      </w:pPr>
      <w:r w:rsidRPr="00E719A6">
        <w:rPr>
          <w:rFonts w:asciiTheme="minorHAnsi" w:hAnsiTheme="minorHAnsi" w:cstheme="minorHAnsi"/>
        </w:rPr>
        <w:t xml:space="preserve">3.5. </w:t>
      </w:r>
      <w:r w:rsidR="00FB08C5" w:rsidRPr="00E719A6">
        <w:rPr>
          <w:rFonts w:asciiTheme="minorHAnsi" w:hAnsiTheme="minorHAnsi" w:cstheme="minorHAnsi"/>
        </w:rPr>
        <w:t xml:space="preserve">działanie wiatru, lawiny, osunięcie się ziemi, </w:t>
      </w:r>
    </w:p>
    <w:p w14:paraId="317EEFEC" w14:textId="77777777" w:rsidR="00FB08C5" w:rsidRPr="00E719A6" w:rsidRDefault="00EE3ABF" w:rsidP="00EE3ABF">
      <w:pPr>
        <w:pStyle w:val="Kolorowalistaakcent11"/>
        <w:tabs>
          <w:tab w:val="left" w:pos="709"/>
        </w:tabs>
        <w:suppressAutoHyphens w:val="0"/>
        <w:ind w:left="0"/>
        <w:jc w:val="both"/>
        <w:rPr>
          <w:rFonts w:asciiTheme="minorHAnsi" w:hAnsiTheme="minorHAnsi" w:cstheme="minorHAnsi"/>
        </w:rPr>
      </w:pPr>
      <w:r w:rsidRPr="00E719A6">
        <w:rPr>
          <w:rFonts w:asciiTheme="minorHAnsi" w:hAnsiTheme="minorHAnsi" w:cstheme="minorHAnsi"/>
        </w:rPr>
        <w:t xml:space="preserve">3.6. </w:t>
      </w:r>
      <w:r w:rsidR="00FB08C5" w:rsidRPr="00E719A6">
        <w:rPr>
          <w:rFonts w:asciiTheme="minorHAnsi" w:hAnsiTheme="minorHAnsi" w:cstheme="minorHAnsi"/>
        </w:rPr>
        <w:t>trzęsienie ziemi, huraganu,</w:t>
      </w:r>
    </w:p>
    <w:p w14:paraId="6DC6F8AA" w14:textId="77777777" w:rsidR="00FB08C5" w:rsidRPr="00E719A6" w:rsidRDefault="00EE3ABF" w:rsidP="00EE3ABF">
      <w:pPr>
        <w:pStyle w:val="Kolorowalistaakcent11"/>
        <w:tabs>
          <w:tab w:val="left" w:pos="709"/>
        </w:tabs>
        <w:suppressAutoHyphens w:val="0"/>
        <w:ind w:left="0"/>
        <w:jc w:val="both"/>
        <w:rPr>
          <w:rFonts w:asciiTheme="minorHAnsi" w:hAnsiTheme="minorHAnsi" w:cstheme="minorHAnsi"/>
        </w:rPr>
      </w:pPr>
      <w:r w:rsidRPr="00E719A6">
        <w:rPr>
          <w:rFonts w:asciiTheme="minorHAnsi" w:hAnsiTheme="minorHAnsi" w:cstheme="minorHAnsi"/>
        </w:rPr>
        <w:t xml:space="preserve">3.7. </w:t>
      </w:r>
      <w:r w:rsidR="00FB08C5" w:rsidRPr="00E719A6">
        <w:rPr>
          <w:rFonts w:asciiTheme="minorHAnsi" w:hAnsiTheme="minorHAnsi" w:cstheme="minorHAnsi"/>
        </w:rPr>
        <w:t xml:space="preserve">wady produkcyjne, błędy konstrukcyjne, wady materiałowe, które ujawniły się dopiero po okresie gwarancji, </w:t>
      </w:r>
    </w:p>
    <w:p w14:paraId="053E79FD" w14:textId="77777777" w:rsidR="00FB08C5" w:rsidRPr="00E719A6" w:rsidRDefault="00EE3ABF" w:rsidP="00EE3ABF">
      <w:pPr>
        <w:pStyle w:val="Kolorowalistaakcent11"/>
        <w:tabs>
          <w:tab w:val="left" w:pos="709"/>
        </w:tabs>
        <w:suppressAutoHyphens w:val="0"/>
        <w:ind w:left="0"/>
        <w:jc w:val="both"/>
        <w:rPr>
          <w:rFonts w:asciiTheme="minorHAnsi" w:hAnsiTheme="minorHAnsi" w:cstheme="minorHAnsi"/>
        </w:rPr>
      </w:pPr>
      <w:r w:rsidRPr="00E719A6">
        <w:rPr>
          <w:rFonts w:asciiTheme="minorHAnsi" w:hAnsiTheme="minorHAnsi" w:cstheme="minorHAnsi"/>
        </w:rPr>
        <w:t xml:space="preserve">3.8. </w:t>
      </w:r>
      <w:r w:rsidR="00FB08C5" w:rsidRPr="00E719A6">
        <w:rPr>
          <w:rFonts w:asciiTheme="minorHAnsi" w:hAnsiTheme="minorHAnsi" w:cstheme="minorHAnsi"/>
        </w:rPr>
        <w:t xml:space="preserve">zbyt wysokie / niskie lub całkowity zanik napięcia w sieci instalacji elektrycznej, </w:t>
      </w:r>
    </w:p>
    <w:p w14:paraId="48DA857F" w14:textId="77777777" w:rsidR="00FB08C5" w:rsidRPr="00E719A6" w:rsidRDefault="00EE3ABF" w:rsidP="00EE3ABF">
      <w:pPr>
        <w:pStyle w:val="Kolorowalistaakcent11"/>
        <w:tabs>
          <w:tab w:val="left" w:pos="709"/>
        </w:tabs>
        <w:suppressAutoHyphens w:val="0"/>
        <w:ind w:left="0"/>
        <w:jc w:val="both"/>
        <w:rPr>
          <w:rFonts w:asciiTheme="minorHAnsi" w:hAnsiTheme="minorHAnsi" w:cstheme="minorHAnsi"/>
        </w:rPr>
      </w:pPr>
      <w:r w:rsidRPr="00E719A6">
        <w:rPr>
          <w:rFonts w:asciiTheme="minorHAnsi" w:hAnsiTheme="minorHAnsi" w:cstheme="minorHAnsi"/>
        </w:rPr>
        <w:t xml:space="preserve">3.9. </w:t>
      </w:r>
      <w:r w:rsidR="00FB08C5" w:rsidRPr="00E719A6">
        <w:rPr>
          <w:rFonts w:asciiTheme="minorHAnsi" w:hAnsiTheme="minorHAnsi" w:cstheme="minorHAnsi"/>
        </w:rPr>
        <w:t xml:space="preserve">bezpośrednie i pośrednie działanie wyładowań atmosferycznych i zjawisk pochodnych tj. działanie pola elektromagnetycznego, indukcji, przepięcia itp. </w:t>
      </w:r>
    </w:p>
    <w:p w14:paraId="024047E3" w14:textId="77777777" w:rsidR="00FB08C5" w:rsidRPr="00E719A6" w:rsidRDefault="00B81DB4" w:rsidP="00B81DB4">
      <w:pPr>
        <w:tabs>
          <w:tab w:val="num" w:pos="2340"/>
        </w:tabs>
        <w:suppressAutoHyphens w:val="0"/>
        <w:jc w:val="both"/>
        <w:rPr>
          <w:rFonts w:asciiTheme="minorHAnsi" w:hAnsiTheme="minorHAnsi" w:cstheme="minorHAnsi"/>
          <w:sz w:val="22"/>
          <w:szCs w:val="22"/>
          <w:u w:val="single"/>
        </w:rPr>
      </w:pPr>
      <w:r w:rsidRPr="00E719A6">
        <w:rPr>
          <w:rFonts w:asciiTheme="minorHAnsi" w:hAnsiTheme="minorHAnsi" w:cstheme="minorHAnsi"/>
          <w:sz w:val="22"/>
          <w:szCs w:val="22"/>
        </w:rPr>
        <w:t>3.10.</w:t>
      </w:r>
      <w:r w:rsidR="000269D2" w:rsidRPr="00E719A6">
        <w:rPr>
          <w:rFonts w:asciiTheme="minorHAnsi" w:hAnsiTheme="minorHAnsi" w:cstheme="minorHAnsi"/>
          <w:sz w:val="22"/>
          <w:szCs w:val="22"/>
        </w:rPr>
        <w:t xml:space="preserve"> </w:t>
      </w:r>
      <w:r w:rsidRPr="00E719A6">
        <w:rPr>
          <w:rFonts w:asciiTheme="minorHAnsi" w:hAnsiTheme="minorHAnsi" w:cstheme="minorHAnsi"/>
          <w:sz w:val="22"/>
          <w:szCs w:val="22"/>
        </w:rPr>
        <w:t>upadek, upuszczenie bez względu na przyczynę</w:t>
      </w:r>
      <w:r w:rsidR="00FB08C5" w:rsidRPr="00E719A6">
        <w:rPr>
          <w:rFonts w:asciiTheme="minorHAnsi" w:hAnsiTheme="minorHAnsi" w:cstheme="minorHAnsi"/>
          <w:sz w:val="22"/>
          <w:szCs w:val="22"/>
        </w:rPr>
        <w:t>;</w:t>
      </w:r>
    </w:p>
    <w:p w14:paraId="77126E68" w14:textId="77777777" w:rsidR="00FB08C5" w:rsidRPr="00E719A6" w:rsidRDefault="00705147" w:rsidP="00EE3ABF">
      <w:pPr>
        <w:pStyle w:val="Kolorowalistaakcent11"/>
        <w:tabs>
          <w:tab w:val="left" w:pos="709"/>
        </w:tabs>
        <w:suppressAutoHyphens w:val="0"/>
        <w:ind w:left="0"/>
        <w:jc w:val="both"/>
        <w:rPr>
          <w:rFonts w:asciiTheme="minorHAnsi" w:hAnsiTheme="minorHAnsi" w:cstheme="minorHAnsi"/>
        </w:rPr>
      </w:pPr>
      <w:r w:rsidRPr="00E719A6">
        <w:rPr>
          <w:rFonts w:asciiTheme="minorHAnsi" w:hAnsiTheme="minorHAnsi" w:cstheme="minorHAnsi"/>
        </w:rPr>
        <w:t>3.11</w:t>
      </w:r>
      <w:r w:rsidR="00EE3ABF" w:rsidRPr="00E719A6">
        <w:rPr>
          <w:rFonts w:asciiTheme="minorHAnsi" w:hAnsiTheme="minorHAnsi" w:cstheme="minorHAnsi"/>
        </w:rPr>
        <w:t xml:space="preserve">. </w:t>
      </w:r>
      <w:r w:rsidRPr="00E719A6">
        <w:rPr>
          <w:rFonts w:asciiTheme="minorHAnsi" w:hAnsiTheme="minorHAnsi" w:cstheme="minorHAnsi"/>
        </w:rPr>
        <w:t>zdarzenia w czasie napraw (mię</w:t>
      </w:r>
      <w:r w:rsidR="00FB08C5" w:rsidRPr="00E719A6">
        <w:rPr>
          <w:rFonts w:asciiTheme="minorHAnsi" w:hAnsiTheme="minorHAnsi" w:cstheme="minorHAnsi"/>
        </w:rPr>
        <w:t>dzy innymi dokonywanych przez pracowników lub współpracowników oraz przez firmy zewnętrzne</w:t>
      </w:r>
      <w:r w:rsidR="00C62B61" w:rsidRPr="00E719A6">
        <w:rPr>
          <w:rFonts w:asciiTheme="minorHAnsi" w:hAnsiTheme="minorHAnsi" w:cstheme="minorHAnsi"/>
        </w:rPr>
        <w:t>)</w:t>
      </w:r>
    </w:p>
    <w:p w14:paraId="19228CAA" w14:textId="77777777" w:rsidR="008B5712" w:rsidRPr="00E719A6" w:rsidRDefault="00705147" w:rsidP="008B5712">
      <w:pPr>
        <w:pStyle w:val="Holdingpodstawowy"/>
        <w:tabs>
          <w:tab w:val="clear" w:pos="0"/>
        </w:tabs>
        <w:rPr>
          <w:rFonts w:asciiTheme="minorHAnsi" w:hAnsiTheme="minorHAnsi" w:cstheme="minorHAnsi"/>
          <w:szCs w:val="22"/>
        </w:rPr>
      </w:pPr>
      <w:r w:rsidRPr="00E719A6">
        <w:rPr>
          <w:rFonts w:asciiTheme="minorHAnsi" w:hAnsiTheme="minorHAnsi" w:cstheme="minorHAnsi"/>
        </w:rPr>
        <w:t>3.12</w:t>
      </w:r>
      <w:r w:rsidR="008B5712" w:rsidRPr="00E719A6">
        <w:rPr>
          <w:rFonts w:asciiTheme="minorHAnsi" w:hAnsiTheme="minorHAnsi" w:cstheme="minorHAnsi"/>
        </w:rPr>
        <w:t xml:space="preserve">. </w:t>
      </w:r>
      <w:r w:rsidRPr="00E719A6">
        <w:rPr>
          <w:rFonts w:asciiTheme="minorHAnsi" w:hAnsiTheme="minorHAnsi" w:cstheme="minorHAnsi"/>
          <w:szCs w:val="22"/>
        </w:rPr>
        <w:t>zdarzenia</w:t>
      </w:r>
      <w:r w:rsidR="008B5712" w:rsidRPr="00E719A6">
        <w:rPr>
          <w:rFonts w:asciiTheme="minorHAnsi" w:hAnsiTheme="minorHAnsi" w:cstheme="minorHAnsi"/>
          <w:szCs w:val="22"/>
        </w:rPr>
        <w:t xml:space="preserve"> w sprzęcie elektronicznym lub w jego częściach od daty dostawy do daty włączenia do eksploatacji, z wyłączaniem szkód, za które ponosi dostawca, producent, firma montująca.</w:t>
      </w:r>
    </w:p>
    <w:p w14:paraId="5D7B0A22" w14:textId="77777777" w:rsidR="00B81DB4" w:rsidRPr="00E719A6" w:rsidRDefault="00705147" w:rsidP="00B81DB4">
      <w:pPr>
        <w:pStyle w:val="Holdingpodstawowy"/>
        <w:tabs>
          <w:tab w:val="clear" w:pos="0"/>
        </w:tabs>
        <w:rPr>
          <w:rFonts w:asciiTheme="minorHAnsi" w:hAnsiTheme="minorHAnsi" w:cstheme="minorHAnsi"/>
          <w:szCs w:val="22"/>
        </w:rPr>
      </w:pPr>
      <w:r w:rsidRPr="00E719A6">
        <w:rPr>
          <w:rFonts w:asciiTheme="minorHAnsi" w:hAnsiTheme="minorHAnsi" w:cstheme="minorHAnsi"/>
          <w:szCs w:val="22"/>
        </w:rPr>
        <w:t>3.13</w:t>
      </w:r>
      <w:r w:rsidR="00B81DB4" w:rsidRPr="00E719A6">
        <w:rPr>
          <w:rFonts w:asciiTheme="minorHAnsi" w:hAnsiTheme="minorHAnsi" w:cstheme="minorHAnsi"/>
          <w:szCs w:val="22"/>
        </w:rPr>
        <w:t>. Ubezpieczeniem objęty jest sprzęt w trakcie przewozu i transportu, a także podczas przenoszenia oraz transportu „wewnątrzzakładowego”, pomiędzy lokalizacjami lub pomiędzy jednostkami z wyłączeniem serwerów – treść klauzuli oferenta. Limit 50.000 zł</w:t>
      </w:r>
    </w:p>
    <w:p w14:paraId="544092EA" w14:textId="77777777" w:rsidR="00705147" w:rsidRPr="00E719A6" w:rsidRDefault="00705147" w:rsidP="00705147">
      <w:pPr>
        <w:pStyle w:val="Holdingpodstawowy"/>
        <w:tabs>
          <w:tab w:val="clear" w:pos="0"/>
        </w:tabs>
        <w:rPr>
          <w:rFonts w:asciiTheme="minorHAnsi" w:hAnsiTheme="minorHAnsi" w:cstheme="minorHAnsi"/>
          <w:szCs w:val="22"/>
        </w:rPr>
      </w:pPr>
      <w:r w:rsidRPr="00E719A6">
        <w:rPr>
          <w:rFonts w:asciiTheme="minorHAnsi" w:hAnsiTheme="minorHAnsi" w:cstheme="minorHAnsi"/>
          <w:szCs w:val="22"/>
        </w:rPr>
        <w:t>3.14. Zakres terytorialny ochrony dla sprzętu mobilnego rozszerzony na terytorium całej Europy</w:t>
      </w:r>
    </w:p>
    <w:p w14:paraId="4C510FAC" w14:textId="77777777" w:rsidR="008B5712" w:rsidRPr="003E2BA5" w:rsidRDefault="008B5712" w:rsidP="00EE3ABF">
      <w:pPr>
        <w:pStyle w:val="Kolorowalistaakcent11"/>
        <w:tabs>
          <w:tab w:val="left" w:pos="709"/>
        </w:tabs>
        <w:suppressAutoHyphens w:val="0"/>
        <w:ind w:left="0"/>
        <w:jc w:val="both"/>
        <w:rPr>
          <w:rFonts w:asciiTheme="minorHAnsi" w:hAnsiTheme="minorHAnsi" w:cstheme="minorHAnsi"/>
          <w:highlight w:val="yellow"/>
        </w:rPr>
      </w:pPr>
    </w:p>
    <w:p w14:paraId="5CD30C34" w14:textId="77777777" w:rsidR="00FB08C5" w:rsidRPr="00E719A6" w:rsidRDefault="00EE3ABF" w:rsidP="00EE3ABF">
      <w:pPr>
        <w:pStyle w:val="LucaCash"/>
        <w:tabs>
          <w:tab w:val="left" w:pos="360"/>
        </w:tabs>
        <w:suppressAutoHyphens w:val="0"/>
        <w:spacing w:line="240" w:lineRule="auto"/>
        <w:rPr>
          <w:rFonts w:asciiTheme="minorHAnsi" w:hAnsiTheme="minorHAnsi" w:cstheme="minorHAnsi"/>
          <w:b/>
          <w:sz w:val="22"/>
          <w:szCs w:val="22"/>
        </w:rPr>
      </w:pPr>
      <w:r w:rsidRPr="00E719A6">
        <w:rPr>
          <w:rFonts w:asciiTheme="minorHAnsi" w:hAnsiTheme="minorHAnsi" w:cstheme="minorHAnsi"/>
          <w:b/>
          <w:sz w:val="22"/>
          <w:szCs w:val="22"/>
        </w:rPr>
        <w:t xml:space="preserve">4. </w:t>
      </w:r>
      <w:r w:rsidR="00FB08C5" w:rsidRPr="00E719A6">
        <w:rPr>
          <w:rFonts w:asciiTheme="minorHAnsi" w:hAnsiTheme="minorHAnsi" w:cstheme="minorHAnsi"/>
          <w:b/>
          <w:sz w:val="22"/>
          <w:szCs w:val="22"/>
        </w:rPr>
        <w:t>Franszyzy i udziały własne:</w:t>
      </w:r>
    </w:p>
    <w:p w14:paraId="2788151D" w14:textId="77777777" w:rsidR="00FB08C5" w:rsidRPr="00E719A6" w:rsidRDefault="00EE3ABF" w:rsidP="00EE3ABF">
      <w:pPr>
        <w:suppressAutoHyphens w:val="0"/>
        <w:jc w:val="both"/>
        <w:rPr>
          <w:rFonts w:asciiTheme="minorHAnsi" w:hAnsiTheme="minorHAnsi" w:cstheme="minorHAnsi"/>
          <w:sz w:val="22"/>
          <w:szCs w:val="22"/>
        </w:rPr>
      </w:pPr>
      <w:r w:rsidRPr="00E719A6">
        <w:rPr>
          <w:rFonts w:asciiTheme="minorHAnsi" w:hAnsiTheme="minorHAnsi" w:cstheme="minorHAnsi"/>
          <w:sz w:val="22"/>
          <w:szCs w:val="22"/>
        </w:rPr>
        <w:t xml:space="preserve">4.1. </w:t>
      </w:r>
      <w:r w:rsidR="00FB08C5" w:rsidRPr="00E719A6">
        <w:rPr>
          <w:rFonts w:asciiTheme="minorHAnsi" w:hAnsiTheme="minorHAnsi" w:cstheme="minorHAnsi"/>
          <w:sz w:val="22"/>
          <w:szCs w:val="22"/>
        </w:rPr>
        <w:t>Franszyza integralna – minimalna, nie więcej niż 200,00 zł</w:t>
      </w:r>
    </w:p>
    <w:p w14:paraId="2A9EB46E" w14:textId="650A60D5" w:rsidR="00FB08C5" w:rsidRPr="00E719A6" w:rsidRDefault="00EE3ABF" w:rsidP="00EE3ABF">
      <w:pPr>
        <w:suppressAutoHyphens w:val="0"/>
        <w:jc w:val="both"/>
        <w:rPr>
          <w:rFonts w:asciiTheme="minorHAnsi" w:hAnsiTheme="minorHAnsi" w:cstheme="minorHAnsi"/>
          <w:sz w:val="22"/>
          <w:szCs w:val="22"/>
        </w:rPr>
      </w:pPr>
      <w:r w:rsidRPr="00E719A6">
        <w:rPr>
          <w:rFonts w:asciiTheme="minorHAnsi" w:hAnsiTheme="minorHAnsi" w:cstheme="minorHAnsi"/>
          <w:sz w:val="22"/>
          <w:szCs w:val="22"/>
        </w:rPr>
        <w:t xml:space="preserve">4.2. </w:t>
      </w:r>
      <w:r w:rsidR="00FB08C5" w:rsidRPr="00E719A6">
        <w:rPr>
          <w:rFonts w:asciiTheme="minorHAnsi" w:hAnsiTheme="minorHAnsi" w:cstheme="minorHAnsi"/>
          <w:sz w:val="22"/>
          <w:szCs w:val="22"/>
        </w:rPr>
        <w:t>Franszyza redukcyjna</w:t>
      </w:r>
      <w:r w:rsidR="00E719A6" w:rsidRPr="00E719A6">
        <w:rPr>
          <w:rFonts w:asciiTheme="minorHAnsi" w:hAnsiTheme="minorHAnsi" w:cstheme="minorHAnsi"/>
          <w:sz w:val="22"/>
          <w:szCs w:val="22"/>
        </w:rPr>
        <w:t xml:space="preserve"> dla szkód:</w:t>
      </w:r>
    </w:p>
    <w:p w14:paraId="6E4F0F33" w14:textId="77777777" w:rsidR="00B87E66" w:rsidRPr="00FD0C2A" w:rsidRDefault="00B87E66" w:rsidP="00B87E66">
      <w:pPr>
        <w:suppressAutoHyphens w:val="0"/>
        <w:ind w:firstLine="708"/>
        <w:jc w:val="both"/>
        <w:rPr>
          <w:rFonts w:asciiTheme="minorHAnsi" w:hAnsiTheme="minorHAnsi" w:cstheme="minorHAnsi"/>
          <w:sz w:val="22"/>
          <w:szCs w:val="22"/>
        </w:rPr>
      </w:pPr>
      <w:r w:rsidRPr="00FD0C2A">
        <w:rPr>
          <w:rFonts w:asciiTheme="minorHAnsi" w:hAnsiTheme="minorHAnsi" w:cstheme="minorHAnsi"/>
          <w:sz w:val="22"/>
          <w:szCs w:val="22"/>
        </w:rPr>
        <w:t>4.2.1. stacjonarny sprzęt elektroniczny</w:t>
      </w:r>
    </w:p>
    <w:p w14:paraId="6A07122F" w14:textId="77777777" w:rsidR="00B87E66" w:rsidRPr="00FD0C2A" w:rsidRDefault="00B87E66" w:rsidP="00B87E66">
      <w:pPr>
        <w:numPr>
          <w:ilvl w:val="0"/>
          <w:numId w:val="29"/>
        </w:numPr>
        <w:suppressAutoHyphens w:val="0"/>
        <w:jc w:val="both"/>
        <w:rPr>
          <w:rFonts w:asciiTheme="minorHAnsi" w:hAnsiTheme="minorHAnsi" w:cstheme="minorHAnsi"/>
          <w:sz w:val="22"/>
          <w:szCs w:val="22"/>
        </w:rPr>
      </w:pPr>
      <w:r w:rsidRPr="00FD0C2A">
        <w:rPr>
          <w:rFonts w:asciiTheme="minorHAnsi" w:hAnsiTheme="minorHAnsi" w:cstheme="minorHAnsi"/>
          <w:sz w:val="22"/>
          <w:szCs w:val="22"/>
        </w:rPr>
        <w:t xml:space="preserve">o wartości do 1 500,00 zł – zniesiona </w:t>
      </w:r>
    </w:p>
    <w:p w14:paraId="2C517C41" w14:textId="77777777" w:rsidR="00B87E66" w:rsidRPr="00FD0C2A" w:rsidRDefault="00B87E66" w:rsidP="00B87E66">
      <w:pPr>
        <w:numPr>
          <w:ilvl w:val="0"/>
          <w:numId w:val="29"/>
        </w:numPr>
        <w:suppressAutoHyphens w:val="0"/>
        <w:jc w:val="both"/>
        <w:rPr>
          <w:rFonts w:asciiTheme="minorHAnsi" w:hAnsiTheme="minorHAnsi" w:cstheme="minorHAnsi"/>
          <w:sz w:val="22"/>
          <w:szCs w:val="22"/>
        </w:rPr>
      </w:pPr>
      <w:r w:rsidRPr="00FD0C2A">
        <w:rPr>
          <w:rFonts w:asciiTheme="minorHAnsi" w:hAnsiTheme="minorHAnsi" w:cstheme="minorHAnsi"/>
          <w:sz w:val="22"/>
          <w:szCs w:val="22"/>
        </w:rPr>
        <w:t>o wartości przekraczającej 1 500,00 zł – 200,00 zł</w:t>
      </w:r>
    </w:p>
    <w:p w14:paraId="4D1881A9" w14:textId="0F224903" w:rsidR="00B87E66" w:rsidRPr="00FD0C2A" w:rsidRDefault="00B87E66" w:rsidP="00B87E66">
      <w:pPr>
        <w:suppressAutoHyphens w:val="0"/>
        <w:ind w:firstLine="708"/>
        <w:jc w:val="both"/>
        <w:rPr>
          <w:rFonts w:asciiTheme="minorHAnsi" w:hAnsiTheme="minorHAnsi" w:cstheme="minorHAnsi"/>
          <w:sz w:val="22"/>
          <w:szCs w:val="22"/>
        </w:rPr>
      </w:pPr>
      <w:r w:rsidRPr="00FD0C2A">
        <w:rPr>
          <w:rFonts w:asciiTheme="minorHAnsi" w:hAnsiTheme="minorHAnsi" w:cstheme="minorHAnsi"/>
          <w:sz w:val="22"/>
          <w:szCs w:val="22"/>
        </w:rPr>
        <w:t xml:space="preserve">4.2.2. przenośny sprzęt elektroniczny – </w:t>
      </w:r>
      <w:r w:rsidRPr="00FD0C2A">
        <w:rPr>
          <w:rFonts w:asciiTheme="minorHAnsi" w:hAnsiTheme="minorHAnsi" w:cstheme="minorHAnsi"/>
          <w:sz w:val="22"/>
          <w:szCs w:val="22"/>
        </w:rPr>
        <w:tab/>
      </w:r>
    </w:p>
    <w:p w14:paraId="40330524" w14:textId="77777777" w:rsidR="00B87E66" w:rsidRPr="00FD0C2A" w:rsidRDefault="00B87E66" w:rsidP="00B87E66">
      <w:pPr>
        <w:numPr>
          <w:ilvl w:val="0"/>
          <w:numId w:val="30"/>
        </w:numPr>
        <w:suppressAutoHyphens w:val="0"/>
        <w:jc w:val="both"/>
        <w:rPr>
          <w:rFonts w:asciiTheme="minorHAnsi" w:hAnsiTheme="minorHAnsi" w:cstheme="minorHAnsi"/>
          <w:sz w:val="22"/>
          <w:szCs w:val="22"/>
        </w:rPr>
      </w:pPr>
      <w:r w:rsidRPr="00FD0C2A">
        <w:rPr>
          <w:rFonts w:asciiTheme="minorHAnsi" w:hAnsiTheme="minorHAnsi" w:cstheme="minorHAnsi"/>
          <w:sz w:val="22"/>
          <w:szCs w:val="22"/>
        </w:rPr>
        <w:t xml:space="preserve">szkody wynikłe z kradzieży, rabunku lub włamania nie więcej niż 10% wartości odszkodowania nie mniej niż 200,00 zł </w:t>
      </w:r>
    </w:p>
    <w:p w14:paraId="0058FA44" w14:textId="77777777" w:rsidR="00B87E66" w:rsidRPr="00FD0C2A" w:rsidRDefault="00B87E66" w:rsidP="00B87E66">
      <w:pPr>
        <w:numPr>
          <w:ilvl w:val="0"/>
          <w:numId w:val="30"/>
        </w:numPr>
        <w:suppressAutoHyphens w:val="0"/>
        <w:jc w:val="both"/>
        <w:rPr>
          <w:rFonts w:asciiTheme="minorHAnsi" w:hAnsiTheme="minorHAnsi" w:cstheme="minorHAnsi"/>
          <w:sz w:val="22"/>
          <w:szCs w:val="22"/>
        </w:rPr>
      </w:pPr>
      <w:r w:rsidRPr="00FD0C2A">
        <w:rPr>
          <w:rFonts w:asciiTheme="minorHAnsi" w:hAnsiTheme="minorHAnsi" w:cstheme="minorHAnsi"/>
          <w:sz w:val="22"/>
          <w:szCs w:val="22"/>
        </w:rPr>
        <w:t>200,00 zł dla pozostałych szkód.</w:t>
      </w:r>
    </w:p>
    <w:p w14:paraId="53E82B0A" w14:textId="77777777" w:rsidR="00705147" w:rsidRPr="003E2BA5" w:rsidRDefault="00705147" w:rsidP="00705147">
      <w:pPr>
        <w:suppressAutoHyphens w:val="0"/>
        <w:jc w:val="both"/>
        <w:rPr>
          <w:rFonts w:asciiTheme="minorHAnsi" w:hAnsiTheme="minorHAnsi" w:cstheme="minorHAnsi"/>
          <w:sz w:val="22"/>
          <w:szCs w:val="22"/>
          <w:highlight w:val="yellow"/>
        </w:rPr>
      </w:pPr>
    </w:p>
    <w:p w14:paraId="0CC7F94D" w14:textId="77777777" w:rsidR="00FB08C5" w:rsidRPr="0015530B" w:rsidRDefault="00EE3ABF" w:rsidP="00EE3ABF">
      <w:pPr>
        <w:pStyle w:val="Tekstpodstawowy"/>
        <w:suppressAutoHyphens w:val="0"/>
        <w:spacing w:after="0"/>
        <w:jc w:val="both"/>
        <w:rPr>
          <w:rFonts w:asciiTheme="minorHAnsi" w:hAnsiTheme="minorHAnsi" w:cstheme="minorHAnsi"/>
          <w:b/>
          <w:sz w:val="22"/>
          <w:szCs w:val="22"/>
        </w:rPr>
      </w:pPr>
      <w:r w:rsidRPr="0015530B">
        <w:rPr>
          <w:rFonts w:asciiTheme="minorHAnsi" w:hAnsiTheme="minorHAnsi" w:cstheme="minorHAnsi"/>
          <w:b/>
          <w:sz w:val="22"/>
          <w:szCs w:val="22"/>
        </w:rPr>
        <w:t xml:space="preserve">5. </w:t>
      </w:r>
      <w:r w:rsidR="00FB08C5" w:rsidRPr="0015530B">
        <w:rPr>
          <w:rFonts w:asciiTheme="minorHAnsi" w:hAnsiTheme="minorHAnsi" w:cstheme="minorHAnsi"/>
          <w:b/>
          <w:sz w:val="22"/>
          <w:szCs w:val="22"/>
        </w:rPr>
        <w:t>Postanowienia dodatkowe:</w:t>
      </w:r>
    </w:p>
    <w:p w14:paraId="6C361031" w14:textId="7F2FDA44" w:rsidR="00FB08C5" w:rsidRPr="0015530B" w:rsidRDefault="00705147" w:rsidP="00EE3ABF">
      <w:pPr>
        <w:pStyle w:val="Tekstpodstawowy"/>
        <w:suppressAutoHyphens w:val="0"/>
        <w:spacing w:after="0"/>
        <w:jc w:val="both"/>
        <w:rPr>
          <w:rFonts w:asciiTheme="minorHAnsi" w:hAnsiTheme="minorHAnsi" w:cstheme="minorHAnsi"/>
          <w:b/>
          <w:sz w:val="22"/>
          <w:szCs w:val="22"/>
        </w:rPr>
      </w:pPr>
      <w:r w:rsidRPr="0015530B">
        <w:rPr>
          <w:rFonts w:asciiTheme="minorHAnsi" w:hAnsiTheme="minorHAnsi" w:cstheme="minorHAnsi"/>
          <w:sz w:val="22"/>
          <w:szCs w:val="22"/>
        </w:rPr>
        <w:t>5.</w:t>
      </w:r>
      <w:r w:rsidR="00EF43C7">
        <w:rPr>
          <w:rFonts w:asciiTheme="minorHAnsi" w:hAnsiTheme="minorHAnsi" w:cstheme="minorHAnsi"/>
          <w:sz w:val="22"/>
          <w:szCs w:val="22"/>
        </w:rPr>
        <w:t>1</w:t>
      </w:r>
      <w:r w:rsidR="00EE3ABF" w:rsidRPr="0015530B">
        <w:rPr>
          <w:rFonts w:asciiTheme="minorHAnsi" w:hAnsiTheme="minorHAnsi" w:cstheme="minorHAnsi"/>
          <w:sz w:val="22"/>
          <w:szCs w:val="22"/>
        </w:rPr>
        <w:t xml:space="preserve">. </w:t>
      </w:r>
      <w:r w:rsidR="00FB08C5" w:rsidRPr="0015530B">
        <w:rPr>
          <w:rFonts w:asciiTheme="minorHAnsi" w:hAnsiTheme="minorHAnsi" w:cstheme="minorHAnsi"/>
          <w:sz w:val="22"/>
          <w:szCs w:val="22"/>
        </w:rPr>
        <w:t xml:space="preserve">Do ubezpieczenia nie ma zastosowania zapis stosowania zabezpieczeń </w:t>
      </w:r>
      <w:r w:rsidR="000C6183" w:rsidRPr="0015530B">
        <w:rPr>
          <w:rFonts w:asciiTheme="minorHAnsi" w:hAnsiTheme="minorHAnsi" w:cstheme="minorHAnsi"/>
          <w:sz w:val="22"/>
          <w:szCs w:val="22"/>
        </w:rPr>
        <w:t>przeciwprzepięciowych, chyba</w:t>
      </w:r>
      <w:r w:rsidR="00FB08C5" w:rsidRPr="0015530B">
        <w:rPr>
          <w:rFonts w:asciiTheme="minorHAnsi" w:hAnsiTheme="minorHAnsi" w:cstheme="minorHAnsi"/>
          <w:sz w:val="22"/>
          <w:szCs w:val="22"/>
        </w:rPr>
        <w:t xml:space="preserve"> że producent sprzętu wyraźnie zastrzegł bezwzględny nakaz zainstalowania takich zabezpieczeń do ochrony ubezpieczeniowej za wystarczające uważa się zabezpieczenia odgromowe</w:t>
      </w:r>
      <w:r w:rsidR="00AD6F96" w:rsidRPr="0015530B">
        <w:rPr>
          <w:rFonts w:asciiTheme="minorHAnsi" w:hAnsiTheme="minorHAnsi" w:cstheme="minorHAnsi"/>
          <w:sz w:val="22"/>
          <w:szCs w:val="22"/>
        </w:rPr>
        <w:t>.</w:t>
      </w:r>
    </w:p>
    <w:p w14:paraId="7118199D" w14:textId="3782CF96" w:rsidR="00FB08C5" w:rsidRPr="0015530B" w:rsidRDefault="00705147" w:rsidP="00EE3ABF">
      <w:pPr>
        <w:pStyle w:val="Tekstpodstawowy"/>
        <w:suppressAutoHyphens w:val="0"/>
        <w:spacing w:after="0"/>
        <w:jc w:val="both"/>
        <w:rPr>
          <w:rFonts w:asciiTheme="minorHAnsi" w:hAnsiTheme="minorHAnsi" w:cstheme="minorHAnsi"/>
          <w:sz w:val="22"/>
          <w:szCs w:val="22"/>
        </w:rPr>
      </w:pPr>
      <w:r w:rsidRPr="0015530B">
        <w:rPr>
          <w:rFonts w:asciiTheme="minorHAnsi" w:hAnsiTheme="minorHAnsi" w:cstheme="minorHAnsi"/>
          <w:sz w:val="22"/>
          <w:szCs w:val="22"/>
        </w:rPr>
        <w:t>5.</w:t>
      </w:r>
      <w:r w:rsidR="00EF43C7">
        <w:rPr>
          <w:rFonts w:asciiTheme="minorHAnsi" w:hAnsiTheme="minorHAnsi" w:cstheme="minorHAnsi"/>
          <w:sz w:val="22"/>
          <w:szCs w:val="22"/>
        </w:rPr>
        <w:t>2</w:t>
      </w:r>
      <w:r w:rsidR="00EE3ABF" w:rsidRPr="0015530B">
        <w:rPr>
          <w:rFonts w:asciiTheme="minorHAnsi" w:hAnsiTheme="minorHAnsi" w:cstheme="minorHAnsi"/>
          <w:sz w:val="22"/>
          <w:szCs w:val="22"/>
        </w:rPr>
        <w:t xml:space="preserve">. </w:t>
      </w:r>
      <w:r w:rsidRPr="0015530B">
        <w:rPr>
          <w:rFonts w:asciiTheme="minorHAnsi" w:hAnsiTheme="minorHAnsi" w:cstheme="minorHAnsi"/>
          <w:sz w:val="22"/>
          <w:szCs w:val="22"/>
        </w:rPr>
        <w:t>Ubezpieczyciel</w:t>
      </w:r>
      <w:r w:rsidR="00FB08C5" w:rsidRPr="0015530B">
        <w:rPr>
          <w:rFonts w:asciiTheme="minorHAnsi" w:hAnsiTheme="minorHAnsi" w:cstheme="minorHAnsi"/>
          <w:sz w:val="22"/>
          <w:szCs w:val="22"/>
        </w:rPr>
        <w:t xml:space="preserve"> nie wyłącza odpowiedzialności z tytułu szkód powstałych w wyniku prowadzonych u Ubezpieczonego drobnych prac remontowych</w:t>
      </w:r>
      <w:r w:rsidRPr="0015530B">
        <w:rPr>
          <w:rFonts w:asciiTheme="minorHAnsi" w:hAnsiTheme="minorHAnsi" w:cstheme="minorHAnsi"/>
          <w:sz w:val="22"/>
          <w:szCs w:val="22"/>
        </w:rPr>
        <w:t>,</w:t>
      </w:r>
      <w:r w:rsidR="00FB08C5" w:rsidRPr="0015530B">
        <w:rPr>
          <w:rFonts w:asciiTheme="minorHAnsi" w:hAnsiTheme="minorHAnsi" w:cstheme="minorHAnsi"/>
          <w:sz w:val="22"/>
          <w:szCs w:val="22"/>
        </w:rPr>
        <w:t xml:space="preserve"> o ile prace te były wykonywane przez fir</w:t>
      </w:r>
      <w:r w:rsidR="00EE2D41" w:rsidRPr="0015530B">
        <w:rPr>
          <w:rFonts w:asciiTheme="minorHAnsi" w:hAnsiTheme="minorHAnsi" w:cstheme="minorHAnsi"/>
          <w:sz w:val="22"/>
          <w:szCs w:val="22"/>
        </w:rPr>
        <w:t>my zewnętrzne – limit 50</w:t>
      </w:r>
      <w:r w:rsidR="000618BF" w:rsidRPr="0015530B">
        <w:rPr>
          <w:rFonts w:asciiTheme="minorHAnsi" w:hAnsiTheme="minorHAnsi" w:cstheme="minorHAnsi"/>
          <w:sz w:val="22"/>
          <w:szCs w:val="22"/>
        </w:rPr>
        <w:t>.</w:t>
      </w:r>
      <w:r w:rsidR="00EE2D41" w:rsidRPr="0015530B">
        <w:rPr>
          <w:rFonts w:asciiTheme="minorHAnsi" w:hAnsiTheme="minorHAnsi" w:cstheme="minorHAnsi"/>
          <w:sz w:val="22"/>
          <w:szCs w:val="22"/>
        </w:rPr>
        <w:t>000 zł</w:t>
      </w:r>
      <w:r w:rsidR="00FB08C5" w:rsidRPr="0015530B">
        <w:rPr>
          <w:rFonts w:asciiTheme="minorHAnsi" w:hAnsiTheme="minorHAnsi" w:cstheme="minorHAnsi"/>
          <w:sz w:val="22"/>
          <w:szCs w:val="22"/>
        </w:rPr>
        <w:t xml:space="preserve"> na jedno i wszystkie zdarzenia. </w:t>
      </w:r>
    </w:p>
    <w:p w14:paraId="449B98F1" w14:textId="77777777" w:rsidR="001C6774" w:rsidRPr="003E2BA5" w:rsidRDefault="001C6774" w:rsidP="00EE3ABF">
      <w:pPr>
        <w:pStyle w:val="Tekstpodstawowy"/>
        <w:suppressAutoHyphens w:val="0"/>
        <w:spacing w:after="0"/>
        <w:jc w:val="both"/>
        <w:rPr>
          <w:rFonts w:asciiTheme="minorHAnsi" w:hAnsiTheme="minorHAnsi" w:cstheme="minorHAnsi"/>
          <w:b/>
          <w:sz w:val="22"/>
          <w:szCs w:val="22"/>
          <w:highlight w:val="yellow"/>
        </w:rPr>
      </w:pPr>
    </w:p>
    <w:p w14:paraId="20472799" w14:textId="77777777" w:rsidR="00FB08C5" w:rsidRPr="0015530B" w:rsidRDefault="00EE3ABF" w:rsidP="00EE3ABF">
      <w:pPr>
        <w:pStyle w:val="Tekstpodstawowy"/>
        <w:suppressAutoHyphens w:val="0"/>
        <w:spacing w:after="0"/>
        <w:rPr>
          <w:rFonts w:asciiTheme="minorHAnsi" w:hAnsiTheme="minorHAnsi" w:cstheme="minorHAnsi"/>
          <w:b/>
          <w:sz w:val="22"/>
          <w:szCs w:val="22"/>
        </w:rPr>
      </w:pPr>
      <w:r w:rsidRPr="0015530B">
        <w:rPr>
          <w:rFonts w:asciiTheme="minorHAnsi" w:hAnsiTheme="minorHAnsi" w:cstheme="minorHAnsi"/>
          <w:b/>
          <w:sz w:val="22"/>
          <w:szCs w:val="22"/>
        </w:rPr>
        <w:t xml:space="preserve">6. </w:t>
      </w:r>
      <w:r w:rsidR="00EE2D41" w:rsidRPr="0015530B">
        <w:rPr>
          <w:rFonts w:asciiTheme="minorHAnsi" w:hAnsiTheme="minorHAnsi" w:cstheme="minorHAnsi"/>
          <w:b/>
          <w:bCs/>
          <w:sz w:val="22"/>
          <w:szCs w:val="22"/>
          <w:u w:val="single"/>
        </w:rPr>
        <w:t xml:space="preserve">Klauzule dodatkowe – </w:t>
      </w:r>
      <w:r w:rsidR="00EE2D41" w:rsidRPr="0015530B">
        <w:rPr>
          <w:rFonts w:asciiTheme="minorHAnsi" w:hAnsiTheme="minorHAnsi" w:cstheme="minorHAnsi"/>
          <w:b/>
          <w:sz w:val="22"/>
          <w:szCs w:val="22"/>
          <w:u w:val="single"/>
        </w:rPr>
        <w:t>obligatoryjne:</w:t>
      </w:r>
    </w:p>
    <w:p w14:paraId="3EB691C3" w14:textId="31748A71" w:rsidR="00991CCD" w:rsidRPr="006F3B9A" w:rsidRDefault="00EE3ABF" w:rsidP="0009760C">
      <w:pPr>
        <w:suppressAutoHyphens w:val="0"/>
        <w:jc w:val="both"/>
        <w:rPr>
          <w:rFonts w:asciiTheme="minorHAnsi" w:hAnsiTheme="minorHAnsi" w:cstheme="minorHAnsi"/>
          <w:b/>
          <w:bCs/>
          <w:sz w:val="22"/>
          <w:szCs w:val="22"/>
        </w:rPr>
      </w:pPr>
      <w:r w:rsidRPr="0015530B">
        <w:rPr>
          <w:rFonts w:asciiTheme="minorHAnsi" w:hAnsiTheme="minorHAnsi" w:cstheme="minorHAnsi"/>
          <w:b/>
          <w:bCs/>
          <w:sz w:val="22"/>
          <w:szCs w:val="22"/>
        </w:rPr>
        <w:t xml:space="preserve">6.1. </w:t>
      </w:r>
      <w:r w:rsidR="00FB08C5" w:rsidRPr="0015530B">
        <w:rPr>
          <w:rFonts w:asciiTheme="minorHAnsi" w:hAnsiTheme="minorHAnsi" w:cstheme="minorHAnsi"/>
          <w:b/>
          <w:bCs/>
          <w:sz w:val="22"/>
          <w:szCs w:val="22"/>
        </w:rPr>
        <w:t xml:space="preserve">Klauzula reprezentantów </w:t>
      </w:r>
      <w:r w:rsidR="006F3B9A">
        <w:rPr>
          <w:rFonts w:asciiTheme="minorHAnsi" w:hAnsiTheme="minorHAnsi" w:cstheme="minorHAnsi"/>
          <w:b/>
          <w:bCs/>
          <w:sz w:val="22"/>
          <w:szCs w:val="22"/>
        </w:rPr>
        <w:t xml:space="preserve">-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Pr>
          <w:rFonts w:asciiTheme="minorHAnsi" w:hAnsiTheme="minorHAnsi" w:cstheme="minorHAnsi"/>
          <w:b/>
          <w:bCs/>
          <w:sz w:val="22"/>
          <w:szCs w:val="22"/>
        </w:rPr>
        <w:t xml:space="preserve"> </w:t>
      </w:r>
      <w:r w:rsidR="00FB08C5" w:rsidRPr="0015530B">
        <w:rPr>
          <w:rFonts w:asciiTheme="minorHAnsi" w:hAnsiTheme="minorHAnsi" w:cstheme="minorHAnsi"/>
          <w:sz w:val="22"/>
          <w:szCs w:val="22"/>
        </w:rPr>
        <w:t>Ubezpieczyciel jest wolny od odpowiedzialności, jeżeli Ubezpieczający/ Ubezpieczony wyrządził szkodę umyślnie. W przypadku wyrządzenia szkody wskutek rażącego niedbalstwa Ubezpieczającego/ Ubezpieczonego odszkodowanie należy się, a Ubezpieczyciel nie może powoływać tej okoliczności jako podstawy całkowitej lub częściowej odmowy wypłaty odszkodowania.</w:t>
      </w:r>
    </w:p>
    <w:p w14:paraId="7D02B376" w14:textId="77777777" w:rsidR="00991CCD" w:rsidRPr="0015530B" w:rsidRDefault="00FB08C5" w:rsidP="0009760C">
      <w:pPr>
        <w:suppressAutoHyphens w:val="0"/>
        <w:jc w:val="both"/>
        <w:rPr>
          <w:rFonts w:asciiTheme="minorHAnsi" w:hAnsiTheme="minorHAnsi" w:cstheme="minorHAnsi"/>
          <w:sz w:val="22"/>
          <w:szCs w:val="22"/>
        </w:rPr>
      </w:pPr>
      <w:r w:rsidRPr="0015530B">
        <w:rPr>
          <w:rFonts w:asciiTheme="minorHAnsi" w:hAnsiTheme="minorHAnsi" w:cstheme="minorHAnsi"/>
          <w:sz w:val="22"/>
          <w:szCs w:val="22"/>
        </w:rPr>
        <w:t>Zmniejszenie wypłaty odszkodowania może nastąpić tylko w takim zakresie, w jakim umyślne zachowanie przyczyniło się do powstania szkody lub zwiększenia rozmiaru szkody.</w:t>
      </w:r>
    </w:p>
    <w:p w14:paraId="6BABBCF6" w14:textId="16FA94C7" w:rsidR="00991CCD" w:rsidRPr="0015530B" w:rsidRDefault="00FC3D4A" w:rsidP="0009760C">
      <w:pPr>
        <w:suppressAutoHyphens w:val="0"/>
        <w:jc w:val="both"/>
        <w:rPr>
          <w:rFonts w:asciiTheme="minorHAnsi" w:hAnsiTheme="minorHAnsi" w:cstheme="minorHAnsi"/>
          <w:sz w:val="22"/>
          <w:szCs w:val="22"/>
        </w:rPr>
      </w:pPr>
      <w:r w:rsidRPr="0015530B">
        <w:rPr>
          <w:rFonts w:asciiTheme="minorHAnsi" w:hAnsiTheme="minorHAnsi" w:cstheme="minorHAnsi"/>
          <w:sz w:val="22"/>
          <w:szCs w:val="22"/>
        </w:rPr>
        <w:t>Za zachowanie Ubezpieczonego/Ubezpieczającego uznaje się działania Burmistrza</w:t>
      </w:r>
      <w:r w:rsidR="009A75C1">
        <w:rPr>
          <w:rFonts w:asciiTheme="minorHAnsi" w:hAnsiTheme="minorHAnsi" w:cstheme="minorHAnsi"/>
          <w:sz w:val="22"/>
          <w:szCs w:val="22"/>
        </w:rPr>
        <w:t>, Zastępcy</w:t>
      </w:r>
      <w:r w:rsidR="00F4272B">
        <w:rPr>
          <w:rFonts w:asciiTheme="minorHAnsi" w:hAnsiTheme="minorHAnsi" w:cstheme="minorHAnsi"/>
          <w:sz w:val="22"/>
          <w:szCs w:val="22"/>
        </w:rPr>
        <w:t xml:space="preserve"> (-ów)</w:t>
      </w:r>
      <w:r w:rsidR="009A75C1">
        <w:rPr>
          <w:rFonts w:asciiTheme="minorHAnsi" w:hAnsiTheme="minorHAnsi" w:cstheme="minorHAnsi"/>
          <w:sz w:val="22"/>
          <w:szCs w:val="22"/>
        </w:rPr>
        <w:t xml:space="preserve"> Burmistrza</w:t>
      </w:r>
      <w:r w:rsidRPr="0015530B">
        <w:rPr>
          <w:rFonts w:asciiTheme="minorHAnsi" w:hAnsiTheme="minorHAnsi" w:cstheme="minorHAnsi"/>
          <w:sz w:val="22"/>
          <w:szCs w:val="22"/>
        </w:rPr>
        <w:t>, Dyrektora oraz kierowników jednostek organizacyjnych.</w:t>
      </w:r>
    </w:p>
    <w:p w14:paraId="367D1664" w14:textId="77777777" w:rsidR="00FB08C5" w:rsidRPr="0015530B" w:rsidRDefault="00266559" w:rsidP="0009760C">
      <w:pPr>
        <w:suppressAutoHyphens w:val="0"/>
        <w:jc w:val="both"/>
        <w:rPr>
          <w:rFonts w:asciiTheme="minorHAnsi" w:hAnsiTheme="minorHAnsi" w:cstheme="minorHAnsi"/>
          <w:b/>
          <w:bCs/>
          <w:sz w:val="22"/>
          <w:szCs w:val="22"/>
        </w:rPr>
      </w:pPr>
      <w:r w:rsidRPr="0015530B">
        <w:rPr>
          <w:rFonts w:asciiTheme="minorHAnsi" w:hAnsiTheme="minorHAnsi" w:cstheme="minorHAnsi"/>
          <w:sz w:val="22"/>
          <w:szCs w:val="22"/>
        </w:rPr>
        <w:t>Niniejsza klauzula nie ma zastosowania dla kradzieży z włamaniem.</w:t>
      </w:r>
    </w:p>
    <w:p w14:paraId="723EFABD" w14:textId="27CFFC15" w:rsidR="00EE3ABF" w:rsidRPr="0015530B" w:rsidRDefault="00EE3ABF" w:rsidP="007C3919">
      <w:pPr>
        <w:pStyle w:val="Kolorowalistaakcent11"/>
        <w:suppressAutoHyphens w:val="0"/>
        <w:ind w:left="0"/>
        <w:jc w:val="both"/>
        <w:rPr>
          <w:rFonts w:asciiTheme="minorHAnsi" w:hAnsiTheme="minorHAnsi" w:cstheme="minorHAnsi"/>
          <w:b/>
          <w:bCs/>
        </w:rPr>
      </w:pPr>
      <w:r w:rsidRPr="0015530B">
        <w:rPr>
          <w:rFonts w:asciiTheme="minorHAnsi" w:hAnsiTheme="minorHAnsi" w:cstheme="minorHAnsi"/>
          <w:b/>
        </w:rPr>
        <w:lastRenderedPageBreak/>
        <w:t xml:space="preserve">6.2. </w:t>
      </w:r>
      <w:r w:rsidR="00FB08C5" w:rsidRPr="0015530B">
        <w:rPr>
          <w:rFonts w:asciiTheme="minorHAnsi" w:hAnsiTheme="minorHAnsi" w:cstheme="minorHAnsi"/>
          <w:b/>
        </w:rPr>
        <w:t xml:space="preserve">Klauzula miejsca ubezpieczenia - </w:t>
      </w:r>
      <w:r w:rsidR="006F3B9A" w:rsidRPr="00591FAD">
        <w:rPr>
          <w:rFonts w:asciiTheme="minorHAnsi" w:hAnsiTheme="minorHAnsi" w:cstheme="minorHAnsi"/>
        </w:rPr>
        <w:t>z zachowaniem pozostałych, niezmienionych niniejszą klauzulą postanowień umowy ubezpieczenia i ogólnych warunków ubezpieczenia, ustala się, że</w:t>
      </w:r>
      <w:r w:rsidR="006F3B9A" w:rsidRPr="0015530B">
        <w:rPr>
          <w:rFonts w:asciiTheme="minorHAnsi" w:hAnsiTheme="minorHAnsi" w:cstheme="minorHAnsi"/>
        </w:rPr>
        <w:t xml:space="preserve"> </w:t>
      </w:r>
      <w:r w:rsidR="00FB08C5" w:rsidRPr="0015530B">
        <w:rPr>
          <w:rFonts w:asciiTheme="minorHAnsi" w:hAnsiTheme="minorHAnsi" w:cstheme="minorHAnsi"/>
        </w:rPr>
        <w:t xml:space="preserve">ochroną ubezpieczenia objęte jest mienie we wszystkich lokalizacjach zgłoszonych do ubezpieczenia jak również mienie w nowych lokalizacjach przejętych przez Zamawiającego, o których jest zobowiązany do poinformowania bądź poinformował Ubezpieczyciela zgodnie z treścią klauzuli </w:t>
      </w:r>
      <w:r w:rsidR="00AA1AE8">
        <w:rPr>
          <w:rFonts w:asciiTheme="minorHAnsi" w:hAnsiTheme="minorHAnsi" w:cstheme="minorHAnsi"/>
        </w:rPr>
        <w:t>deklaracji sum ubezpieczenia</w:t>
      </w:r>
      <w:r w:rsidR="005B1A52" w:rsidRPr="0015530B">
        <w:rPr>
          <w:rFonts w:asciiTheme="minorHAnsi" w:hAnsiTheme="minorHAnsi" w:cstheme="minorHAnsi"/>
        </w:rPr>
        <w:t xml:space="preserve">. </w:t>
      </w:r>
      <w:r w:rsidR="00FB08C5" w:rsidRPr="0015530B">
        <w:rPr>
          <w:rFonts w:asciiTheme="minorHAnsi" w:hAnsiTheme="minorHAnsi" w:cstheme="minorHAnsi"/>
        </w:rPr>
        <w:t xml:space="preserve">W odniesieniu do ubezpieczonego sprzętu przenośnego – ochrona ubezpieczenia obowiązuje na terenie </w:t>
      </w:r>
      <w:r w:rsidRPr="0015530B">
        <w:rPr>
          <w:rFonts w:asciiTheme="minorHAnsi" w:hAnsiTheme="minorHAnsi" w:cstheme="minorHAnsi"/>
        </w:rPr>
        <w:t>Europy</w:t>
      </w:r>
      <w:r w:rsidR="000618BF" w:rsidRPr="0015530B">
        <w:rPr>
          <w:rFonts w:asciiTheme="minorHAnsi" w:hAnsiTheme="minorHAnsi" w:cstheme="minorHAnsi"/>
        </w:rPr>
        <w:t>.</w:t>
      </w:r>
    </w:p>
    <w:p w14:paraId="75262024" w14:textId="18DBF6EF" w:rsidR="00EE3ABF" w:rsidRPr="0015530B" w:rsidRDefault="00EE3ABF" w:rsidP="0009760C">
      <w:pPr>
        <w:pStyle w:val="Tekstpodstawowy"/>
        <w:spacing w:after="0"/>
        <w:jc w:val="both"/>
        <w:rPr>
          <w:rFonts w:asciiTheme="minorHAnsi" w:hAnsiTheme="minorHAnsi" w:cstheme="minorHAnsi"/>
          <w:b/>
          <w:bCs/>
          <w:sz w:val="22"/>
          <w:szCs w:val="22"/>
        </w:rPr>
      </w:pPr>
      <w:r w:rsidRPr="0015530B">
        <w:rPr>
          <w:rFonts w:asciiTheme="minorHAnsi" w:hAnsiTheme="minorHAnsi" w:cstheme="minorHAnsi"/>
          <w:b/>
          <w:bCs/>
          <w:sz w:val="22"/>
          <w:szCs w:val="22"/>
        </w:rPr>
        <w:t>6.</w:t>
      </w:r>
      <w:r w:rsidR="007C3919">
        <w:rPr>
          <w:rFonts w:asciiTheme="minorHAnsi" w:hAnsiTheme="minorHAnsi" w:cstheme="minorHAnsi"/>
          <w:b/>
          <w:bCs/>
          <w:sz w:val="22"/>
          <w:szCs w:val="22"/>
        </w:rPr>
        <w:t>3</w:t>
      </w:r>
      <w:r w:rsidRPr="0015530B">
        <w:rPr>
          <w:rFonts w:asciiTheme="minorHAnsi" w:hAnsiTheme="minorHAnsi" w:cstheme="minorHAnsi"/>
          <w:b/>
          <w:bCs/>
          <w:sz w:val="22"/>
          <w:szCs w:val="22"/>
        </w:rPr>
        <w:t xml:space="preserve">. </w:t>
      </w:r>
      <w:r w:rsidR="00FB08C5" w:rsidRPr="0015530B">
        <w:rPr>
          <w:rFonts w:asciiTheme="minorHAnsi" w:hAnsiTheme="minorHAnsi" w:cstheme="minorHAnsi"/>
          <w:b/>
          <w:bCs/>
          <w:sz w:val="22"/>
          <w:szCs w:val="22"/>
        </w:rPr>
        <w:t xml:space="preserve">Klauzula rozliczenia składki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bCs/>
          <w:sz w:val="22"/>
          <w:szCs w:val="22"/>
        </w:rPr>
        <w:t xml:space="preserve"> </w:t>
      </w:r>
      <w:r w:rsidR="00FB08C5" w:rsidRPr="0015530B">
        <w:rPr>
          <w:rFonts w:asciiTheme="minorHAnsi" w:hAnsiTheme="minorHAnsi" w:cstheme="minorHAnsi"/>
          <w:bCs/>
          <w:sz w:val="22"/>
          <w:szCs w:val="22"/>
        </w:rPr>
        <w:t>w</w:t>
      </w:r>
      <w:r w:rsidR="00FB08C5" w:rsidRPr="0015530B">
        <w:rPr>
          <w:rFonts w:asciiTheme="minorHAnsi" w:hAnsiTheme="minorHAnsi" w:cstheme="minorHAnsi"/>
          <w:sz w:val="22"/>
          <w:szCs w:val="22"/>
        </w:rPr>
        <w:t xml:space="preserve">szelkie rozliczenia płatności wynikające z niniejszej umowy, a w szczególności związane z dopłatą oraz zwrotem składek, dokonywane będą proporcjonalnie tj. za każdy dzień ochrony ubezpieczeniowej, o ile nie zostaną rozliczone na mocy klauzuli </w:t>
      </w:r>
      <w:r w:rsidR="00AA1AE8">
        <w:rPr>
          <w:rFonts w:asciiTheme="minorHAnsi" w:hAnsiTheme="minorHAnsi" w:cstheme="minorHAnsi"/>
          <w:sz w:val="22"/>
          <w:szCs w:val="22"/>
        </w:rPr>
        <w:t>deklaracji sum ubezpieczenia</w:t>
      </w:r>
      <w:r w:rsidR="00FB08C5" w:rsidRPr="0015530B">
        <w:rPr>
          <w:rFonts w:asciiTheme="minorHAnsi" w:hAnsiTheme="minorHAnsi" w:cstheme="minorHAnsi"/>
          <w:sz w:val="22"/>
          <w:szCs w:val="22"/>
        </w:rPr>
        <w:t>.</w:t>
      </w:r>
    </w:p>
    <w:p w14:paraId="52ABEC1B" w14:textId="065FABC2" w:rsidR="00EE3ABF" w:rsidRPr="0015530B" w:rsidRDefault="00EE3ABF" w:rsidP="0009760C">
      <w:pPr>
        <w:pStyle w:val="Tekstpodstawowy"/>
        <w:spacing w:after="0"/>
        <w:jc w:val="both"/>
        <w:rPr>
          <w:rFonts w:asciiTheme="minorHAnsi" w:hAnsiTheme="minorHAnsi" w:cstheme="minorHAnsi"/>
          <w:b/>
          <w:bCs/>
          <w:sz w:val="22"/>
          <w:szCs w:val="22"/>
        </w:rPr>
      </w:pPr>
      <w:r w:rsidRPr="0015530B">
        <w:rPr>
          <w:rFonts w:asciiTheme="minorHAnsi" w:hAnsiTheme="minorHAnsi" w:cstheme="minorHAnsi"/>
          <w:b/>
          <w:sz w:val="22"/>
          <w:szCs w:val="22"/>
        </w:rPr>
        <w:t>6.</w:t>
      </w:r>
      <w:r w:rsidR="007C3919">
        <w:rPr>
          <w:rFonts w:asciiTheme="minorHAnsi" w:hAnsiTheme="minorHAnsi" w:cstheme="minorHAnsi"/>
          <w:b/>
          <w:sz w:val="22"/>
          <w:szCs w:val="22"/>
        </w:rPr>
        <w:t>4</w:t>
      </w:r>
      <w:r w:rsidRPr="0015530B">
        <w:rPr>
          <w:rFonts w:asciiTheme="minorHAnsi" w:hAnsiTheme="minorHAnsi" w:cstheme="minorHAnsi"/>
          <w:b/>
          <w:sz w:val="22"/>
          <w:szCs w:val="22"/>
        </w:rPr>
        <w:t xml:space="preserve">. </w:t>
      </w:r>
      <w:r w:rsidR="00FB08C5" w:rsidRPr="0015530B">
        <w:rPr>
          <w:rFonts w:asciiTheme="minorHAnsi" w:hAnsiTheme="minorHAnsi" w:cstheme="minorHAnsi"/>
          <w:b/>
          <w:sz w:val="22"/>
          <w:szCs w:val="22"/>
        </w:rPr>
        <w:t xml:space="preserve">Klauzula warunków i taryf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sz w:val="22"/>
          <w:szCs w:val="22"/>
        </w:rPr>
        <w:t xml:space="preserve"> </w:t>
      </w:r>
      <w:r w:rsidR="00FB08C5" w:rsidRPr="0015530B">
        <w:rPr>
          <w:rFonts w:asciiTheme="minorHAnsi" w:hAnsiTheme="minorHAnsi" w:cstheme="minorHAnsi"/>
          <w:sz w:val="22"/>
          <w:szCs w:val="22"/>
        </w:rPr>
        <w:t xml:space="preserve">w przypadku doubezpieczenia, uzupełniania lub podwyższania sumy ubezpieczenia lub limitu odpowiedzialności w okresie ubezpieczenia, zastosowanie mieć będą warunki umowy oraz stawki ubezpieczeniowe obowiązujące w umowie ubezpieczenia w dniu dokonywania zmiany. </w:t>
      </w:r>
    </w:p>
    <w:p w14:paraId="288D985C" w14:textId="654B670D" w:rsidR="00EE3ABF" w:rsidRPr="0015530B" w:rsidRDefault="00EE3ABF" w:rsidP="0009760C">
      <w:pPr>
        <w:pStyle w:val="Tekstpodstawowy"/>
        <w:spacing w:after="0"/>
        <w:jc w:val="both"/>
        <w:rPr>
          <w:rFonts w:asciiTheme="minorHAnsi" w:hAnsiTheme="minorHAnsi" w:cstheme="minorHAnsi"/>
          <w:b/>
          <w:bCs/>
          <w:sz w:val="22"/>
          <w:szCs w:val="22"/>
        </w:rPr>
      </w:pPr>
      <w:r w:rsidRPr="0015530B">
        <w:rPr>
          <w:rFonts w:asciiTheme="minorHAnsi" w:hAnsiTheme="minorHAnsi" w:cstheme="minorHAnsi"/>
          <w:b/>
          <w:bCs/>
          <w:sz w:val="22"/>
          <w:szCs w:val="22"/>
        </w:rPr>
        <w:t>6.</w:t>
      </w:r>
      <w:r w:rsidR="007C3919">
        <w:rPr>
          <w:rFonts w:asciiTheme="minorHAnsi" w:hAnsiTheme="minorHAnsi" w:cstheme="minorHAnsi"/>
          <w:b/>
          <w:bCs/>
          <w:sz w:val="22"/>
          <w:szCs w:val="22"/>
        </w:rPr>
        <w:t>5</w:t>
      </w:r>
      <w:r w:rsidRPr="0015530B">
        <w:rPr>
          <w:rFonts w:asciiTheme="minorHAnsi" w:hAnsiTheme="minorHAnsi" w:cstheme="minorHAnsi"/>
          <w:b/>
          <w:bCs/>
          <w:sz w:val="22"/>
          <w:szCs w:val="22"/>
        </w:rPr>
        <w:t xml:space="preserve">. </w:t>
      </w:r>
      <w:r w:rsidR="00FB08C5" w:rsidRPr="0015530B">
        <w:rPr>
          <w:rFonts w:asciiTheme="minorHAnsi" w:hAnsiTheme="minorHAnsi" w:cstheme="minorHAnsi"/>
          <w:b/>
          <w:bCs/>
          <w:sz w:val="22"/>
          <w:szCs w:val="22"/>
        </w:rPr>
        <w:t xml:space="preserve">Klauzula czasu ochrony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bCs/>
          <w:sz w:val="22"/>
          <w:szCs w:val="22"/>
        </w:rPr>
        <w:t xml:space="preserve"> </w:t>
      </w:r>
      <w:r w:rsidR="00FB08C5" w:rsidRPr="0015530B">
        <w:rPr>
          <w:rFonts w:asciiTheme="minorHAnsi" w:hAnsiTheme="minorHAnsi" w:cstheme="minorHAnsi"/>
          <w:bCs/>
          <w:sz w:val="22"/>
          <w:szCs w:val="22"/>
        </w:rPr>
        <w:t>o</w:t>
      </w:r>
      <w:r w:rsidR="00FB08C5" w:rsidRPr="0015530B">
        <w:rPr>
          <w:rFonts w:asciiTheme="minorHAnsi" w:hAnsiTheme="minorHAnsi" w:cstheme="minorHAnsi"/>
          <w:sz w:val="22"/>
          <w:szCs w:val="22"/>
        </w:rPr>
        <w:t>kres ochrony jest tożsamy z okresem ubezpieczenia mimo opłacenia składki lub jej raty w terminie późniejszym, z zastrzeżeniem postanowień klauzuli prolongacyjnej</w:t>
      </w:r>
      <w:r w:rsidR="000618BF" w:rsidRPr="0015530B">
        <w:rPr>
          <w:rFonts w:asciiTheme="minorHAnsi" w:hAnsiTheme="minorHAnsi" w:cstheme="minorHAnsi"/>
          <w:sz w:val="22"/>
          <w:szCs w:val="22"/>
        </w:rPr>
        <w:t>.</w:t>
      </w:r>
    </w:p>
    <w:p w14:paraId="5B1ABF03" w14:textId="2FD54C4B" w:rsidR="00EE3ABF" w:rsidRPr="0015530B" w:rsidRDefault="00EE3ABF" w:rsidP="0009760C">
      <w:pPr>
        <w:pStyle w:val="Tekstpodstawowy"/>
        <w:spacing w:after="0"/>
        <w:jc w:val="both"/>
        <w:rPr>
          <w:rFonts w:asciiTheme="minorHAnsi" w:hAnsiTheme="minorHAnsi" w:cstheme="minorHAnsi"/>
          <w:b/>
          <w:bCs/>
          <w:sz w:val="22"/>
          <w:szCs w:val="22"/>
        </w:rPr>
      </w:pPr>
      <w:r w:rsidRPr="0015530B">
        <w:rPr>
          <w:rFonts w:asciiTheme="minorHAnsi" w:hAnsiTheme="minorHAnsi" w:cstheme="minorHAnsi"/>
          <w:b/>
          <w:bCs/>
          <w:sz w:val="22"/>
          <w:szCs w:val="22"/>
        </w:rPr>
        <w:t>6.</w:t>
      </w:r>
      <w:r w:rsidR="007C3919">
        <w:rPr>
          <w:rFonts w:asciiTheme="minorHAnsi" w:hAnsiTheme="minorHAnsi" w:cstheme="minorHAnsi"/>
          <w:b/>
          <w:bCs/>
          <w:sz w:val="22"/>
          <w:szCs w:val="22"/>
        </w:rPr>
        <w:t>6</w:t>
      </w:r>
      <w:r w:rsidRPr="0015530B">
        <w:rPr>
          <w:rFonts w:asciiTheme="minorHAnsi" w:hAnsiTheme="minorHAnsi" w:cstheme="minorHAnsi"/>
          <w:b/>
          <w:bCs/>
          <w:sz w:val="22"/>
          <w:szCs w:val="22"/>
        </w:rPr>
        <w:t xml:space="preserve">. </w:t>
      </w:r>
      <w:r w:rsidR="00FB08C5" w:rsidRPr="0015530B">
        <w:rPr>
          <w:rFonts w:asciiTheme="minorHAnsi" w:hAnsiTheme="minorHAnsi" w:cstheme="minorHAnsi"/>
          <w:b/>
          <w:bCs/>
          <w:sz w:val="22"/>
          <w:szCs w:val="22"/>
        </w:rPr>
        <w:t xml:space="preserve">Klauzula przelewu bankowego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bCs/>
          <w:sz w:val="22"/>
          <w:szCs w:val="22"/>
        </w:rPr>
        <w:t xml:space="preserve"> </w:t>
      </w:r>
      <w:r w:rsidR="00FB08C5" w:rsidRPr="0015530B">
        <w:rPr>
          <w:rFonts w:asciiTheme="minorHAnsi" w:hAnsiTheme="minorHAnsi" w:cstheme="minorHAnsi"/>
          <w:bCs/>
          <w:sz w:val="22"/>
          <w:szCs w:val="22"/>
        </w:rPr>
        <w:t>z</w:t>
      </w:r>
      <w:r w:rsidR="00FB08C5" w:rsidRPr="0015530B">
        <w:rPr>
          <w:rFonts w:asciiTheme="minorHAnsi" w:hAnsiTheme="minorHAnsi" w:cstheme="minorHAnsi"/>
          <w:sz w:val="22"/>
          <w:szCs w:val="22"/>
        </w:rPr>
        <w:t>a datę prawidłowego opłacenia składki ubezpieczeniowej uznaje się datę złożenia dyspozycji realizacji polecenia przelewu bankowego bez względu na formę (pisemna lub elektroniczna), o ile w terminie jej realizacji na rachunku Ubezpieczającego była dostępna wystarczająca do wykonania operacji ilość środków płatniczych.</w:t>
      </w:r>
    </w:p>
    <w:p w14:paraId="2C1EBBC5" w14:textId="40A9F1DB" w:rsidR="00EE3ABF" w:rsidRPr="0015530B" w:rsidRDefault="00EE3ABF" w:rsidP="0009760C">
      <w:pPr>
        <w:pStyle w:val="Tekstpodstawowy"/>
        <w:spacing w:after="0"/>
        <w:jc w:val="both"/>
        <w:rPr>
          <w:rFonts w:asciiTheme="minorHAnsi" w:hAnsiTheme="minorHAnsi" w:cstheme="minorHAnsi"/>
          <w:b/>
          <w:bCs/>
          <w:sz w:val="22"/>
          <w:szCs w:val="22"/>
        </w:rPr>
      </w:pPr>
      <w:r w:rsidRPr="0015530B">
        <w:rPr>
          <w:rFonts w:asciiTheme="minorHAnsi" w:hAnsiTheme="minorHAnsi" w:cstheme="minorHAnsi"/>
          <w:b/>
          <w:sz w:val="22"/>
          <w:szCs w:val="22"/>
        </w:rPr>
        <w:t>6.</w:t>
      </w:r>
      <w:r w:rsidR="007C3919">
        <w:rPr>
          <w:rFonts w:asciiTheme="minorHAnsi" w:hAnsiTheme="minorHAnsi" w:cstheme="minorHAnsi"/>
          <w:b/>
          <w:sz w:val="22"/>
          <w:szCs w:val="22"/>
        </w:rPr>
        <w:t>7</w:t>
      </w:r>
      <w:r w:rsidRPr="0015530B">
        <w:rPr>
          <w:rFonts w:asciiTheme="minorHAnsi" w:hAnsiTheme="minorHAnsi" w:cstheme="minorHAnsi"/>
          <w:b/>
          <w:sz w:val="22"/>
          <w:szCs w:val="22"/>
        </w:rPr>
        <w:t xml:space="preserve">. </w:t>
      </w:r>
      <w:r w:rsidR="00FB08C5" w:rsidRPr="0015530B">
        <w:rPr>
          <w:rFonts w:asciiTheme="minorHAnsi" w:hAnsiTheme="minorHAnsi" w:cstheme="minorHAnsi"/>
          <w:b/>
          <w:sz w:val="22"/>
          <w:szCs w:val="22"/>
        </w:rPr>
        <w:t xml:space="preserve">Klauzula płatności rat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sz w:val="22"/>
          <w:szCs w:val="22"/>
        </w:rPr>
        <w:t xml:space="preserve"> </w:t>
      </w:r>
      <w:r w:rsidR="00FB08C5" w:rsidRPr="0015530B">
        <w:rPr>
          <w:rFonts w:asciiTheme="minorHAnsi" w:hAnsiTheme="minorHAnsi" w:cstheme="minorHAnsi"/>
          <w:sz w:val="22"/>
          <w:szCs w:val="22"/>
        </w:rPr>
        <w:t xml:space="preserve">w przypadku wypłaty odszkodowania, Ubezpieczyciel nie jest uprawniony do potrącenia z kwoty odszkodowania rat jeszcze nie wymagalnych na dzień wypłaty odszkodowania lub </w:t>
      </w:r>
      <w:r w:rsidR="005B1A52" w:rsidRPr="0015530B">
        <w:rPr>
          <w:rFonts w:asciiTheme="minorHAnsi" w:hAnsiTheme="minorHAnsi" w:cstheme="minorHAnsi"/>
          <w:sz w:val="22"/>
          <w:szCs w:val="22"/>
        </w:rPr>
        <w:t>żądania zapłaty pozostałych rat.</w:t>
      </w:r>
    </w:p>
    <w:p w14:paraId="32163AB3" w14:textId="4D1FF659" w:rsidR="00EE3ABF" w:rsidRPr="0015530B" w:rsidRDefault="00EE3ABF" w:rsidP="0009760C">
      <w:pPr>
        <w:pStyle w:val="Tekstpodstawowy"/>
        <w:spacing w:after="0"/>
        <w:jc w:val="both"/>
        <w:rPr>
          <w:rFonts w:asciiTheme="minorHAnsi" w:hAnsiTheme="minorHAnsi" w:cstheme="minorHAnsi"/>
          <w:b/>
          <w:bCs/>
          <w:sz w:val="22"/>
          <w:szCs w:val="22"/>
        </w:rPr>
      </w:pPr>
      <w:r w:rsidRPr="0015530B">
        <w:rPr>
          <w:rFonts w:asciiTheme="minorHAnsi" w:hAnsiTheme="minorHAnsi" w:cstheme="minorHAnsi"/>
          <w:b/>
          <w:sz w:val="22"/>
          <w:szCs w:val="22"/>
        </w:rPr>
        <w:t>6.</w:t>
      </w:r>
      <w:r w:rsidR="007C3919">
        <w:rPr>
          <w:rFonts w:asciiTheme="minorHAnsi" w:hAnsiTheme="minorHAnsi" w:cstheme="minorHAnsi"/>
          <w:b/>
          <w:sz w:val="22"/>
          <w:szCs w:val="22"/>
        </w:rPr>
        <w:t>8</w:t>
      </w:r>
      <w:r w:rsidRPr="0015530B">
        <w:rPr>
          <w:rFonts w:asciiTheme="minorHAnsi" w:hAnsiTheme="minorHAnsi" w:cstheme="minorHAnsi"/>
          <w:b/>
          <w:sz w:val="22"/>
          <w:szCs w:val="22"/>
        </w:rPr>
        <w:t xml:space="preserve">. </w:t>
      </w:r>
      <w:r w:rsidR="00FB08C5" w:rsidRPr="0015530B">
        <w:rPr>
          <w:rFonts w:asciiTheme="minorHAnsi" w:hAnsiTheme="minorHAnsi" w:cstheme="minorHAnsi"/>
          <w:b/>
          <w:sz w:val="22"/>
          <w:szCs w:val="22"/>
        </w:rPr>
        <w:t xml:space="preserve">Klauzula wartości księgowej brutto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sz w:val="22"/>
          <w:szCs w:val="22"/>
        </w:rPr>
        <w:t xml:space="preserve"> </w:t>
      </w:r>
      <w:r w:rsidR="00FB08C5" w:rsidRPr="0015530B">
        <w:rPr>
          <w:rFonts w:asciiTheme="minorHAnsi" w:hAnsiTheme="minorHAnsi" w:cstheme="minorHAnsi"/>
          <w:sz w:val="22"/>
          <w:szCs w:val="22"/>
        </w:rPr>
        <w:t>w przypadku zadeklarowania przez Ubezpieczającego do ubezpieczenia środków trwałych w wartości</w:t>
      </w:r>
      <w:r w:rsidR="00EA3F2F" w:rsidRPr="0015530B">
        <w:rPr>
          <w:rFonts w:asciiTheme="minorHAnsi" w:hAnsiTheme="minorHAnsi" w:cstheme="minorHAnsi"/>
          <w:sz w:val="22"/>
          <w:szCs w:val="22"/>
        </w:rPr>
        <w:t>ach</w:t>
      </w:r>
      <w:r w:rsidR="00FB08C5" w:rsidRPr="0015530B">
        <w:rPr>
          <w:rFonts w:asciiTheme="minorHAnsi" w:hAnsiTheme="minorHAnsi" w:cstheme="minorHAnsi"/>
          <w:sz w:val="22"/>
          <w:szCs w:val="22"/>
        </w:rPr>
        <w:t xml:space="preserve"> księgowych brutto (wartość księgowa początkowa) Ubezpieczyciel akceptuje zadeklarowane wartości bez względu na wiek (do 5 roku eksploatacji), stopień umorzenia (amortyzacji) i technicznego lub faktycznego zużycia ubezpieczanego mienia a</w:t>
      </w:r>
      <w:r w:rsidR="00AD6F96" w:rsidRPr="0015530B">
        <w:rPr>
          <w:rFonts w:asciiTheme="minorHAnsi" w:hAnsiTheme="minorHAnsi" w:cstheme="minorHAnsi"/>
          <w:sz w:val="22"/>
          <w:szCs w:val="22"/>
        </w:rPr>
        <w:t> </w:t>
      </w:r>
      <w:r w:rsidR="00FB08C5" w:rsidRPr="0015530B">
        <w:rPr>
          <w:rFonts w:asciiTheme="minorHAnsi" w:hAnsiTheme="minorHAnsi" w:cstheme="minorHAnsi"/>
          <w:sz w:val="22"/>
          <w:szCs w:val="22"/>
        </w:rPr>
        <w:t>odszkodowanie za uszkodzone będzie wypłacane do wartości księgowej brutto uszkodzonego mienia. Zasada proporcjonalnej wypłaty odszkodowania stosowana będzie tylko w przypadku niezgodności wartości księgowej brutto zadeklarowanej przez Ubezpieczonego.</w:t>
      </w:r>
    </w:p>
    <w:p w14:paraId="19D6BF78" w14:textId="1F0BD5A4" w:rsidR="00EE3ABF" w:rsidRPr="0015530B" w:rsidRDefault="00EE3ABF" w:rsidP="0009760C">
      <w:pPr>
        <w:pStyle w:val="Tekstpodstawowy"/>
        <w:spacing w:after="0"/>
        <w:jc w:val="both"/>
        <w:rPr>
          <w:rFonts w:asciiTheme="minorHAnsi" w:hAnsiTheme="minorHAnsi" w:cstheme="minorHAnsi"/>
          <w:b/>
          <w:bCs/>
          <w:sz w:val="22"/>
          <w:szCs w:val="22"/>
        </w:rPr>
      </w:pPr>
      <w:r w:rsidRPr="0015530B">
        <w:rPr>
          <w:rFonts w:asciiTheme="minorHAnsi" w:hAnsiTheme="minorHAnsi" w:cstheme="minorHAnsi"/>
          <w:b/>
          <w:sz w:val="22"/>
          <w:szCs w:val="22"/>
        </w:rPr>
        <w:t>6.</w:t>
      </w:r>
      <w:r w:rsidR="007C3919">
        <w:rPr>
          <w:rFonts w:asciiTheme="minorHAnsi" w:hAnsiTheme="minorHAnsi" w:cstheme="minorHAnsi"/>
          <w:b/>
          <w:sz w:val="22"/>
          <w:szCs w:val="22"/>
        </w:rPr>
        <w:t>9</w:t>
      </w:r>
      <w:r w:rsidRPr="0015530B">
        <w:rPr>
          <w:rFonts w:asciiTheme="minorHAnsi" w:hAnsiTheme="minorHAnsi" w:cstheme="minorHAnsi"/>
          <w:b/>
          <w:sz w:val="22"/>
          <w:szCs w:val="22"/>
        </w:rPr>
        <w:t xml:space="preserve">. </w:t>
      </w:r>
      <w:r w:rsidR="00FB08C5" w:rsidRPr="0015530B">
        <w:rPr>
          <w:rFonts w:asciiTheme="minorHAnsi" w:hAnsiTheme="minorHAnsi" w:cstheme="minorHAnsi"/>
          <w:b/>
          <w:sz w:val="22"/>
          <w:szCs w:val="22"/>
        </w:rPr>
        <w:t xml:space="preserve">Klauzula mienia nieużytkowanego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sz w:val="22"/>
          <w:szCs w:val="22"/>
        </w:rPr>
        <w:t xml:space="preserve"> </w:t>
      </w:r>
      <w:r w:rsidR="00FB08C5" w:rsidRPr="0015530B">
        <w:rPr>
          <w:rFonts w:asciiTheme="minorHAnsi" w:hAnsiTheme="minorHAnsi" w:cstheme="minorHAnsi"/>
          <w:sz w:val="22"/>
          <w:szCs w:val="22"/>
        </w:rPr>
        <w:t>odmiennie od postanowień OWU Ubezpieczyciel zobowiązuje się do zachowania ochrony ubezpieczenia w stosunku do mienia, które w dniu zawarcia umowy było użytkowane, a które w trakcie umowy ubezpieczenia zostało wyłączone z eksploatacji na okres co najmniej 30 dni pod warunkiem, że został on poinformowany w terminie 45 dni od zaprzestania użytkowania.</w:t>
      </w:r>
    </w:p>
    <w:p w14:paraId="5E7C1B49" w14:textId="0B9465E3" w:rsidR="00EE3ABF" w:rsidRPr="0015530B" w:rsidRDefault="00EE3ABF" w:rsidP="0009760C">
      <w:pPr>
        <w:pStyle w:val="Tekstpodstawowy"/>
        <w:spacing w:after="0"/>
        <w:jc w:val="both"/>
        <w:rPr>
          <w:rFonts w:asciiTheme="minorHAnsi" w:hAnsiTheme="minorHAnsi" w:cstheme="minorHAnsi"/>
          <w:b/>
          <w:bCs/>
          <w:sz w:val="22"/>
          <w:szCs w:val="22"/>
        </w:rPr>
      </w:pPr>
      <w:r w:rsidRPr="0015530B">
        <w:rPr>
          <w:rFonts w:asciiTheme="minorHAnsi" w:hAnsiTheme="minorHAnsi" w:cstheme="minorHAnsi"/>
          <w:b/>
          <w:bCs/>
          <w:sz w:val="22"/>
          <w:szCs w:val="22"/>
        </w:rPr>
        <w:t>6.1</w:t>
      </w:r>
      <w:r w:rsidR="007C3919">
        <w:rPr>
          <w:rFonts w:asciiTheme="minorHAnsi" w:hAnsiTheme="minorHAnsi" w:cstheme="minorHAnsi"/>
          <w:b/>
          <w:bCs/>
          <w:sz w:val="22"/>
          <w:szCs w:val="22"/>
        </w:rPr>
        <w:t>0</w:t>
      </w:r>
      <w:r w:rsidRPr="0015530B">
        <w:rPr>
          <w:rFonts w:asciiTheme="minorHAnsi" w:hAnsiTheme="minorHAnsi" w:cstheme="minorHAnsi"/>
          <w:b/>
          <w:bCs/>
          <w:sz w:val="22"/>
          <w:szCs w:val="22"/>
        </w:rPr>
        <w:t xml:space="preserve">. </w:t>
      </w:r>
      <w:r w:rsidR="00FB08C5" w:rsidRPr="0015530B">
        <w:rPr>
          <w:rFonts w:asciiTheme="minorHAnsi" w:hAnsiTheme="minorHAnsi" w:cstheme="minorHAnsi"/>
          <w:b/>
          <w:bCs/>
          <w:sz w:val="22"/>
          <w:szCs w:val="22"/>
        </w:rPr>
        <w:t xml:space="preserve">Klauzula pokrycia kosztów </w:t>
      </w:r>
      <w:r w:rsidR="000C6183" w:rsidRPr="0015530B">
        <w:rPr>
          <w:rFonts w:asciiTheme="minorHAnsi" w:hAnsiTheme="minorHAnsi" w:cstheme="minorHAnsi"/>
          <w:b/>
          <w:bCs/>
          <w:sz w:val="22"/>
          <w:szCs w:val="22"/>
        </w:rPr>
        <w:t>skażenia i zanieczyszczenia</w:t>
      </w:r>
      <w:r w:rsidR="00FB08C5" w:rsidRPr="0015530B">
        <w:rPr>
          <w:rFonts w:asciiTheme="minorHAnsi" w:hAnsiTheme="minorHAnsi" w:cstheme="minorHAnsi"/>
          <w:b/>
          <w:bCs/>
          <w:sz w:val="22"/>
          <w:szCs w:val="22"/>
        </w:rPr>
        <w:t xml:space="preserve">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sz w:val="22"/>
          <w:szCs w:val="22"/>
        </w:rPr>
        <w:t xml:space="preserve"> </w:t>
      </w:r>
      <w:r w:rsidR="00FB08C5" w:rsidRPr="0015530B">
        <w:rPr>
          <w:rFonts w:asciiTheme="minorHAnsi" w:hAnsiTheme="minorHAnsi" w:cstheme="minorHAnsi"/>
          <w:sz w:val="22"/>
          <w:szCs w:val="22"/>
        </w:rPr>
        <w:t>ochroną ubezpieczeniową objęte są szkody polegające na zanieczyszczeniu lub skażeniu ubezpieczonego mienia wskutek zdarzeń losowych objętych umową ubezpieczenia</w:t>
      </w:r>
      <w:r w:rsidR="000618BF" w:rsidRPr="0015530B">
        <w:rPr>
          <w:rFonts w:asciiTheme="minorHAnsi" w:hAnsiTheme="minorHAnsi" w:cstheme="minorHAnsi"/>
          <w:sz w:val="22"/>
          <w:szCs w:val="22"/>
        </w:rPr>
        <w:t>.</w:t>
      </w:r>
    </w:p>
    <w:p w14:paraId="5A2F9E4D" w14:textId="69C12A3B" w:rsidR="00EE3ABF" w:rsidRPr="0015530B" w:rsidRDefault="00EE3ABF" w:rsidP="0009760C">
      <w:pPr>
        <w:pStyle w:val="Tekstpodstawowy"/>
        <w:spacing w:after="0"/>
        <w:jc w:val="both"/>
        <w:rPr>
          <w:rFonts w:asciiTheme="minorHAnsi" w:hAnsiTheme="minorHAnsi" w:cstheme="minorHAnsi"/>
          <w:b/>
          <w:bCs/>
          <w:sz w:val="22"/>
          <w:szCs w:val="22"/>
        </w:rPr>
      </w:pPr>
      <w:r w:rsidRPr="0015530B">
        <w:rPr>
          <w:rFonts w:asciiTheme="minorHAnsi" w:hAnsiTheme="minorHAnsi" w:cstheme="minorHAnsi"/>
          <w:b/>
          <w:bCs/>
          <w:sz w:val="22"/>
          <w:szCs w:val="22"/>
        </w:rPr>
        <w:lastRenderedPageBreak/>
        <w:t>6.1</w:t>
      </w:r>
      <w:r w:rsidR="007C3919">
        <w:rPr>
          <w:rFonts w:asciiTheme="minorHAnsi" w:hAnsiTheme="minorHAnsi" w:cstheme="minorHAnsi"/>
          <w:b/>
          <w:bCs/>
          <w:sz w:val="22"/>
          <w:szCs w:val="22"/>
        </w:rPr>
        <w:t>1</w:t>
      </w:r>
      <w:r w:rsidRPr="0015530B">
        <w:rPr>
          <w:rFonts w:asciiTheme="minorHAnsi" w:hAnsiTheme="minorHAnsi" w:cstheme="minorHAnsi"/>
          <w:b/>
          <w:bCs/>
          <w:sz w:val="22"/>
          <w:szCs w:val="22"/>
        </w:rPr>
        <w:t xml:space="preserve">. </w:t>
      </w:r>
      <w:r w:rsidR="000C6183" w:rsidRPr="0015530B">
        <w:rPr>
          <w:rFonts w:asciiTheme="minorHAnsi" w:hAnsiTheme="minorHAnsi" w:cstheme="minorHAnsi"/>
          <w:b/>
          <w:bCs/>
          <w:sz w:val="22"/>
          <w:szCs w:val="22"/>
        </w:rPr>
        <w:t>Klauzula odkupienia urządzeń</w:t>
      </w:r>
      <w:r w:rsidR="00FB08C5" w:rsidRPr="0015530B">
        <w:rPr>
          <w:rFonts w:asciiTheme="minorHAnsi" w:hAnsiTheme="minorHAnsi" w:cstheme="minorHAnsi"/>
          <w:b/>
          <w:bCs/>
          <w:sz w:val="22"/>
          <w:szCs w:val="22"/>
        </w:rPr>
        <w:t xml:space="preserve"> -</w:t>
      </w:r>
      <w:r w:rsidR="00FB08C5" w:rsidRPr="0015530B">
        <w:rPr>
          <w:rFonts w:asciiTheme="minorHAnsi" w:hAnsiTheme="minorHAnsi" w:cstheme="minorHAnsi"/>
          <w:sz w:val="22"/>
          <w:szCs w:val="22"/>
        </w:rPr>
        <w:t xml:space="preserve">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sz w:val="22"/>
          <w:szCs w:val="22"/>
        </w:rPr>
        <w:t xml:space="preserve"> </w:t>
      </w:r>
      <w:r w:rsidR="00FB08C5" w:rsidRPr="0015530B">
        <w:rPr>
          <w:rFonts w:asciiTheme="minorHAnsi" w:hAnsiTheme="minorHAnsi" w:cstheme="minorHAnsi"/>
          <w:sz w:val="22"/>
          <w:szCs w:val="22"/>
        </w:rPr>
        <w:t>w przypadku szkody obejmującej urządzenie, którego nie można odkupić ze względu na zakończenie jego produkcji, odszkodowanie wypłacane będzie w wysokości ceny urządzenia o najbardziej zbliżonych parametrach technicznych, nie więcej jednak niż suma ubezpieczenia. Odszkodowanie takie nie będzie traktowane jako modernizacja.</w:t>
      </w:r>
    </w:p>
    <w:p w14:paraId="6FD8E78E" w14:textId="29658281" w:rsidR="00EE3ABF" w:rsidRPr="0015530B" w:rsidRDefault="00EE3ABF" w:rsidP="0009760C">
      <w:pPr>
        <w:pStyle w:val="Tekstpodstawowy"/>
        <w:spacing w:after="0"/>
        <w:jc w:val="both"/>
        <w:rPr>
          <w:rFonts w:asciiTheme="minorHAnsi" w:hAnsiTheme="minorHAnsi" w:cstheme="minorHAnsi"/>
          <w:b/>
          <w:bCs/>
          <w:sz w:val="22"/>
          <w:szCs w:val="22"/>
        </w:rPr>
      </w:pPr>
      <w:r w:rsidRPr="0015530B">
        <w:rPr>
          <w:rFonts w:asciiTheme="minorHAnsi" w:hAnsiTheme="minorHAnsi" w:cstheme="minorHAnsi"/>
          <w:b/>
          <w:sz w:val="22"/>
          <w:szCs w:val="22"/>
        </w:rPr>
        <w:t>6.1</w:t>
      </w:r>
      <w:r w:rsidR="007C3919">
        <w:rPr>
          <w:rFonts w:asciiTheme="minorHAnsi" w:hAnsiTheme="minorHAnsi" w:cstheme="minorHAnsi"/>
          <w:b/>
          <w:sz w:val="22"/>
          <w:szCs w:val="22"/>
        </w:rPr>
        <w:t>2</w:t>
      </w:r>
      <w:r w:rsidRPr="0015530B">
        <w:rPr>
          <w:rFonts w:asciiTheme="minorHAnsi" w:hAnsiTheme="minorHAnsi" w:cstheme="minorHAnsi"/>
          <w:b/>
          <w:sz w:val="22"/>
          <w:szCs w:val="22"/>
        </w:rPr>
        <w:t xml:space="preserve">. </w:t>
      </w:r>
      <w:r w:rsidR="00FB08C5" w:rsidRPr="0015530B">
        <w:rPr>
          <w:rFonts w:asciiTheme="minorHAnsi" w:hAnsiTheme="minorHAnsi" w:cstheme="minorHAnsi"/>
          <w:b/>
          <w:sz w:val="22"/>
          <w:szCs w:val="22"/>
        </w:rPr>
        <w:t xml:space="preserve">Klauzula przewłaszczenia mienia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bCs/>
          <w:sz w:val="22"/>
          <w:szCs w:val="22"/>
        </w:rPr>
        <w:t xml:space="preserve"> </w:t>
      </w:r>
      <w:r w:rsidR="00FB08C5" w:rsidRPr="0015530B">
        <w:rPr>
          <w:rFonts w:asciiTheme="minorHAnsi" w:hAnsiTheme="minorHAnsi" w:cstheme="minorHAnsi"/>
          <w:bCs/>
          <w:sz w:val="22"/>
          <w:szCs w:val="22"/>
        </w:rPr>
        <w:t xml:space="preserve">w razie przeniesienia własności przedmiotu ubezpieczenia </w:t>
      </w:r>
      <w:r w:rsidR="00FB08C5" w:rsidRPr="0015530B">
        <w:rPr>
          <w:rFonts w:asciiTheme="minorHAnsi" w:hAnsiTheme="minorHAnsi" w:cstheme="minorHAnsi"/>
          <w:sz w:val="22"/>
          <w:szCs w:val="22"/>
        </w:rPr>
        <w:t>na bank lub instytucję finansową</w:t>
      </w:r>
      <w:r w:rsidR="00FB08C5" w:rsidRPr="0015530B">
        <w:rPr>
          <w:rFonts w:asciiTheme="minorHAnsi" w:hAnsiTheme="minorHAnsi" w:cstheme="minorHAnsi"/>
          <w:bCs/>
          <w:sz w:val="22"/>
          <w:szCs w:val="22"/>
        </w:rPr>
        <w:t xml:space="preserve">, w szczególności w przypadku przewłaszczenia na zabezpieczenie lub umowy faktoringu, prawa z umowy ubezpieczenia przechodzą na nabywcę przedmiotu ubezpieczenia, bez konieczności uzyskania zgody Ubezpieczyciela, a ochrona ubezpieczeniowa nie wygasa lecz jest kontynuowana na </w:t>
      </w:r>
      <w:r w:rsidR="00FB08C5" w:rsidRPr="0015530B">
        <w:rPr>
          <w:rFonts w:asciiTheme="minorHAnsi" w:hAnsiTheme="minorHAnsi" w:cstheme="minorHAnsi"/>
          <w:sz w:val="22"/>
          <w:szCs w:val="22"/>
        </w:rPr>
        <w:t>warunkach i w zakresie wynikającym z zawartej umowy ubezpieczenia</w:t>
      </w:r>
      <w:r w:rsidR="00FB08C5" w:rsidRPr="0015530B">
        <w:rPr>
          <w:rFonts w:asciiTheme="minorHAnsi" w:hAnsiTheme="minorHAnsi" w:cstheme="minorHAnsi"/>
          <w:bCs/>
          <w:sz w:val="22"/>
          <w:szCs w:val="22"/>
        </w:rPr>
        <w:t>, chyba że Ubezpieczający lub nabywca powiadomi Ubezpieczyciela o woli rozwiązania umowy ubezpieczenia, które następuje z chwilą otrzymania zawiadomienia przez Ubezpieczyciela. Obowiązki wynikające w</w:t>
      </w:r>
      <w:r w:rsidR="00AD6F96" w:rsidRPr="0015530B">
        <w:rPr>
          <w:rFonts w:asciiTheme="minorHAnsi" w:hAnsiTheme="minorHAnsi" w:cstheme="minorHAnsi"/>
          <w:bCs/>
          <w:sz w:val="22"/>
          <w:szCs w:val="22"/>
        </w:rPr>
        <w:t> </w:t>
      </w:r>
      <w:r w:rsidR="00FB08C5" w:rsidRPr="0015530B">
        <w:rPr>
          <w:rFonts w:asciiTheme="minorHAnsi" w:hAnsiTheme="minorHAnsi" w:cstheme="minorHAnsi"/>
          <w:bCs/>
          <w:sz w:val="22"/>
          <w:szCs w:val="22"/>
        </w:rPr>
        <w:t>zawartej umowy ubezpieczenia nie przechodzą na nabywcę przedmiotu ubezpieczenia, ale obciążają Ubezpieczającego.</w:t>
      </w:r>
      <w:r w:rsidR="00FB08C5" w:rsidRPr="0015530B">
        <w:rPr>
          <w:rFonts w:asciiTheme="minorHAnsi" w:hAnsiTheme="minorHAnsi" w:cstheme="minorHAnsi"/>
          <w:b/>
          <w:sz w:val="22"/>
          <w:szCs w:val="22"/>
        </w:rPr>
        <w:t xml:space="preserve"> </w:t>
      </w:r>
    </w:p>
    <w:p w14:paraId="6F382EE4" w14:textId="2754ACDF" w:rsidR="00EE3ABF" w:rsidRPr="0015530B" w:rsidRDefault="00EE3ABF" w:rsidP="0009760C">
      <w:pPr>
        <w:pStyle w:val="Tekstpodstawowy"/>
        <w:spacing w:after="0"/>
        <w:jc w:val="both"/>
        <w:rPr>
          <w:rFonts w:asciiTheme="minorHAnsi" w:hAnsiTheme="minorHAnsi" w:cstheme="minorHAnsi"/>
          <w:b/>
          <w:bCs/>
          <w:sz w:val="22"/>
          <w:szCs w:val="22"/>
        </w:rPr>
      </w:pPr>
      <w:r w:rsidRPr="0015530B">
        <w:rPr>
          <w:rFonts w:asciiTheme="minorHAnsi" w:hAnsiTheme="minorHAnsi" w:cstheme="minorHAnsi"/>
          <w:b/>
          <w:bCs/>
          <w:sz w:val="22"/>
          <w:szCs w:val="22"/>
        </w:rPr>
        <w:t>6.1</w:t>
      </w:r>
      <w:r w:rsidR="007C3919">
        <w:rPr>
          <w:rFonts w:asciiTheme="minorHAnsi" w:hAnsiTheme="minorHAnsi" w:cstheme="minorHAnsi"/>
          <w:b/>
          <w:bCs/>
          <w:sz w:val="22"/>
          <w:szCs w:val="22"/>
        </w:rPr>
        <w:t>3</w:t>
      </w:r>
      <w:r w:rsidRPr="0015530B">
        <w:rPr>
          <w:rFonts w:asciiTheme="minorHAnsi" w:hAnsiTheme="minorHAnsi" w:cstheme="minorHAnsi"/>
          <w:b/>
          <w:bCs/>
          <w:sz w:val="22"/>
          <w:szCs w:val="22"/>
        </w:rPr>
        <w:t xml:space="preserve">. </w:t>
      </w:r>
      <w:r w:rsidR="00FB08C5" w:rsidRPr="0015530B">
        <w:rPr>
          <w:rFonts w:asciiTheme="minorHAnsi" w:hAnsiTheme="minorHAnsi" w:cstheme="minorHAnsi"/>
          <w:b/>
          <w:bCs/>
          <w:sz w:val="22"/>
          <w:szCs w:val="22"/>
        </w:rPr>
        <w:t xml:space="preserve">Klauzula zabezpieczeń przeciwpożarowych i przeciwkradzieżowych </w:t>
      </w:r>
      <w:r w:rsidR="000C6183" w:rsidRPr="0015530B">
        <w:rPr>
          <w:rFonts w:asciiTheme="minorHAnsi" w:hAnsiTheme="minorHAnsi" w:cstheme="minorHAnsi"/>
          <w:b/>
          <w:bCs/>
          <w:sz w:val="22"/>
          <w:szCs w:val="22"/>
        </w:rPr>
        <w:t xml:space="preserve">–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b/>
          <w:bCs/>
          <w:sz w:val="22"/>
          <w:szCs w:val="22"/>
        </w:rPr>
        <w:t xml:space="preserve"> </w:t>
      </w:r>
      <w:r w:rsidR="006F3B9A" w:rsidRPr="006F3B9A">
        <w:rPr>
          <w:rFonts w:asciiTheme="minorHAnsi" w:hAnsiTheme="minorHAnsi" w:cstheme="minorHAnsi"/>
          <w:sz w:val="22"/>
          <w:szCs w:val="22"/>
        </w:rPr>
        <w:t>Ubezpieczyciel</w:t>
      </w:r>
      <w:r w:rsidR="006F3B9A" w:rsidRPr="0015530B">
        <w:rPr>
          <w:rFonts w:asciiTheme="minorHAnsi" w:hAnsiTheme="minorHAnsi" w:cstheme="minorHAnsi"/>
          <w:bCs/>
          <w:sz w:val="22"/>
          <w:szCs w:val="22"/>
        </w:rPr>
        <w:t xml:space="preserve"> </w:t>
      </w:r>
      <w:r w:rsidR="006F3B9A" w:rsidRPr="0015530B">
        <w:rPr>
          <w:rFonts w:asciiTheme="minorHAnsi" w:hAnsiTheme="minorHAnsi" w:cstheme="minorHAnsi"/>
          <w:sz w:val="22"/>
          <w:szCs w:val="22"/>
        </w:rPr>
        <w:t>uznaje</w:t>
      </w:r>
      <w:r w:rsidR="00FB08C5" w:rsidRPr="0015530B">
        <w:rPr>
          <w:rFonts w:asciiTheme="minorHAnsi" w:hAnsiTheme="minorHAnsi" w:cstheme="minorHAnsi"/>
          <w:sz w:val="22"/>
          <w:szCs w:val="22"/>
        </w:rPr>
        <w:t>, we wszystkich funkcjonujących, istniejące u Ubezpieczonego zabezpieczenia przeciwpożarowe i</w:t>
      </w:r>
      <w:r w:rsidR="00AD6F96" w:rsidRPr="0015530B">
        <w:rPr>
          <w:rFonts w:asciiTheme="minorHAnsi" w:hAnsiTheme="minorHAnsi" w:cstheme="minorHAnsi"/>
          <w:sz w:val="22"/>
          <w:szCs w:val="22"/>
        </w:rPr>
        <w:t> </w:t>
      </w:r>
      <w:r w:rsidR="00FB08C5" w:rsidRPr="0015530B">
        <w:rPr>
          <w:rFonts w:asciiTheme="minorHAnsi" w:hAnsiTheme="minorHAnsi" w:cstheme="minorHAnsi"/>
          <w:sz w:val="22"/>
          <w:szCs w:val="22"/>
        </w:rPr>
        <w:t xml:space="preserve">przeciwkradzieżowe za wystarczające do udzielenia ochrony ubezpieczeniowej i wypłaty odszkodowania. </w:t>
      </w:r>
      <w:r w:rsidR="00FF1B9B" w:rsidRPr="0015530B">
        <w:rPr>
          <w:rFonts w:asciiTheme="minorHAnsi" w:hAnsiTheme="minorHAnsi" w:cstheme="minorHAnsi"/>
          <w:sz w:val="22"/>
          <w:szCs w:val="22"/>
        </w:rPr>
        <w:t>Zapis ten dotyczy również mienia zamontowanego na zewnątrz.</w:t>
      </w:r>
    </w:p>
    <w:p w14:paraId="596BC7DA" w14:textId="1193DC7B" w:rsidR="00EE3ABF" w:rsidRPr="0015530B" w:rsidRDefault="00EE3ABF" w:rsidP="0009760C">
      <w:pPr>
        <w:pStyle w:val="Tekstpodstawowy"/>
        <w:spacing w:after="0"/>
        <w:jc w:val="both"/>
        <w:rPr>
          <w:rFonts w:asciiTheme="minorHAnsi" w:hAnsiTheme="minorHAnsi" w:cstheme="minorHAnsi"/>
          <w:b/>
          <w:bCs/>
          <w:sz w:val="22"/>
          <w:szCs w:val="22"/>
        </w:rPr>
      </w:pPr>
      <w:r w:rsidRPr="0015530B">
        <w:rPr>
          <w:rFonts w:asciiTheme="minorHAnsi" w:hAnsiTheme="minorHAnsi" w:cstheme="minorHAnsi"/>
          <w:b/>
          <w:bCs/>
          <w:sz w:val="22"/>
          <w:szCs w:val="22"/>
        </w:rPr>
        <w:t>6.1</w:t>
      </w:r>
      <w:r w:rsidR="007C3919">
        <w:rPr>
          <w:rFonts w:asciiTheme="minorHAnsi" w:hAnsiTheme="minorHAnsi" w:cstheme="minorHAnsi"/>
          <w:b/>
          <w:bCs/>
          <w:sz w:val="22"/>
          <w:szCs w:val="22"/>
        </w:rPr>
        <w:t>4</w:t>
      </w:r>
      <w:r w:rsidRPr="0015530B">
        <w:rPr>
          <w:rFonts w:asciiTheme="minorHAnsi" w:hAnsiTheme="minorHAnsi" w:cstheme="minorHAnsi"/>
          <w:b/>
          <w:bCs/>
          <w:sz w:val="22"/>
          <w:szCs w:val="22"/>
        </w:rPr>
        <w:t xml:space="preserve">. </w:t>
      </w:r>
      <w:r w:rsidR="00FB08C5" w:rsidRPr="0015530B">
        <w:rPr>
          <w:rFonts w:asciiTheme="minorHAnsi" w:hAnsiTheme="minorHAnsi" w:cstheme="minorHAnsi"/>
          <w:b/>
          <w:bCs/>
          <w:sz w:val="22"/>
          <w:szCs w:val="22"/>
        </w:rPr>
        <w:t xml:space="preserve">Klauzula likwidacji szkody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bCs/>
          <w:sz w:val="22"/>
          <w:szCs w:val="22"/>
        </w:rPr>
        <w:t xml:space="preserve"> </w:t>
      </w:r>
      <w:r w:rsidR="00FB08C5" w:rsidRPr="0015530B">
        <w:rPr>
          <w:rFonts w:asciiTheme="minorHAnsi" w:hAnsiTheme="minorHAnsi" w:cstheme="minorHAnsi"/>
          <w:bCs/>
          <w:sz w:val="22"/>
          <w:szCs w:val="22"/>
        </w:rPr>
        <w:t>u</w:t>
      </w:r>
      <w:r w:rsidR="00FB08C5" w:rsidRPr="0015530B">
        <w:rPr>
          <w:rFonts w:asciiTheme="minorHAnsi" w:hAnsiTheme="minorHAnsi" w:cstheme="minorHAnsi"/>
          <w:sz w:val="22"/>
          <w:szCs w:val="22"/>
        </w:rPr>
        <w:t>bezpieczający może niezwłocznie przystąpić do likwidacji szkody w</w:t>
      </w:r>
      <w:r w:rsidR="00AD6F96" w:rsidRPr="0015530B">
        <w:rPr>
          <w:rFonts w:asciiTheme="minorHAnsi" w:hAnsiTheme="minorHAnsi" w:cstheme="minorHAnsi"/>
          <w:sz w:val="22"/>
          <w:szCs w:val="22"/>
        </w:rPr>
        <w:t> </w:t>
      </w:r>
      <w:r w:rsidR="00FB08C5" w:rsidRPr="0015530B">
        <w:rPr>
          <w:rFonts w:asciiTheme="minorHAnsi" w:hAnsiTheme="minorHAnsi" w:cstheme="minorHAnsi"/>
          <w:sz w:val="22"/>
          <w:szCs w:val="22"/>
        </w:rPr>
        <w:t>przypadku, gdy likwidacja tej szkody jest niezbędnym warunkiem zabezpieczenia mienia przed dalszą szkodą lub jest niezbędna do normalnego funkcjonowania jednostki</w:t>
      </w:r>
      <w:r w:rsidR="000618BF" w:rsidRPr="0015530B">
        <w:rPr>
          <w:rFonts w:asciiTheme="minorHAnsi" w:hAnsiTheme="minorHAnsi" w:cstheme="minorHAnsi"/>
          <w:sz w:val="22"/>
          <w:szCs w:val="22"/>
        </w:rPr>
        <w:t>.</w:t>
      </w:r>
    </w:p>
    <w:p w14:paraId="16DEED1C" w14:textId="32C92057" w:rsidR="00EE3ABF" w:rsidRPr="0015530B" w:rsidRDefault="00EE3ABF" w:rsidP="0009760C">
      <w:pPr>
        <w:pStyle w:val="Tekstpodstawowy"/>
        <w:spacing w:after="0"/>
        <w:jc w:val="both"/>
        <w:rPr>
          <w:rFonts w:asciiTheme="minorHAnsi" w:hAnsiTheme="minorHAnsi" w:cstheme="minorHAnsi"/>
          <w:b/>
          <w:bCs/>
          <w:sz w:val="22"/>
          <w:szCs w:val="22"/>
        </w:rPr>
      </w:pPr>
      <w:r w:rsidRPr="0015530B">
        <w:rPr>
          <w:rFonts w:asciiTheme="minorHAnsi" w:hAnsiTheme="minorHAnsi" w:cstheme="minorHAnsi"/>
          <w:b/>
          <w:sz w:val="22"/>
          <w:szCs w:val="22"/>
        </w:rPr>
        <w:t>6.1</w:t>
      </w:r>
      <w:r w:rsidR="007C3919">
        <w:rPr>
          <w:rFonts w:asciiTheme="minorHAnsi" w:hAnsiTheme="minorHAnsi" w:cstheme="minorHAnsi"/>
          <w:b/>
          <w:sz w:val="22"/>
          <w:szCs w:val="22"/>
        </w:rPr>
        <w:t>5</w:t>
      </w:r>
      <w:r w:rsidRPr="0015530B">
        <w:rPr>
          <w:rFonts w:asciiTheme="minorHAnsi" w:hAnsiTheme="minorHAnsi" w:cstheme="minorHAnsi"/>
          <w:b/>
          <w:sz w:val="22"/>
          <w:szCs w:val="22"/>
        </w:rPr>
        <w:t xml:space="preserve">. </w:t>
      </w:r>
      <w:r w:rsidR="00FB08C5" w:rsidRPr="0015530B">
        <w:rPr>
          <w:rFonts w:asciiTheme="minorHAnsi" w:hAnsiTheme="minorHAnsi" w:cstheme="minorHAnsi"/>
          <w:b/>
          <w:sz w:val="22"/>
          <w:szCs w:val="22"/>
        </w:rPr>
        <w:t xml:space="preserve">Klauzula mienia osób trzecich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sz w:val="22"/>
          <w:szCs w:val="22"/>
        </w:rPr>
        <w:t xml:space="preserve"> </w:t>
      </w:r>
      <w:r w:rsidR="00FB08C5" w:rsidRPr="0015530B">
        <w:rPr>
          <w:rFonts w:asciiTheme="minorHAnsi" w:hAnsiTheme="minorHAnsi" w:cstheme="minorHAnsi"/>
          <w:sz w:val="22"/>
          <w:szCs w:val="22"/>
        </w:rPr>
        <w:t>w ramach zadeklarowanej sumy ubezpieczenia wyposażenia objęte ochroną jest mienie osób trzecich użytkowane lub przekazane w użytkowanie Ubezpieczonemu, niezależnie czy dla niniejszego mienia ustanowiono odrębną sumę ubezpieczenia</w:t>
      </w:r>
      <w:r w:rsidR="000618BF" w:rsidRPr="0015530B">
        <w:rPr>
          <w:rFonts w:asciiTheme="minorHAnsi" w:hAnsiTheme="minorHAnsi" w:cstheme="minorHAnsi"/>
          <w:sz w:val="22"/>
          <w:szCs w:val="22"/>
        </w:rPr>
        <w:t>.</w:t>
      </w:r>
    </w:p>
    <w:p w14:paraId="013B08C4" w14:textId="0371AFC0" w:rsidR="00FB08C5" w:rsidRPr="0015530B" w:rsidRDefault="00EE3ABF" w:rsidP="0009760C">
      <w:pPr>
        <w:pStyle w:val="Tekstpodstawowy"/>
        <w:spacing w:after="0"/>
        <w:jc w:val="both"/>
        <w:rPr>
          <w:rFonts w:asciiTheme="minorHAnsi" w:hAnsiTheme="minorHAnsi" w:cstheme="minorHAnsi"/>
          <w:sz w:val="22"/>
          <w:szCs w:val="22"/>
        </w:rPr>
      </w:pPr>
      <w:r w:rsidRPr="0015530B">
        <w:rPr>
          <w:rFonts w:asciiTheme="minorHAnsi" w:hAnsiTheme="minorHAnsi" w:cstheme="minorHAnsi"/>
          <w:b/>
          <w:sz w:val="22"/>
          <w:szCs w:val="22"/>
        </w:rPr>
        <w:t>6.1</w:t>
      </w:r>
      <w:r w:rsidR="007C3919">
        <w:rPr>
          <w:rFonts w:asciiTheme="minorHAnsi" w:hAnsiTheme="minorHAnsi" w:cstheme="minorHAnsi"/>
          <w:b/>
          <w:sz w:val="22"/>
          <w:szCs w:val="22"/>
        </w:rPr>
        <w:t>6</w:t>
      </w:r>
      <w:r w:rsidRPr="0015530B">
        <w:rPr>
          <w:rFonts w:asciiTheme="minorHAnsi" w:hAnsiTheme="minorHAnsi" w:cstheme="minorHAnsi"/>
          <w:b/>
          <w:sz w:val="22"/>
          <w:szCs w:val="22"/>
        </w:rPr>
        <w:t xml:space="preserve">. </w:t>
      </w:r>
      <w:r w:rsidR="00FB08C5" w:rsidRPr="0015530B">
        <w:rPr>
          <w:rFonts w:asciiTheme="minorHAnsi" w:hAnsiTheme="minorHAnsi" w:cstheme="minorHAnsi"/>
          <w:b/>
          <w:sz w:val="22"/>
          <w:szCs w:val="22"/>
        </w:rPr>
        <w:t>Klauzula podatku VAT</w:t>
      </w:r>
      <w:r w:rsidR="00FB08C5" w:rsidRPr="0015530B">
        <w:rPr>
          <w:rFonts w:asciiTheme="minorHAnsi" w:hAnsiTheme="minorHAnsi" w:cstheme="minorHAnsi"/>
          <w:sz w:val="22"/>
          <w:szCs w:val="22"/>
        </w:rPr>
        <w:t xml:space="preserve">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sz w:val="22"/>
          <w:szCs w:val="22"/>
        </w:rPr>
        <w:t xml:space="preserve"> </w:t>
      </w:r>
      <w:r w:rsidR="00FB08C5" w:rsidRPr="0015530B">
        <w:rPr>
          <w:rFonts w:asciiTheme="minorHAnsi" w:hAnsiTheme="minorHAnsi" w:cstheme="minorHAnsi"/>
          <w:sz w:val="22"/>
          <w:szCs w:val="22"/>
        </w:rPr>
        <w:t>odszkodowanie będzie wypłacane łącznie z podatkiem od towarów i usług VAT, jeśli Ubezpieczający nie może tego podatku odliczyć. Rozstrzygającym będzie pisemne oświadczenie</w:t>
      </w:r>
      <w:r w:rsidR="000618BF" w:rsidRPr="0015530B">
        <w:rPr>
          <w:rFonts w:asciiTheme="minorHAnsi" w:hAnsiTheme="minorHAnsi" w:cstheme="minorHAnsi"/>
          <w:sz w:val="22"/>
          <w:szCs w:val="22"/>
        </w:rPr>
        <w:t xml:space="preserve"> złożone przez Ubezpieczającego.</w:t>
      </w:r>
    </w:p>
    <w:p w14:paraId="50CC0684" w14:textId="55F08EF7" w:rsidR="00985207" w:rsidRPr="0015530B" w:rsidRDefault="00EE3ABF" w:rsidP="0009760C">
      <w:pPr>
        <w:jc w:val="both"/>
        <w:rPr>
          <w:rFonts w:asciiTheme="minorHAnsi" w:hAnsiTheme="minorHAnsi" w:cstheme="minorHAnsi"/>
          <w:sz w:val="22"/>
          <w:szCs w:val="22"/>
        </w:rPr>
      </w:pPr>
      <w:r w:rsidRPr="0015530B">
        <w:rPr>
          <w:rFonts w:asciiTheme="minorHAnsi" w:hAnsiTheme="minorHAnsi" w:cstheme="minorHAnsi"/>
          <w:b/>
          <w:sz w:val="22"/>
          <w:szCs w:val="22"/>
        </w:rPr>
        <w:t>6</w:t>
      </w:r>
      <w:r w:rsidRPr="0015530B">
        <w:rPr>
          <w:rFonts w:asciiTheme="minorHAnsi" w:hAnsiTheme="minorHAnsi" w:cstheme="minorHAnsi"/>
          <w:b/>
          <w:bCs/>
          <w:sz w:val="22"/>
          <w:szCs w:val="22"/>
        </w:rPr>
        <w:t>.1</w:t>
      </w:r>
      <w:r w:rsidR="007C3919">
        <w:rPr>
          <w:rFonts w:asciiTheme="minorHAnsi" w:hAnsiTheme="minorHAnsi" w:cstheme="minorHAnsi"/>
          <w:b/>
          <w:bCs/>
          <w:sz w:val="22"/>
          <w:szCs w:val="22"/>
        </w:rPr>
        <w:t>7</w:t>
      </w:r>
      <w:r w:rsidRPr="0015530B">
        <w:rPr>
          <w:rFonts w:asciiTheme="minorHAnsi" w:hAnsiTheme="minorHAnsi" w:cstheme="minorHAnsi"/>
          <w:b/>
          <w:bCs/>
          <w:sz w:val="22"/>
          <w:szCs w:val="22"/>
        </w:rPr>
        <w:t xml:space="preserve">. Klauzula ograniczenia działania proporcji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Pr>
          <w:rFonts w:asciiTheme="minorHAnsi" w:hAnsiTheme="minorHAnsi" w:cstheme="minorHAnsi"/>
          <w:sz w:val="22"/>
          <w:szCs w:val="22"/>
        </w:rPr>
        <w:t xml:space="preserve"> z</w:t>
      </w:r>
      <w:r w:rsidRPr="0015530B">
        <w:rPr>
          <w:rFonts w:asciiTheme="minorHAnsi" w:hAnsiTheme="minorHAnsi" w:cstheme="minorHAnsi"/>
          <w:sz w:val="22"/>
          <w:szCs w:val="22"/>
        </w:rPr>
        <w:t>asady proporcji nie stosuje się, gdy wartość uszkodzonego mienia nie jest wyższa niż 130% zadeklarowanej sumy ubezpieczenia</w:t>
      </w:r>
      <w:r w:rsidR="000618BF" w:rsidRPr="0015530B">
        <w:rPr>
          <w:rFonts w:asciiTheme="minorHAnsi" w:hAnsiTheme="minorHAnsi" w:cstheme="minorHAnsi"/>
          <w:sz w:val="22"/>
          <w:szCs w:val="22"/>
        </w:rPr>
        <w:t>.</w:t>
      </w:r>
    </w:p>
    <w:p w14:paraId="3E22E273" w14:textId="346D8663" w:rsidR="00985207" w:rsidRPr="0015530B" w:rsidRDefault="006C46FF" w:rsidP="0009760C">
      <w:pPr>
        <w:jc w:val="both"/>
        <w:rPr>
          <w:rFonts w:asciiTheme="minorHAnsi" w:hAnsiTheme="minorHAnsi" w:cstheme="minorHAnsi"/>
          <w:sz w:val="22"/>
          <w:szCs w:val="22"/>
        </w:rPr>
      </w:pPr>
      <w:r w:rsidRPr="0015530B">
        <w:rPr>
          <w:rFonts w:asciiTheme="minorHAnsi" w:hAnsiTheme="minorHAnsi" w:cstheme="minorHAnsi"/>
          <w:b/>
          <w:sz w:val="22"/>
          <w:szCs w:val="22"/>
        </w:rPr>
        <w:t>6.1</w:t>
      </w:r>
      <w:r w:rsidR="007C3919">
        <w:rPr>
          <w:rFonts w:asciiTheme="minorHAnsi" w:hAnsiTheme="minorHAnsi" w:cstheme="minorHAnsi"/>
          <w:b/>
          <w:sz w:val="22"/>
          <w:szCs w:val="22"/>
        </w:rPr>
        <w:t>8</w:t>
      </w:r>
      <w:r w:rsidR="00985207" w:rsidRPr="0015530B">
        <w:rPr>
          <w:rFonts w:asciiTheme="minorHAnsi" w:hAnsiTheme="minorHAnsi" w:cstheme="minorHAnsi"/>
          <w:b/>
          <w:sz w:val="22"/>
          <w:szCs w:val="22"/>
        </w:rPr>
        <w:t xml:space="preserve">. Klauzula odstąpienia od odtworzenia mienia po szkodzie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snapToGrid w:val="0"/>
          <w:sz w:val="22"/>
          <w:szCs w:val="22"/>
        </w:rPr>
        <w:t xml:space="preserve"> </w:t>
      </w:r>
      <w:r w:rsidR="00985207" w:rsidRPr="0015530B">
        <w:rPr>
          <w:rFonts w:asciiTheme="minorHAnsi" w:hAnsiTheme="minorHAnsi" w:cstheme="minorHAnsi"/>
          <w:snapToGrid w:val="0"/>
          <w:sz w:val="22"/>
          <w:szCs w:val="22"/>
        </w:rPr>
        <w:t>w</w:t>
      </w:r>
      <w:r w:rsidR="00985207" w:rsidRPr="0015530B">
        <w:rPr>
          <w:rFonts w:asciiTheme="minorHAnsi" w:hAnsiTheme="minorHAnsi" w:cstheme="minorHAnsi"/>
          <w:sz w:val="22"/>
          <w:szCs w:val="22"/>
        </w:rPr>
        <w:t xml:space="preserve"> </w:t>
      </w:r>
      <w:r w:rsidR="00004B6F" w:rsidRPr="0015530B">
        <w:rPr>
          <w:rFonts w:asciiTheme="minorHAnsi" w:hAnsiTheme="minorHAnsi" w:cstheme="minorHAnsi"/>
          <w:sz w:val="22"/>
          <w:szCs w:val="22"/>
        </w:rPr>
        <w:t>przypadku,</w:t>
      </w:r>
      <w:r w:rsidR="00985207" w:rsidRPr="0015530B">
        <w:rPr>
          <w:rFonts w:asciiTheme="minorHAnsi" w:hAnsiTheme="minorHAnsi" w:cstheme="minorHAnsi"/>
          <w:sz w:val="22"/>
          <w:szCs w:val="22"/>
        </w:rPr>
        <w:t xml:space="preserve"> gdy Ubezpieczający zrezygnuje z</w:t>
      </w:r>
      <w:r w:rsidR="00AD6F96" w:rsidRPr="0015530B">
        <w:rPr>
          <w:rFonts w:asciiTheme="minorHAnsi" w:hAnsiTheme="minorHAnsi" w:cstheme="minorHAnsi"/>
          <w:sz w:val="22"/>
          <w:szCs w:val="22"/>
        </w:rPr>
        <w:t> </w:t>
      </w:r>
      <w:r w:rsidR="00985207" w:rsidRPr="0015530B">
        <w:rPr>
          <w:rFonts w:asciiTheme="minorHAnsi" w:hAnsiTheme="minorHAnsi" w:cstheme="minorHAnsi"/>
          <w:sz w:val="22"/>
          <w:szCs w:val="22"/>
        </w:rPr>
        <w:t xml:space="preserve">odtworzenia mienia po szkodzie </w:t>
      </w:r>
      <w:r w:rsidR="000C6183" w:rsidRPr="0015530B">
        <w:rPr>
          <w:rFonts w:asciiTheme="minorHAnsi" w:hAnsiTheme="minorHAnsi" w:cstheme="minorHAnsi"/>
          <w:sz w:val="22"/>
          <w:szCs w:val="22"/>
        </w:rPr>
        <w:t>ubezpieczyciel wypłaci</w:t>
      </w:r>
      <w:r w:rsidR="00985207" w:rsidRPr="0015530B">
        <w:rPr>
          <w:rFonts w:asciiTheme="minorHAnsi" w:hAnsiTheme="minorHAnsi" w:cstheme="minorHAnsi"/>
          <w:sz w:val="22"/>
          <w:szCs w:val="22"/>
        </w:rPr>
        <w:t xml:space="preserve"> odszkodowanie na takich zasadach jakby odtworzenie mienia nastąpiło tzn. mienie zostało naprawione</w:t>
      </w:r>
    </w:p>
    <w:p w14:paraId="5B563BAE" w14:textId="7A5F7CC7" w:rsidR="00720A8B" w:rsidRPr="0015530B" w:rsidRDefault="006C46FF" w:rsidP="0009760C">
      <w:pPr>
        <w:tabs>
          <w:tab w:val="left" w:pos="284"/>
        </w:tabs>
        <w:jc w:val="both"/>
        <w:rPr>
          <w:rFonts w:asciiTheme="minorHAnsi" w:hAnsiTheme="minorHAnsi" w:cstheme="minorHAnsi"/>
          <w:sz w:val="22"/>
          <w:szCs w:val="22"/>
        </w:rPr>
      </w:pPr>
      <w:r w:rsidRPr="0015530B">
        <w:rPr>
          <w:rFonts w:asciiTheme="minorHAnsi" w:hAnsiTheme="minorHAnsi" w:cstheme="minorHAnsi"/>
          <w:b/>
          <w:sz w:val="22"/>
          <w:szCs w:val="22"/>
        </w:rPr>
        <w:t>6.</w:t>
      </w:r>
      <w:r w:rsidR="007C3919">
        <w:rPr>
          <w:rFonts w:asciiTheme="minorHAnsi" w:hAnsiTheme="minorHAnsi" w:cstheme="minorHAnsi"/>
          <w:b/>
          <w:sz w:val="22"/>
          <w:szCs w:val="22"/>
        </w:rPr>
        <w:t>19</w:t>
      </w:r>
      <w:r w:rsidR="00985207" w:rsidRPr="0015530B">
        <w:rPr>
          <w:rFonts w:asciiTheme="minorHAnsi" w:hAnsiTheme="minorHAnsi" w:cstheme="minorHAnsi"/>
          <w:b/>
          <w:sz w:val="22"/>
          <w:szCs w:val="22"/>
        </w:rPr>
        <w:t xml:space="preserve">. Klauzula mienia przemieszczanego pomiędzy lokalizacjami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sz w:val="22"/>
          <w:szCs w:val="22"/>
        </w:rPr>
        <w:t xml:space="preserve"> </w:t>
      </w:r>
      <w:r w:rsidR="00985207" w:rsidRPr="0015530B">
        <w:rPr>
          <w:rFonts w:asciiTheme="minorHAnsi" w:hAnsiTheme="minorHAnsi" w:cstheme="minorHAnsi"/>
          <w:sz w:val="22"/>
          <w:szCs w:val="22"/>
        </w:rPr>
        <w:t>ubezpieczyciel ponosi odpowiedzialność za szkody powstałe w</w:t>
      </w:r>
      <w:r w:rsidR="00AD6F96" w:rsidRPr="0015530B">
        <w:rPr>
          <w:rFonts w:asciiTheme="minorHAnsi" w:hAnsiTheme="minorHAnsi" w:cstheme="minorHAnsi"/>
          <w:sz w:val="22"/>
          <w:szCs w:val="22"/>
        </w:rPr>
        <w:t> </w:t>
      </w:r>
      <w:r w:rsidR="00985207" w:rsidRPr="0015530B">
        <w:rPr>
          <w:rFonts w:asciiTheme="minorHAnsi" w:hAnsiTheme="minorHAnsi" w:cstheme="minorHAnsi"/>
          <w:sz w:val="22"/>
          <w:szCs w:val="22"/>
        </w:rPr>
        <w:t>ubezpieczonym mieniu również w przypadku jego przeniesienia do innej ubezpieczonej lokalizacji. Ochrona ubezpieczeniowa nie obejmuje szkód powstałych podczas transportu (w tym podczas załadunku i rozładunku), prac demontażowych/ budowlano-montażowych (w tym podczas prób i</w:t>
      </w:r>
      <w:r w:rsidR="00AD6F96" w:rsidRPr="0015530B">
        <w:rPr>
          <w:rFonts w:asciiTheme="minorHAnsi" w:hAnsiTheme="minorHAnsi" w:cstheme="minorHAnsi"/>
          <w:sz w:val="22"/>
          <w:szCs w:val="22"/>
        </w:rPr>
        <w:t> </w:t>
      </w:r>
      <w:r w:rsidR="00985207" w:rsidRPr="0015530B">
        <w:rPr>
          <w:rFonts w:asciiTheme="minorHAnsi" w:hAnsiTheme="minorHAnsi" w:cstheme="minorHAnsi"/>
          <w:sz w:val="22"/>
          <w:szCs w:val="22"/>
        </w:rPr>
        <w:t xml:space="preserve">testów). W przypadku szkody, Ubezpieczający zobowiązany jest udokumentować fakt przeniesienia </w:t>
      </w:r>
      <w:r w:rsidR="00985207" w:rsidRPr="0015530B">
        <w:rPr>
          <w:rFonts w:asciiTheme="minorHAnsi" w:hAnsiTheme="minorHAnsi" w:cstheme="minorHAnsi"/>
          <w:sz w:val="22"/>
          <w:szCs w:val="22"/>
        </w:rPr>
        <w:lastRenderedPageBreak/>
        <w:t xml:space="preserve">mienia z określeniem jego sumy ubezpieczenia oraz daty zmiany miejsca ubezpieczenia. </w:t>
      </w:r>
      <w:r w:rsidR="00720A8B" w:rsidRPr="0015530B">
        <w:rPr>
          <w:rFonts w:asciiTheme="minorHAnsi" w:hAnsiTheme="minorHAnsi" w:cstheme="minorHAnsi"/>
          <w:sz w:val="22"/>
          <w:szCs w:val="22"/>
        </w:rPr>
        <w:t>Limit odpowiedzialności 100</w:t>
      </w:r>
      <w:r w:rsidR="000618BF" w:rsidRPr="0015530B">
        <w:rPr>
          <w:rFonts w:asciiTheme="minorHAnsi" w:hAnsiTheme="minorHAnsi" w:cstheme="minorHAnsi"/>
          <w:sz w:val="22"/>
          <w:szCs w:val="22"/>
        </w:rPr>
        <w:t>.</w:t>
      </w:r>
      <w:r w:rsidR="00720A8B" w:rsidRPr="0015530B">
        <w:rPr>
          <w:rFonts w:asciiTheme="minorHAnsi" w:hAnsiTheme="minorHAnsi" w:cstheme="minorHAnsi"/>
          <w:sz w:val="22"/>
          <w:szCs w:val="22"/>
        </w:rPr>
        <w:t xml:space="preserve">000 </w:t>
      </w:r>
      <w:r w:rsidR="00D01598" w:rsidRPr="0015530B">
        <w:rPr>
          <w:rFonts w:asciiTheme="minorHAnsi" w:hAnsiTheme="minorHAnsi" w:cstheme="minorHAnsi"/>
          <w:sz w:val="22"/>
          <w:szCs w:val="22"/>
        </w:rPr>
        <w:t>zł</w:t>
      </w:r>
      <w:r w:rsidR="00720A8B" w:rsidRPr="0015530B">
        <w:rPr>
          <w:rFonts w:asciiTheme="minorHAnsi" w:hAnsiTheme="minorHAnsi" w:cstheme="minorHAnsi"/>
          <w:sz w:val="22"/>
          <w:szCs w:val="22"/>
        </w:rPr>
        <w:t xml:space="preserve"> na jedno i wszystkie zdarzenia w okresie ubezpieczenia</w:t>
      </w:r>
      <w:r w:rsidR="000618BF" w:rsidRPr="0015530B">
        <w:rPr>
          <w:rFonts w:asciiTheme="minorHAnsi" w:hAnsiTheme="minorHAnsi" w:cstheme="minorHAnsi"/>
          <w:sz w:val="22"/>
          <w:szCs w:val="22"/>
        </w:rPr>
        <w:t>.</w:t>
      </w:r>
    </w:p>
    <w:p w14:paraId="163C5D40" w14:textId="6DD42F12" w:rsidR="00B469D2" w:rsidRPr="0015530B" w:rsidRDefault="006C46FF" w:rsidP="0009760C">
      <w:pPr>
        <w:tabs>
          <w:tab w:val="left" w:pos="284"/>
        </w:tabs>
        <w:jc w:val="both"/>
        <w:rPr>
          <w:rFonts w:asciiTheme="minorHAnsi" w:hAnsiTheme="minorHAnsi" w:cstheme="minorHAnsi"/>
          <w:snapToGrid w:val="0"/>
          <w:color w:val="000000"/>
          <w:sz w:val="22"/>
          <w:szCs w:val="22"/>
        </w:rPr>
      </w:pPr>
      <w:r w:rsidRPr="0015530B">
        <w:rPr>
          <w:rFonts w:asciiTheme="minorHAnsi" w:hAnsiTheme="minorHAnsi" w:cstheme="minorHAnsi"/>
          <w:b/>
          <w:sz w:val="22"/>
          <w:szCs w:val="22"/>
        </w:rPr>
        <w:t>6.2</w:t>
      </w:r>
      <w:r w:rsidR="007C3919">
        <w:rPr>
          <w:rFonts w:asciiTheme="minorHAnsi" w:hAnsiTheme="minorHAnsi" w:cstheme="minorHAnsi"/>
          <w:b/>
          <w:sz w:val="22"/>
          <w:szCs w:val="22"/>
        </w:rPr>
        <w:t>0</w:t>
      </w:r>
      <w:r w:rsidR="00720A8B" w:rsidRPr="0015530B">
        <w:rPr>
          <w:rFonts w:asciiTheme="minorHAnsi" w:hAnsiTheme="minorHAnsi" w:cstheme="minorHAnsi"/>
          <w:b/>
          <w:sz w:val="22"/>
          <w:szCs w:val="22"/>
        </w:rPr>
        <w:t>.</w:t>
      </w:r>
      <w:r w:rsidR="00720A8B" w:rsidRPr="0015530B">
        <w:rPr>
          <w:rFonts w:asciiTheme="minorHAnsi" w:hAnsiTheme="minorHAnsi" w:cstheme="minorHAnsi"/>
          <w:sz w:val="22"/>
          <w:szCs w:val="22"/>
        </w:rPr>
        <w:t xml:space="preserve"> </w:t>
      </w:r>
      <w:r w:rsidR="00720A8B" w:rsidRPr="0015530B">
        <w:rPr>
          <w:rFonts w:asciiTheme="minorHAnsi" w:hAnsiTheme="minorHAnsi" w:cstheme="minorHAnsi"/>
          <w:b/>
          <w:sz w:val="22"/>
          <w:szCs w:val="22"/>
        </w:rPr>
        <w:t xml:space="preserve">Klauzula rzeczoznawców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color w:val="000000"/>
          <w:sz w:val="22"/>
          <w:szCs w:val="22"/>
        </w:rPr>
        <w:t xml:space="preserve"> </w:t>
      </w:r>
      <w:r w:rsidR="00720A8B" w:rsidRPr="0015530B">
        <w:rPr>
          <w:rFonts w:asciiTheme="minorHAnsi" w:hAnsiTheme="minorHAnsi" w:cstheme="minorHAnsi"/>
          <w:color w:val="000000"/>
          <w:sz w:val="22"/>
          <w:szCs w:val="22"/>
        </w:rPr>
        <w:t>Ubezpieczyciel pokrywa część poniesionych przez ubezpieczającego koniecznych i uzasadnionych kosztów ekspertyz rzeczoznawców związanych z ustaleniem zakresu i</w:t>
      </w:r>
      <w:r w:rsidR="00AD6F96" w:rsidRPr="0015530B">
        <w:rPr>
          <w:rFonts w:asciiTheme="minorHAnsi" w:hAnsiTheme="minorHAnsi" w:cstheme="minorHAnsi"/>
          <w:color w:val="000000"/>
          <w:sz w:val="22"/>
          <w:szCs w:val="22"/>
        </w:rPr>
        <w:t> </w:t>
      </w:r>
      <w:r w:rsidR="00720A8B" w:rsidRPr="0015530B">
        <w:rPr>
          <w:rFonts w:asciiTheme="minorHAnsi" w:hAnsiTheme="minorHAnsi" w:cstheme="minorHAnsi"/>
          <w:color w:val="000000"/>
          <w:sz w:val="22"/>
          <w:szCs w:val="22"/>
        </w:rPr>
        <w:t xml:space="preserve">rozmiaru – </w:t>
      </w:r>
      <w:r w:rsidR="000C6183" w:rsidRPr="0015530B">
        <w:rPr>
          <w:rFonts w:asciiTheme="minorHAnsi" w:hAnsiTheme="minorHAnsi" w:cstheme="minorHAnsi"/>
          <w:color w:val="000000"/>
          <w:sz w:val="22"/>
          <w:szCs w:val="22"/>
        </w:rPr>
        <w:t xml:space="preserve">limit </w:t>
      </w:r>
      <w:r w:rsidR="0015530B" w:rsidRPr="0015530B">
        <w:rPr>
          <w:rFonts w:asciiTheme="minorHAnsi" w:hAnsiTheme="minorHAnsi" w:cstheme="minorHAnsi"/>
          <w:snapToGrid w:val="0"/>
          <w:color w:val="000000"/>
          <w:sz w:val="22"/>
          <w:szCs w:val="22"/>
        </w:rPr>
        <w:t>10</w:t>
      </w:r>
      <w:r w:rsidR="000C6183" w:rsidRPr="0015530B">
        <w:rPr>
          <w:rFonts w:asciiTheme="minorHAnsi" w:hAnsiTheme="minorHAnsi" w:cstheme="minorHAnsi"/>
          <w:snapToGrid w:val="0"/>
          <w:color w:val="000000"/>
          <w:sz w:val="22"/>
          <w:szCs w:val="22"/>
        </w:rPr>
        <w:t>0.000</w:t>
      </w:r>
      <w:r w:rsidR="00720A8B" w:rsidRPr="0015530B">
        <w:rPr>
          <w:rFonts w:asciiTheme="minorHAnsi" w:hAnsiTheme="minorHAnsi" w:cstheme="minorHAnsi"/>
          <w:snapToGrid w:val="0"/>
          <w:color w:val="000000"/>
          <w:sz w:val="22"/>
          <w:szCs w:val="22"/>
        </w:rPr>
        <w:t xml:space="preserve"> zł dla wszystkich zdarzeń w okresie ubezpieczenia, powyższy limit dotyczy szkód objętych umową ubezpieczenia mienia w przypadku szkody limit ten każdorazowo będzie pomniejszany o kwotę wypłaconego odszkodowania.</w:t>
      </w:r>
    </w:p>
    <w:p w14:paraId="24D22E54" w14:textId="3302F055" w:rsidR="00EE2D41" w:rsidRPr="003E2BA5" w:rsidRDefault="006C46FF" w:rsidP="0009760C">
      <w:pPr>
        <w:tabs>
          <w:tab w:val="left" w:pos="284"/>
        </w:tabs>
        <w:jc w:val="both"/>
        <w:rPr>
          <w:rFonts w:asciiTheme="minorHAnsi" w:hAnsiTheme="minorHAnsi" w:cstheme="minorHAnsi"/>
          <w:sz w:val="22"/>
          <w:szCs w:val="22"/>
          <w:highlight w:val="yellow"/>
        </w:rPr>
      </w:pPr>
      <w:r w:rsidRPr="00794CBA">
        <w:rPr>
          <w:rFonts w:asciiTheme="minorHAnsi" w:hAnsiTheme="minorHAnsi" w:cstheme="minorHAnsi"/>
          <w:b/>
          <w:sz w:val="22"/>
          <w:szCs w:val="22"/>
        </w:rPr>
        <w:t>6.2</w:t>
      </w:r>
      <w:r w:rsidR="007C3919">
        <w:rPr>
          <w:rFonts w:asciiTheme="minorHAnsi" w:hAnsiTheme="minorHAnsi" w:cstheme="minorHAnsi"/>
          <w:b/>
          <w:sz w:val="22"/>
          <w:szCs w:val="22"/>
        </w:rPr>
        <w:t>1</w:t>
      </w:r>
      <w:r w:rsidR="00B469D2" w:rsidRPr="00794CBA">
        <w:rPr>
          <w:rFonts w:asciiTheme="minorHAnsi" w:hAnsiTheme="minorHAnsi" w:cstheme="minorHAnsi"/>
          <w:b/>
          <w:sz w:val="22"/>
          <w:szCs w:val="22"/>
        </w:rPr>
        <w:t>.</w:t>
      </w:r>
      <w:r w:rsidR="00B469D2" w:rsidRPr="00794CBA">
        <w:rPr>
          <w:rFonts w:asciiTheme="minorHAnsi" w:hAnsiTheme="minorHAnsi" w:cstheme="minorHAnsi"/>
          <w:sz w:val="22"/>
          <w:szCs w:val="22"/>
        </w:rPr>
        <w:t xml:space="preserve"> </w:t>
      </w:r>
      <w:r w:rsidR="00B469D2" w:rsidRPr="00794CBA">
        <w:rPr>
          <w:rFonts w:asciiTheme="minorHAnsi" w:hAnsiTheme="minorHAnsi" w:cstheme="minorHAnsi"/>
          <w:b/>
          <w:sz w:val="22"/>
          <w:szCs w:val="22"/>
        </w:rPr>
        <w:t xml:space="preserve">Klauzula kradzieży zwykłej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794CBA">
        <w:rPr>
          <w:rFonts w:asciiTheme="minorHAnsi" w:hAnsiTheme="minorHAnsi" w:cstheme="minorHAnsi"/>
          <w:sz w:val="22"/>
          <w:szCs w:val="22"/>
        </w:rPr>
        <w:t xml:space="preserve"> </w:t>
      </w:r>
      <w:r w:rsidR="000618BF" w:rsidRPr="00794CBA">
        <w:rPr>
          <w:rFonts w:asciiTheme="minorHAnsi" w:hAnsiTheme="minorHAnsi" w:cstheme="minorHAnsi"/>
          <w:sz w:val="22"/>
          <w:szCs w:val="22"/>
        </w:rPr>
        <w:t xml:space="preserve">w granicach limitu </w:t>
      </w:r>
      <w:r w:rsidR="001C5FE5" w:rsidRPr="00794CBA">
        <w:rPr>
          <w:rFonts w:asciiTheme="minorHAnsi" w:hAnsiTheme="minorHAnsi" w:cstheme="minorHAnsi"/>
          <w:sz w:val="22"/>
          <w:szCs w:val="22"/>
        </w:rPr>
        <w:t>20</w:t>
      </w:r>
      <w:r w:rsidR="000618BF" w:rsidRPr="00794CBA">
        <w:rPr>
          <w:rFonts w:asciiTheme="minorHAnsi" w:hAnsiTheme="minorHAnsi" w:cstheme="minorHAnsi"/>
          <w:sz w:val="22"/>
          <w:szCs w:val="22"/>
        </w:rPr>
        <w:t>.</w:t>
      </w:r>
      <w:r w:rsidR="00D01598" w:rsidRPr="00794CBA">
        <w:rPr>
          <w:rFonts w:asciiTheme="minorHAnsi" w:hAnsiTheme="minorHAnsi" w:cstheme="minorHAnsi"/>
          <w:sz w:val="22"/>
          <w:szCs w:val="22"/>
        </w:rPr>
        <w:t>000</w:t>
      </w:r>
      <w:r w:rsidR="00B469D2" w:rsidRPr="00794CBA">
        <w:rPr>
          <w:rFonts w:asciiTheme="minorHAnsi" w:hAnsiTheme="minorHAnsi" w:cstheme="minorHAnsi"/>
          <w:sz w:val="22"/>
          <w:szCs w:val="22"/>
        </w:rPr>
        <w:t xml:space="preserve"> </w:t>
      </w:r>
      <w:r w:rsidR="00D01598" w:rsidRPr="00794CBA">
        <w:rPr>
          <w:rFonts w:asciiTheme="minorHAnsi" w:hAnsiTheme="minorHAnsi" w:cstheme="minorHAnsi"/>
          <w:sz w:val="22"/>
          <w:szCs w:val="22"/>
        </w:rPr>
        <w:t>zł</w:t>
      </w:r>
      <w:r w:rsidR="00B469D2" w:rsidRPr="00794CBA">
        <w:rPr>
          <w:rFonts w:asciiTheme="minorHAnsi" w:hAnsiTheme="minorHAnsi" w:cstheme="minorHAnsi"/>
          <w:sz w:val="22"/>
          <w:szCs w:val="22"/>
        </w:rPr>
        <w:t xml:space="preserve"> na jedno i wszystkie zdarzenia w okresie ubezpieczenia zakresem ochrony ubezpieczeniowej objęta jest kradzież / zabór mienia wymienionego</w:t>
      </w:r>
      <w:r w:rsidR="00B469D2" w:rsidRPr="0015530B">
        <w:rPr>
          <w:rFonts w:asciiTheme="minorHAnsi" w:hAnsiTheme="minorHAnsi" w:cstheme="minorHAnsi"/>
          <w:sz w:val="22"/>
          <w:szCs w:val="22"/>
        </w:rPr>
        <w:t xml:space="preserve"> w przedmiocie ubezpieczenia od ognia i innych zdarzeń losowych oraz ubezpieczenia mienia od kradzieży na skutek kradzieży niespełniającej znamion opisanych w OWU, </w:t>
      </w:r>
      <w:r w:rsidR="006D26B8" w:rsidRPr="0015530B">
        <w:rPr>
          <w:rFonts w:asciiTheme="minorHAnsi" w:hAnsiTheme="minorHAnsi" w:cstheme="minorHAnsi"/>
          <w:sz w:val="22"/>
          <w:szCs w:val="22"/>
        </w:rPr>
        <w:t>SWZ</w:t>
      </w:r>
      <w:r w:rsidR="00B469D2" w:rsidRPr="0015530B">
        <w:rPr>
          <w:rFonts w:asciiTheme="minorHAnsi" w:hAnsiTheme="minorHAnsi" w:cstheme="minorHAnsi"/>
          <w:sz w:val="22"/>
          <w:szCs w:val="22"/>
        </w:rPr>
        <w:t xml:space="preserve">. Ubezpieczający winien w ciągu 24 godzin od momentu powzięcia informacji o szkodzie powiadomić najbliższą jednostkę policji o niniejszym zdarzeniu. </w:t>
      </w:r>
    </w:p>
    <w:p w14:paraId="2E480A55" w14:textId="068A142D" w:rsidR="002B104C" w:rsidRPr="0015530B" w:rsidRDefault="002B104C" w:rsidP="0009760C">
      <w:pPr>
        <w:suppressAutoHyphens w:val="0"/>
        <w:jc w:val="both"/>
        <w:rPr>
          <w:rFonts w:asciiTheme="minorHAnsi" w:hAnsiTheme="minorHAnsi" w:cstheme="minorHAnsi"/>
          <w:sz w:val="22"/>
          <w:szCs w:val="22"/>
        </w:rPr>
      </w:pPr>
      <w:r w:rsidRPr="0015530B">
        <w:rPr>
          <w:rFonts w:asciiTheme="minorHAnsi" w:hAnsiTheme="minorHAnsi" w:cstheme="minorHAnsi"/>
          <w:b/>
          <w:sz w:val="22"/>
          <w:szCs w:val="22"/>
        </w:rPr>
        <w:t>6.2</w:t>
      </w:r>
      <w:r w:rsidR="007C3919">
        <w:rPr>
          <w:rFonts w:asciiTheme="minorHAnsi" w:hAnsiTheme="minorHAnsi" w:cstheme="minorHAnsi"/>
          <w:b/>
          <w:sz w:val="22"/>
          <w:szCs w:val="22"/>
        </w:rPr>
        <w:t>2</w:t>
      </w:r>
      <w:r w:rsidRPr="0015530B">
        <w:rPr>
          <w:rFonts w:asciiTheme="minorHAnsi" w:hAnsiTheme="minorHAnsi" w:cstheme="minorHAnsi"/>
          <w:b/>
          <w:sz w:val="22"/>
          <w:szCs w:val="22"/>
        </w:rPr>
        <w:t xml:space="preserve">. Klauzula bezzwłocznej naprawy szkody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sz w:val="22"/>
          <w:szCs w:val="22"/>
        </w:rPr>
        <w:t xml:space="preserve"> </w:t>
      </w:r>
      <w:r w:rsidRPr="0015530B">
        <w:rPr>
          <w:rFonts w:asciiTheme="minorHAnsi" w:hAnsiTheme="minorHAnsi" w:cstheme="minorHAnsi"/>
          <w:sz w:val="22"/>
          <w:szCs w:val="22"/>
        </w:rPr>
        <w:t xml:space="preserve">w przypadku szkód wymagających natychmiastowej naprawy w celu zachowania ciągłości produkcji lub świadczenia usług dopuszcza się możliwość bezzwłocznego dokonania napraw, tj. bezpośrednio po szkodzie przez odpowiednio przeszkolone ekipy naprawcze Ubezpieczającego, bądź przez wyspecjalizowane firmy zewnętrzne działające na jego zlecenie. W przypadku tego rodzaju szkód, poza dokumentami wymaganymi zgodnie z warunkami ubezpieczenia, Ubezpieczający zobowiązany jest do sporządzenia i przedłożenia ubezpieczycielowi dokumentacji zdjęciowej z miejsca szkody oraz zachowania do dyspozycji ubezpieczyciela elementów uszkodzonych podlegających wymianie. </w:t>
      </w:r>
    </w:p>
    <w:p w14:paraId="1CC1331A" w14:textId="526F99FD" w:rsidR="00382958" w:rsidRPr="0015530B" w:rsidRDefault="0009760C" w:rsidP="0009760C">
      <w:pPr>
        <w:jc w:val="both"/>
        <w:rPr>
          <w:rFonts w:asciiTheme="minorHAnsi" w:hAnsiTheme="minorHAnsi" w:cstheme="minorHAnsi"/>
          <w:iCs/>
          <w:sz w:val="22"/>
          <w:szCs w:val="22"/>
        </w:rPr>
      </w:pPr>
      <w:r w:rsidRPr="0015530B">
        <w:rPr>
          <w:rFonts w:asciiTheme="minorHAnsi" w:hAnsiTheme="minorHAnsi" w:cstheme="minorHAnsi"/>
          <w:b/>
          <w:sz w:val="22"/>
          <w:szCs w:val="22"/>
        </w:rPr>
        <w:t>6.2</w:t>
      </w:r>
      <w:r w:rsidR="007C3919">
        <w:rPr>
          <w:rFonts w:asciiTheme="minorHAnsi" w:hAnsiTheme="minorHAnsi" w:cstheme="minorHAnsi"/>
          <w:b/>
          <w:sz w:val="22"/>
          <w:szCs w:val="22"/>
        </w:rPr>
        <w:t>3</w:t>
      </w:r>
      <w:r w:rsidRPr="0015530B">
        <w:rPr>
          <w:rFonts w:asciiTheme="minorHAnsi" w:hAnsiTheme="minorHAnsi" w:cstheme="minorHAnsi"/>
          <w:b/>
          <w:sz w:val="22"/>
          <w:szCs w:val="22"/>
        </w:rPr>
        <w:t xml:space="preserve">. </w:t>
      </w:r>
      <w:r w:rsidR="000C6183" w:rsidRPr="0015530B">
        <w:rPr>
          <w:rFonts w:asciiTheme="minorHAnsi" w:hAnsiTheme="minorHAnsi" w:cstheme="minorHAnsi"/>
          <w:b/>
          <w:sz w:val="22"/>
          <w:szCs w:val="22"/>
        </w:rPr>
        <w:t>Klauzula kosztów</w:t>
      </w:r>
      <w:r w:rsidR="00382958" w:rsidRPr="0015530B">
        <w:rPr>
          <w:rFonts w:asciiTheme="minorHAnsi" w:hAnsiTheme="minorHAnsi" w:cstheme="minorHAnsi"/>
          <w:b/>
          <w:sz w:val="22"/>
          <w:szCs w:val="22"/>
        </w:rPr>
        <w:t xml:space="preserve"> dodatkowych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Pr>
          <w:rFonts w:asciiTheme="minorHAnsi" w:hAnsiTheme="minorHAnsi" w:cstheme="minorHAnsi"/>
          <w:iCs/>
          <w:sz w:val="22"/>
          <w:szCs w:val="22"/>
        </w:rPr>
        <w:t xml:space="preserve"> o</w:t>
      </w:r>
      <w:r w:rsidR="00382958" w:rsidRPr="0015530B">
        <w:rPr>
          <w:rFonts w:asciiTheme="minorHAnsi" w:hAnsiTheme="minorHAnsi" w:cstheme="minorHAnsi"/>
          <w:iCs/>
          <w:sz w:val="22"/>
          <w:szCs w:val="22"/>
        </w:rPr>
        <w:t>chrona ubezpieczeniowa obejmuje dodatkowo wymienione poniżej koszty:</w:t>
      </w:r>
    </w:p>
    <w:p w14:paraId="3AD22637" w14:textId="77777777" w:rsidR="00382958" w:rsidRPr="0015530B" w:rsidRDefault="00382958" w:rsidP="0009760C">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t>- akcji gaśniczej, wyburzania, odgruzowania oraz inne koszty związane z akcją ratowniczą ubezpieczonego mienia, w tym także wynagrodzenie straży pożarnej, na podstawie otrzymanych i</w:t>
      </w:r>
      <w:r w:rsidR="00AD6F96" w:rsidRPr="0015530B">
        <w:rPr>
          <w:rFonts w:asciiTheme="minorHAnsi" w:hAnsiTheme="minorHAnsi" w:cstheme="minorHAnsi"/>
          <w:iCs/>
          <w:sz w:val="22"/>
          <w:szCs w:val="22"/>
        </w:rPr>
        <w:t> </w:t>
      </w:r>
      <w:r w:rsidRPr="0015530B">
        <w:rPr>
          <w:rFonts w:asciiTheme="minorHAnsi" w:hAnsiTheme="minorHAnsi" w:cstheme="minorHAnsi"/>
          <w:iCs/>
          <w:sz w:val="22"/>
          <w:szCs w:val="22"/>
        </w:rPr>
        <w:t>opłaconych przez Ubezpieczającego rachunków, koszty ewakuacji oraz koszty zużycia materiałów gaśniczych, przeciwpożarowych, stanowiących własność Ubezpieczonego, wynagrodzenie służ</w:t>
      </w:r>
      <w:r w:rsidR="00FE6F06" w:rsidRPr="0015530B">
        <w:rPr>
          <w:rFonts w:asciiTheme="minorHAnsi" w:hAnsiTheme="minorHAnsi" w:cstheme="minorHAnsi"/>
          <w:iCs/>
          <w:sz w:val="22"/>
          <w:szCs w:val="22"/>
        </w:rPr>
        <w:t>b</w:t>
      </w:r>
      <w:r w:rsidRPr="0015530B">
        <w:rPr>
          <w:rFonts w:asciiTheme="minorHAnsi" w:hAnsiTheme="minorHAnsi" w:cstheme="minorHAnsi"/>
          <w:iCs/>
          <w:sz w:val="22"/>
          <w:szCs w:val="22"/>
        </w:rPr>
        <w:t xml:space="preserve"> specjalnych, podmiotów zajmujących się restytucją mienia oraz koszty zabezpieczenia miejsca zdarzenia szkodowego poniesione przez Ubezpieczonego,</w:t>
      </w:r>
      <w:r w:rsidR="00FE6F06" w:rsidRPr="0015530B">
        <w:rPr>
          <w:rFonts w:asciiTheme="minorHAnsi" w:hAnsiTheme="minorHAnsi" w:cstheme="minorHAnsi"/>
          <w:iCs/>
          <w:sz w:val="22"/>
          <w:szCs w:val="22"/>
        </w:rPr>
        <w:t xml:space="preserve"> bez względu na to, czy szkoda w ubezpieczonym mieniu zaistniała,</w:t>
      </w:r>
    </w:p>
    <w:p w14:paraId="2B10E78B" w14:textId="77777777" w:rsidR="00382958" w:rsidRPr="0015530B" w:rsidRDefault="00382958" w:rsidP="0009760C">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t>- ochroną ubezpieczeniową objęte będą również szkody spowodowane interwencją upoważnionych służb w sytuacji, gdy zdarzenie objęte ubezpieczeniem nie wystąpiło, a interwencja była uzasadniona,</w:t>
      </w:r>
    </w:p>
    <w:p w14:paraId="428F97FD" w14:textId="77777777" w:rsidR="00382958" w:rsidRPr="0015530B" w:rsidRDefault="005B1A52" w:rsidP="005B1A52">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t xml:space="preserve">- </w:t>
      </w:r>
      <w:r w:rsidR="00382958" w:rsidRPr="0015530B">
        <w:rPr>
          <w:rFonts w:asciiTheme="minorHAnsi" w:hAnsiTheme="minorHAnsi" w:cstheme="minorHAnsi"/>
          <w:iCs/>
          <w:sz w:val="22"/>
          <w:szCs w:val="22"/>
        </w:rPr>
        <w:t>koszty wynikające ze zniszczenia i utraty mienia, powstałe na skutek akcji ratowniczej,</w:t>
      </w:r>
    </w:p>
    <w:p w14:paraId="19C68C3F" w14:textId="77777777" w:rsidR="00382958" w:rsidRPr="0015530B" w:rsidRDefault="00382958" w:rsidP="0009760C">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t xml:space="preserve">- koszty poszukiwania miejsca wycieku wody i innych mediów – podlimit w wysokości 50.000 zł na jedno i wszystkie zdarzenia w okresie ubezpieczenia </w:t>
      </w:r>
    </w:p>
    <w:p w14:paraId="70FEFD5D" w14:textId="77777777" w:rsidR="00382958" w:rsidRPr="0015530B" w:rsidRDefault="00382958" w:rsidP="00382958">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t>- koszty uprzątnięcia pozostałości po szkodzie w ubezpieczonym mieniu łącznie z kosztami usunięcia zanieczyszczeń z powietrza, wody i gruntu (w tym koszty wymiany i rekultywacji), kosztami rozbiórki i</w:t>
      </w:r>
      <w:r w:rsidR="00AD6F96" w:rsidRPr="0015530B">
        <w:rPr>
          <w:rFonts w:asciiTheme="minorHAnsi" w:hAnsiTheme="minorHAnsi" w:cstheme="minorHAnsi"/>
          <w:iCs/>
          <w:sz w:val="22"/>
          <w:szCs w:val="22"/>
        </w:rPr>
        <w:t> </w:t>
      </w:r>
      <w:r w:rsidRPr="0015530B">
        <w:rPr>
          <w:rFonts w:asciiTheme="minorHAnsi" w:hAnsiTheme="minorHAnsi" w:cstheme="minorHAnsi"/>
          <w:iCs/>
          <w:sz w:val="22"/>
          <w:szCs w:val="22"/>
        </w:rPr>
        <w:t>demontażu (w tym koszty usunięcia fundamentów, poza tymi, które muszą być usunięte w celu odbudowy lub naprawy dotkniętych szkodą ubezpieczonych obiektów),</w:t>
      </w:r>
    </w:p>
    <w:p w14:paraId="014AC6A2" w14:textId="77777777" w:rsidR="00382958" w:rsidRPr="0015530B" w:rsidRDefault="00382958" w:rsidP="00382958">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t>- koszty środków użytych w celu ratowania przedmiotu ubezpieczenia, zapobieżenia szkodzie lub zmniejszenia jej rozmiarów, chociażby środki te okazały się bezskuteczne, bez względu na to, czy szkoda w ubezpieczonym mieniu zaistniała,</w:t>
      </w:r>
    </w:p>
    <w:p w14:paraId="2CB2F36B" w14:textId="77777777" w:rsidR="00382958" w:rsidRPr="0015530B" w:rsidRDefault="00382958" w:rsidP="00382958">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t>- koszty związane ze złomowaniem, usunięciem rumowiska, usunięciem, rozmontowaniem, rozłożeniem, rozebraniem, składowaniem lub utylizacją ubezpieczonego mienia, oszalowaniem lub umocnieniem ubezpieczonego mienia, demontażem i montażem,</w:t>
      </w:r>
    </w:p>
    <w:p w14:paraId="68311D0C" w14:textId="77777777" w:rsidR="00683FB5" w:rsidRPr="0015530B" w:rsidRDefault="00382958" w:rsidP="00803AD7">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t>- koszty transportu, cła i innych tego typu opłat,</w:t>
      </w:r>
      <w:r w:rsidR="00803AD7" w:rsidRPr="0015530B">
        <w:rPr>
          <w:rFonts w:asciiTheme="minorHAnsi" w:hAnsiTheme="minorHAnsi" w:cstheme="minorHAnsi"/>
          <w:iCs/>
          <w:sz w:val="22"/>
          <w:szCs w:val="22"/>
        </w:rPr>
        <w:t xml:space="preserve"> </w:t>
      </w:r>
    </w:p>
    <w:p w14:paraId="3F343E26" w14:textId="77777777" w:rsidR="00803AD7" w:rsidRPr="0015530B" w:rsidRDefault="00683FB5" w:rsidP="00803AD7">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t xml:space="preserve">- koszty </w:t>
      </w:r>
      <w:r w:rsidR="00803AD7" w:rsidRPr="0015530B">
        <w:rPr>
          <w:rFonts w:asciiTheme="minorHAnsi" w:hAnsiTheme="minorHAnsi" w:cstheme="minorHAnsi"/>
          <w:iCs/>
          <w:sz w:val="22"/>
          <w:szCs w:val="22"/>
        </w:rPr>
        <w:t>tymczasowego wykorzystania sprzętu zastępczego lub systemów zewnętrznych,</w:t>
      </w:r>
    </w:p>
    <w:p w14:paraId="5240FF6F" w14:textId="77777777" w:rsidR="00803AD7" w:rsidRPr="0015530B" w:rsidRDefault="00803AD7" w:rsidP="00803AD7">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lastRenderedPageBreak/>
        <w:t>- tymczasowego wynajęcia i użytkowania urządzeń i/lub pomieszczeń zastępczych,</w:t>
      </w:r>
    </w:p>
    <w:p w14:paraId="2294380B" w14:textId="77777777" w:rsidR="00382958" w:rsidRPr="0015530B" w:rsidRDefault="00382958" w:rsidP="00382958">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t>- zwiększone koszty odtworzenia maszyn, wykonanych na specjalne zamówienie, powstałe w wyniku trudności z ich ponownym zakupem, odbudową, naprawą lub montażem a także koszty poniesione w</w:t>
      </w:r>
      <w:r w:rsidR="00AD6F96" w:rsidRPr="0015530B">
        <w:rPr>
          <w:rFonts w:asciiTheme="minorHAnsi" w:hAnsiTheme="minorHAnsi" w:cstheme="minorHAnsi"/>
          <w:iCs/>
          <w:sz w:val="22"/>
          <w:szCs w:val="22"/>
        </w:rPr>
        <w:t> </w:t>
      </w:r>
      <w:r w:rsidRPr="0015530B">
        <w:rPr>
          <w:rFonts w:asciiTheme="minorHAnsi" w:hAnsiTheme="minorHAnsi" w:cstheme="minorHAnsi"/>
          <w:iCs/>
          <w:sz w:val="22"/>
          <w:szCs w:val="22"/>
        </w:rPr>
        <w:t>związku z uzyskaniem wymaganych prawem zezwoleń, zaświadczeń itp., które są niezbędne zgodnie z obowiązującymi przepisami prawa do przywrócenia danego składnika mienia do pracy (np. legalizacja wag i innych urządzeń) oraz wszelkie tego typu inne wydatki,</w:t>
      </w:r>
    </w:p>
    <w:p w14:paraId="2B36B4FF" w14:textId="77777777" w:rsidR="00382958" w:rsidRPr="0015530B" w:rsidRDefault="00382958" w:rsidP="00382958">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t xml:space="preserve">- koszty wynagrodzenia należnego ekspertom zewnętrznym: np. architektom, inspektorom, inżynierom, konsultantom, które Ubezpieczający zobowiązany jest zapłacić, a których zatrudnienie jest konieczne w celu odtworzenia mienia dotkniętego szkodą, za którą Ubezpieczyciel zobowiązał się wypłacić odszkodowanie na mocy powyższych warunków; </w:t>
      </w:r>
    </w:p>
    <w:p w14:paraId="6CCA5A8C" w14:textId="77777777" w:rsidR="00382958" w:rsidRPr="0015530B" w:rsidRDefault="00382958" w:rsidP="00382958">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t>z zakresu ubezpieczenia na warunkach niniejszej klauzuli wyłączone są koszty poniesione na wyliczenie i przygotowanie roszczenia przez Ubezpieczającego; z tytułu ubezpieczenia powyższych kosztów Ubezpieczyciel ponosi odpowiedzialność do wysokości średnich stawek rynkowych,</w:t>
      </w:r>
    </w:p>
    <w:p w14:paraId="2A00AABE" w14:textId="77777777" w:rsidR="00382958" w:rsidRPr="0015530B" w:rsidRDefault="00382958" w:rsidP="00382958">
      <w:pPr>
        <w:suppressAutoHyphens w:val="0"/>
        <w:jc w:val="both"/>
        <w:rPr>
          <w:rFonts w:asciiTheme="minorHAnsi" w:hAnsiTheme="minorHAnsi" w:cstheme="minorHAnsi"/>
          <w:iCs/>
          <w:sz w:val="22"/>
          <w:szCs w:val="22"/>
        </w:rPr>
      </w:pPr>
      <w:r w:rsidRPr="0015530B">
        <w:rPr>
          <w:rFonts w:asciiTheme="minorHAnsi" w:hAnsiTheme="minorHAnsi" w:cstheme="minorHAnsi"/>
          <w:iCs/>
          <w:sz w:val="22"/>
          <w:szCs w:val="22"/>
        </w:rPr>
        <w:t>- koszty napraw ekspresowych - wszelkie uzasadnione i udokumentowane koszty pracy w godzinach nadliczbowych, nocnych i w dniach wolnych od pracy oraz koszty frachtu ekspresowego (z włączeniem frachtu lotniczego), koszty przejazdu techników i ekspertów.</w:t>
      </w:r>
    </w:p>
    <w:p w14:paraId="76A2F47E" w14:textId="77777777" w:rsidR="00382958" w:rsidRPr="0015530B" w:rsidRDefault="00382958" w:rsidP="00382958">
      <w:pPr>
        <w:suppressAutoHyphens w:val="0"/>
        <w:jc w:val="both"/>
        <w:rPr>
          <w:rFonts w:asciiTheme="minorHAnsi" w:hAnsiTheme="minorHAnsi" w:cstheme="minorHAnsi"/>
          <w:b/>
          <w:sz w:val="22"/>
          <w:szCs w:val="22"/>
        </w:rPr>
      </w:pPr>
      <w:r w:rsidRPr="0015530B">
        <w:rPr>
          <w:rFonts w:asciiTheme="minorHAnsi" w:hAnsiTheme="minorHAnsi" w:cstheme="minorHAnsi"/>
          <w:iCs/>
          <w:sz w:val="22"/>
          <w:szCs w:val="22"/>
        </w:rPr>
        <w:t xml:space="preserve">Limit odpowiedzialności Ubezpieczyciela (dodatkowa suma ubezpieczenia w stosunku do sumy wynikającej z umowy ubezpieczenia) w wysokości </w:t>
      </w:r>
      <w:r w:rsidR="009D5114" w:rsidRPr="0015530B">
        <w:rPr>
          <w:rFonts w:asciiTheme="minorHAnsi" w:hAnsiTheme="minorHAnsi" w:cstheme="minorHAnsi"/>
          <w:iCs/>
          <w:sz w:val="22"/>
          <w:szCs w:val="22"/>
        </w:rPr>
        <w:t>2</w:t>
      </w:r>
      <w:r w:rsidRPr="0015530B">
        <w:rPr>
          <w:rFonts w:asciiTheme="minorHAnsi" w:hAnsiTheme="minorHAnsi" w:cstheme="minorHAnsi"/>
          <w:iCs/>
          <w:sz w:val="22"/>
          <w:szCs w:val="22"/>
        </w:rPr>
        <w:t>00 000 zł na jedno i wszystkie zdarzenia w okresie ubezpieczenia (w tym dla ubezpieczenia mienia od kradzieży z włamaniem i rabunku 100 000 zł).</w:t>
      </w:r>
    </w:p>
    <w:p w14:paraId="648A6BD3" w14:textId="4B348302" w:rsidR="00E256A3" w:rsidRPr="0015530B" w:rsidRDefault="00D14AC6">
      <w:pPr>
        <w:jc w:val="both"/>
        <w:rPr>
          <w:rFonts w:asciiTheme="minorHAnsi" w:hAnsiTheme="minorHAnsi" w:cstheme="minorHAnsi"/>
          <w:bCs/>
          <w:sz w:val="22"/>
          <w:szCs w:val="22"/>
        </w:rPr>
      </w:pPr>
      <w:r w:rsidRPr="0015530B">
        <w:rPr>
          <w:rFonts w:asciiTheme="minorHAnsi" w:hAnsiTheme="minorHAnsi" w:cstheme="minorHAnsi"/>
          <w:b/>
          <w:sz w:val="22"/>
          <w:szCs w:val="22"/>
        </w:rPr>
        <w:t>6.2</w:t>
      </w:r>
      <w:r w:rsidR="007C3919">
        <w:rPr>
          <w:rFonts w:asciiTheme="minorHAnsi" w:hAnsiTheme="minorHAnsi" w:cstheme="minorHAnsi"/>
          <w:b/>
          <w:sz w:val="22"/>
          <w:szCs w:val="22"/>
        </w:rPr>
        <w:t>4</w:t>
      </w:r>
      <w:r w:rsidRPr="0015530B">
        <w:rPr>
          <w:rFonts w:asciiTheme="minorHAnsi" w:hAnsiTheme="minorHAnsi" w:cstheme="minorHAnsi"/>
          <w:b/>
          <w:sz w:val="22"/>
          <w:szCs w:val="22"/>
        </w:rPr>
        <w:t>.</w:t>
      </w:r>
      <w:r w:rsidRPr="0015530B">
        <w:rPr>
          <w:rFonts w:asciiTheme="minorHAnsi" w:hAnsiTheme="minorHAnsi" w:cstheme="minorHAnsi"/>
          <w:b/>
          <w:sz w:val="22"/>
          <w:szCs w:val="22"/>
        </w:rPr>
        <w:tab/>
        <w:t xml:space="preserve">Klauzula 72 godzin </w:t>
      </w:r>
      <w:r w:rsidRPr="0015530B">
        <w:rPr>
          <w:rFonts w:asciiTheme="minorHAnsi" w:hAnsiTheme="minorHAnsi" w:cstheme="minorHAnsi"/>
          <w:bCs/>
          <w:sz w:val="22"/>
          <w:szCs w:val="22"/>
        </w:rPr>
        <w:t xml:space="preserve">–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bCs/>
          <w:sz w:val="22"/>
          <w:szCs w:val="22"/>
        </w:rPr>
        <w:t xml:space="preserve"> </w:t>
      </w:r>
      <w:r w:rsidRPr="0015530B">
        <w:rPr>
          <w:rFonts w:asciiTheme="minorHAnsi" w:hAnsiTheme="minorHAnsi" w:cstheme="minorHAnsi"/>
          <w:bCs/>
          <w:sz w:val="22"/>
          <w:szCs w:val="22"/>
        </w:rPr>
        <w:t>wszystkie szkody powstałe w czasie następujących po sobie 72 godzin na skutek oddziaływania tego samego pojedynczego zdarzenia losowego objętego ochroną w ramach umowy ubezpieczenia, traktowane są jako pojedyncza szkoda w odniesieniu do sumy ubezpieczenia oraz franszyz określonych w umowie ubezpieczenia.</w:t>
      </w:r>
    </w:p>
    <w:p w14:paraId="2D5766C7" w14:textId="6EA20AD0" w:rsidR="00B34441" w:rsidRPr="0015530B" w:rsidRDefault="00B34441" w:rsidP="00B34441">
      <w:pPr>
        <w:pStyle w:val="Kolorowalistaakcent11"/>
        <w:ind w:left="0"/>
        <w:jc w:val="both"/>
        <w:rPr>
          <w:rFonts w:asciiTheme="minorHAnsi" w:hAnsiTheme="minorHAnsi" w:cstheme="minorHAnsi"/>
        </w:rPr>
      </w:pPr>
      <w:r w:rsidRPr="0015530B">
        <w:rPr>
          <w:rFonts w:asciiTheme="minorHAnsi" w:hAnsiTheme="minorHAnsi" w:cstheme="minorHAnsi"/>
          <w:b/>
        </w:rPr>
        <w:t>6.2</w:t>
      </w:r>
      <w:r w:rsidR="007C3919">
        <w:rPr>
          <w:rFonts w:asciiTheme="minorHAnsi" w:hAnsiTheme="minorHAnsi" w:cstheme="minorHAnsi"/>
          <w:b/>
        </w:rPr>
        <w:t>5</w:t>
      </w:r>
      <w:r w:rsidRPr="0015530B">
        <w:rPr>
          <w:rFonts w:asciiTheme="minorHAnsi" w:hAnsiTheme="minorHAnsi" w:cstheme="minorHAnsi"/>
          <w:b/>
        </w:rPr>
        <w:t>.</w:t>
      </w:r>
      <w:r w:rsidRPr="0015530B">
        <w:rPr>
          <w:rFonts w:asciiTheme="minorHAnsi" w:hAnsiTheme="minorHAnsi" w:cstheme="minorHAnsi"/>
          <w:bCs/>
        </w:rPr>
        <w:t xml:space="preserve"> </w:t>
      </w:r>
      <w:r w:rsidRPr="0015530B">
        <w:rPr>
          <w:rFonts w:asciiTheme="minorHAnsi" w:hAnsiTheme="minorHAnsi" w:cstheme="minorHAnsi"/>
          <w:b/>
        </w:rPr>
        <w:t xml:space="preserve">Klauzula aktów terroryzmu, sabotażu, rozruchów, strajków itp. - </w:t>
      </w:r>
      <w:r w:rsidR="006F3B9A" w:rsidRPr="00591FAD">
        <w:rPr>
          <w:rFonts w:asciiTheme="minorHAnsi" w:hAnsiTheme="minorHAnsi" w:cstheme="minorHAnsi"/>
        </w:rPr>
        <w:t>z zachowaniem pozostałych, niezmienionych niniejszą klauzulą postanowień umowy ubezpieczenia i ogólnych warunków ubezpieczenia, ustala się, że</w:t>
      </w:r>
      <w:r w:rsidR="006F3B9A" w:rsidRPr="0015530B">
        <w:rPr>
          <w:rFonts w:asciiTheme="minorHAnsi" w:hAnsiTheme="minorHAnsi" w:cstheme="minorHAnsi"/>
        </w:rPr>
        <w:t xml:space="preserve"> </w:t>
      </w:r>
      <w:r w:rsidRPr="0015530B">
        <w:rPr>
          <w:rFonts w:asciiTheme="minorHAnsi" w:hAnsiTheme="minorHAnsi" w:cstheme="minorHAnsi"/>
        </w:rPr>
        <w:t xml:space="preserve">odpowiedzialność ubezpieczyciela obejmuje szkody spowodowane działaniem osób trzecich, powstałe wskutek sabotażu, a także strajków, rozruchów, zamieszek, demonstracji, blokad, niepokojów społecznych w tym m.in. wszelkiego rodzaju szkody będące następstwem akcji (indywidualnych czy grupowych) organizowanych z pobudek ideologicznych, politycznych, ekonomicznych, socjalnych, ekologicznych i innych skierowanych przeciwko osobom lub obiektom w celu wprowadzenia chaosu, zastraszenia ludności i dezorganizacji życia publicznego bądź zdezorganizowania pracy transportu publicznego, zakładów usługowych, wytwórczych i innych prowadzących działalność gospodarczą i innych tego typu zdarzeń włącznie z aktami terroryzmu. Limit odpowiedzialności: </w:t>
      </w:r>
      <w:r w:rsidR="00EF43C7">
        <w:rPr>
          <w:rFonts w:asciiTheme="minorHAnsi" w:hAnsiTheme="minorHAnsi" w:cstheme="minorHAnsi"/>
        </w:rPr>
        <w:t>5</w:t>
      </w:r>
      <w:r w:rsidRPr="0015530B">
        <w:rPr>
          <w:rFonts w:asciiTheme="minorHAnsi" w:hAnsiTheme="minorHAnsi" w:cstheme="minorHAnsi"/>
        </w:rPr>
        <w:t>00.000 zł na jedno i na wszystkie zdarzenia</w:t>
      </w:r>
      <w:r w:rsidRPr="0015530B">
        <w:rPr>
          <w:rFonts w:asciiTheme="minorHAnsi" w:hAnsiTheme="minorHAnsi" w:cstheme="minorHAnsi"/>
          <w:b/>
        </w:rPr>
        <w:t xml:space="preserve">. </w:t>
      </w:r>
      <w:r w:rsidRPr="0015530B">
        <w:rPr>
          <w:rFonts w:asciiTheme="minorHAnsi" w:hAnsiTheme="minorHAnsi" w:cstheme="minorHAnsi"/>
        </w:rPr>
        <w:t xml:space="preserve">Jednocześnie wyłącza się z odpowiedzialności szkody powstałe </w:t>
      </w:r>
      <w:r w:rsidR="000C6183" w:rsidRPr="0015530B">
        <w:rPr>
          <w:rFonts w:asciiTheme="minorHAnsi" w:hAnsiTheme="minorHAnsi" w:cstheme="minorHAnsi"/>
        </w:rPr>
        <w:t>wskutek</w:t>
      </w:r>
      <w:r w:rsidRPr="0015530B">
        <w:rPr>
          <w:rFonts w:asciiTheme="minorHAnsi" w:hAnsiTheme="minorHAnsi" w:cstheme="minorHAnsi"/>
        </w:rPr>
        <w:t xml:space="preserve"> skażenia radioaktywnego, biologicznego lub chemicznego.</w:t>
      </w:r>
    </w:p>
    <w:p w14:paraId="0D0EB411" w14:textId="7C2B35D8" w:rsidR="00B34441" w:rsidRPr="0015530B" w:rsidRDefault="00B34441" w:rsidP="00B34441">
      <w:pPr>
        <w:tabs>
          <w:tab w:val="left" w:pos="720"/>
        </w:tabs>
        <w:suppressAutoHyphens w:val="0"/>
        <w:overflowPunct w:val="0"/>
        <w:autoSpaceDE w:val="0"/>
        <w:autoSpaceDN w:val="0"/>
        <w:adjustRightInd w:val="0"/>
        <w:jc w:val="both"/>
        <w:textAlignment w:val="baseline"/>
        <w:rPr>
          <w:rFonts w:asciiTheme="minorHAnsi" w:hAnsiTheme="minorHAnsi" w:cstheme="minorHAnsi"/>
          <w:sz w:val="22"/>
          <w:szCs w:val="22"/>
        </w:rPr>
      </w:pPr>
      <w:r w:rsidRPr="007C3919">
        <w:rPr>
          <w:rFonts w:asciiTheme="minorHAnsi" w:hAnsiTheme="minorHAnsi" w:cstheme="minorHAnsi"/>
          <w:b/>
          <w:bCs/>
          <w:sz w:val="22"/>
          <w:szCs w:val="22"/>
        </w:rPr>
        <w:t>6.2</w:t>
      </w:r>
      <w:r w:rsidR="007C3919" w:rsidRPr="007C3919">
        <w:rPr>
          <w:rFonts w:asciiTheme="minorHAnsi" w:hAnsiTheme="minorHAnsi" w:cstheme="minorHAnsi"/>
          <w:b/>
          <w:bCs/>
          <w:sz w:val="22"/>
          <w:szCs w:val="22"/>
        </w:rPr>
        <w:t>6</w:t>
      </w:r>
      <w:r w:rsidRPr="007C3919">
        <w:rPr>
          <w:rFonts w:asciiTheme="minorHAnsi" w:hAnsiTheme="minorHAnsi" w:cstheme="minorHAnsi"/>
          <w:b/>
          <w:bCs/>
          <w:sz w:val="22"/>
          <w:szCs w:val="22"/>
        </w:rPr>
        <w:t>.</w:t>
      </w:r>
      <w:r w:rsidRPr="0015530B">
        <w:rPr>
          <w:rFonts w:asciiTheme="minorHAnsi" w:hAnsiTheme="minorHAnsi" w:cstheme="minorHAnsi"/>
        </w:rPr>
        <w:t xml:space="preserve"> </w:t>
      </w:r>
      <w:r w:rsidRPr="0015530B">
        <w:rPr>
          <w:rFonts w:asciiTheme="minorHAnsi" w:hAnsiTheme="minorHAnsi" w:cstheme="minorHAnsi"/>
          <w:b/>
          <w:sz w:val="22"/>
          <w:szCs w:val="22"/>
        </w:rPr>
        <w:t xml:space="preserve">Klauzula wyrównania sumy ubezpieczenia – suma prewencyjna -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sidRPr="0015530B">
        <w:rPr>
          <w:rFonts w:asciiTheme="minorHAnsi" w:hAnsiTheme="minorHAnsi" w:cstheme="minorHAnsi"/>
          <w:sz w:val="22"/>
          <w:szCs w:val="22"/>
        </w:rPr>
        <w:t xml:space="preserve"> </w:t>
      </w:r>
      <w:r w:rsidRPr="0015530B">
        <w:rPr>
          <w:rFonts w:asciiTheme="minorHAnsi" w:hAnsiTheme="minorHAnsi" w:cstheme="minorHAnsi"/>
          <w:sz w:val="22"/>
          <w:szCs w:val="22"/>
        </w:rPr>
        <w:t xml:space="preserve">w ramach klauzuli prewencyjnej roczny limit </w:t>
      </w:r>
      <w:r w:rsidR="0015530B">
        <w:rPr>
          <w:rFonts w:asciiTheme="minorHAnsi" w:hAnsiTheme="minorHAnsi" w:cstheme="minorHAnsi"/>
          <w:sz w:val="22"/>
          <w:szCs w:val="22"/>
        </w:rPr>
        <w:t>50</w:t>
      </w:r>
      <w:r w:rsidRPr="0015530B">
        <w:rPr>
          <w:rFonts w:asciiTheme="minorHAnsi" w:hAnsiTheme="minorHAnsi" w:cstheme="minorHAnsi"/>
          <w:sz w:val="22"/>
          <w:szCs w:val="22"/>
        </w:rPr>
        <w:t xml:space="preserve"> 000 zł, podwyższy sumę ubezpieczenia danego składnika / składników majątku.</w:t>
      </w:r>
    </w:p>
    <w:p w14:paraId="0EE6EE5C" w14:textId="25F0F7D1" w:rsidR="004F4AC5" w:rsidRPr="00AD2844" w:rsidRDefault="004F4AC5" w:rsidP="004F4AC5">
      <w:pPr>
        <w:pStyle w:val="Tekstpodstawowy"/>
        <w:suppressAutoHyphens w:val="0"/>
        <w:spacing w:after="0"/>
        <w:ind w:left="284" w:hanging="284"/>
        <w:jc w:val="both"/>
        <w:rPr>
          <w:rFonts w:asciiTheme="minorHAnsi" w:hAnsiTheme="minorHAnsi" w:cstheme="minorHAnsi"/>
          <w:b/>
          <w:sz w:val="22"/>
          <w:szCs w:val="22"/>
        </w:rPr>
      </w:pPr>
      <w:r w:rsidRPr="00794CBA">
        <w:rPr>
          <w:rFonts w:asciiTheme="minorHAnsi" w:hAnsiTheme="minorHAnsi" w:cstheme="minorHAnsi"/>
          <w:b/>
          <w:sz w:val="22"/>
          <w:szCs w:val="22"/>
        </w:rPr>
        <w:t>6.2</w:t>
      </w:r>
      <w:r w:rsidR="007C3919">
        <w:rPr>
          <w:rFonts w:asciiTheme="minorHAnsi" w:hAnsiTheme="minorHAnsi" w:cstheme="minorHAnsi"/>
          <w:b/>
          <w:sz w:val="22"/>
          <w:szCs w:val="22"/>
        </w:rPr>
        <w:t>7</w:t>
      </w:r>
      <w:r w:rsidRPr="00794CBA">
        <w:rPr>
          <w:rFonts w:asciiTheme="minorHAnsi" w:hAnsiTheme="minorHAnsi" w:cstheme="minorHAnsi"/>
          <w:b/>
          <w:sz w:val="22"/>
          <w:szCs w:val="22"/>
        </w:rPr>
        <w:t>. Klauzula pierwszej aktualizacji</w:t>
      </w:r>
      <w:r w:rsidRPr="00AD2844">
        <w:rPr>
          <w:rFonts w:asciiTheme="minorHAnsi" w:hAnsiTheme="minorHAnsi" w:cstheme="minorHAnsi"/>
          <w:b/>
          <w:sz w:val="22"/>
          <w:szCs w:val="22"/>
        </w:rPr>
        <w:t xml:space="preserve"> </w:t>
      </w:r>
      <w:r w:rsidR="006F3B9A">
        <w:rPr>
          <w:rFonts w:asciiTheme="minorHAnsi" w:hAnsiTheme="minorHAnsi" w:cstheme="minorHAnsi"/>
          <w:b/>
          <w:sz w:val="22"/>
          <w:szCs w:val="22"/>
        </w:rPr>
        <w:t xml:space="preserve">- </w:t>
      </w:r>
      <w:r w:rsidR="006F3B9A"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6F3B9A">
        <w:rPr>
          <w:rFonts w:asciiTheme="minorHAnsi" w:hAnsiTheme="minorHAnsi" w:cstheme="minorHAnsi"/>
          <w:sz w:val="22"/>
          <w:szCs w:val="22"/>
        </w:rPr>
        <w:t>:</w:t>
      </w:r>
    </w:p>
    <w:p w14:paraId="2E1FC4DD" w14:textId="3CABD9B9" w:rsidR="00794CBA" w:rsidRPr="00794CBA" w:rsidRDefault="00794CBA" w:rsidP="00320A69">
      <w:pPr>
        <w:pStyle w:val="Akapitzlist"/>
        <w:numPr>
          <w:ilvl w:val="3"/>
          <w:numId w:val="39"/>
        </w:numPr>
        <w:ind w:left="709"/>
        <w:jc w:val="both"/>
        <w:rPr>
          <w:rFonts w:asciiTheme="minorHAnsi" w:hAnsiTheme="minorHAnsi" w:cstheme="minorHAnsi"/>
          <w:sz w:val="22"/>
          <w:szCs w:val="22"/>
        </w:rPr>
      </w:pPr>
      <w:r w:rsidRPr="00794CBA">
        <w:rPr>
          <w:rFonts w:asciiTheme="minorHAnsi" w:hAnsiTheme="minorHAnsi" w:cstheme="minorHAnsi"/>
          <w:sz w:val="22"/>
          <w:szCs w:val="22"/>
        </w:rPr>
        <w:t>Ubezpieczyciel obejmie automatyczną ochroną ubezpieczeniową nowo nabyte lub przekazane mienie, mienie przekazane po zakończonym procesie remontu, rewitalizacji lub wzrost wartości mienia wskutek modernizacji, inwestycji, przeszacowań potwierdzonych stosownymi dokumentami oraz innych stanów faktycznych i prawnych prowadzących do zmiany wartości ubezpieczanego mienia, a także przekazane na skutek realizacji umów dzierżawy, leasingu lub innego podobnego stosunku prawnego.</w:t>
      </w:r>
    </w:p>
    <w:p w14:paraId="13D0259C" w14:textId="77777777" w:rsidR="00794CBA" w:rsidRPr="005F7435" w:rsidRDefault="00794CBA" w:rsidP="00320A69">
      <w:pPr>
        <w:numPr>
          <w:ilvl w:val="0"/>
          <w:numId w:val="39"/>
        </w:numPr>
        <w:suppressAutoHyphens w:val="0"/>
        <w:jc w:val="both"/>
        <w:rPr>
          <w:rFonts w:asciiTheme="minorHAnsi" w:hAnsiTheme="minorHAnsi" w:cstheme="minorHAnsi"/>
          <w:sz w:val="22"/>
          <w:szCs w:val="22"/>
        </w:rPr>
      </w:pPr>
      <w:r w:rsidRPr="005F7435">
        <w:rPr>
          <w:rFonts w:asciiTheme="minorHAnsi" w:hAnsiTheme="minorHAnsi" w:cstheme="minorHAnsi"/>
          <w:sz w:val="22"/>
          <w:szCs w:val="22"/>
        </w:rPr>
        <w:t xml:space="preserve">Odpowiedzialność Ubezpieczyciela rozpoczyna się z dniem ukończenia modernizacji, rewitalizacji, remontu lub inwestycji, z dniem przyjęcia składnika mienia do ewidencji, bądź też </w:t>
      </w:r>
      <w:r w:rsidRPr="005F7435">
        <w:rPr>
          <w:rFonts w:asciiTheme="minorHAnsi" w:hAnsiTheme="minorHAnsi" w:cstheme="minorHAnsi"/>
          <w:sz w:val="22"/>
          <w:szCs w:val="22"/>
        </w:rPr>
        <w:lastRenderedPageBreak/>
        <w:t xml:space="preserve">z dniem przejścia na Ubezpieczonego ryzyka przypadkowej utraty (zniszczenia, uszkodzenia) w zależności, która z powyższych sytuacji zajdzie wcześniej. </w:t>
      </w:r>
    </w:p>
    <w:p w14:paraId="333F848D" w14:textId="730E1DAB" w:rsidR="00794CBA" w:rsidRPr="001E0425" w:rsidRDefault="00794CBA" w:rsidP="00320A69">
      <w:pPr>
        <w:pStyle w:val="11Trescpisma"/>
        <w:numPr>
          <w:ilvl w:val="0"/>
          <w:numId w:val="39"/>
        </w:numPr>
        <w:spacing w:before="0"/>
        <w:rPr>
          <w:rFonts w:asciiTheme="minorHAnsi" w:eastAsia="Arial Unicode MS" w:hAnsiTheme="minorHAnsi" w:cstheme="minorHAnsi"/>
          <w:sz w:val="22"/>
          <w:szCs w:val="22"/>
        </w:rPr>
      </w:pPr>
      <w:r w:rsidRPr="001E0425">
        <w:rPr>
          <w:rFonts w:asciiTheme="minorHAnsi" w:eastAsia="Arial Unicode MS" w:hAnsiTheme="minorHAnsi" w:cstheme="minorHAnsi"/>
          <w:sz w:val="22"/>
          <w:szCs w:val="22"/>
        </w:rPr>
        <w:t xml:space="preserve">Dokument/dokumenty ubezpieczenia na pierwszy okres ubezpieczenia zostaną wystawione w oparciu o sumy ubezpieczenia zadeklarowane przez Ubezpieczającego w Specyfikacji Warunków Zamówienia (SWZ), jednakże z ochroną ubezpieczeniową udzielaną według stanu mienia na dzień </w:t>
      </w:r>
      <w:r w:rsidRPr="001E0425">
        <w:rPr>
          <w:rFonts w:asciiTheme="minorHAnsi" w:eastAsia="Arial Unicode MS" w:hAnsiTheme="minorHAnsi" w:cstheme="minorHAnsi"/>
          <w:b/>
          <w:sz w:val="22"/>
          <w:szCs w:val="22"/>
        </w:rPr>
        <w:t xml:space="preserve">1 </w:t>
      </w:r>
      <w:r w:rsidR="001E0425" w:rsidRPr="001E0425">
        <w:rPr>
          <w:rFonts w:asciiTheme="minorHAnsi" w:eastAsia="Arial Unicode MS" w:hAnsiTheme="minorHAnsi" w:cstheme="minorHAnsi"/>
          <w:b/>
          <w:sz w:val="22"/>
          <w:szCs w:val="22"/>
        </w:rPr>
        <w:t>stycznia</w:t>
      </w:r>
      <w:r w:rsidRPr="001E0425">
        <w:rPr>
          <w:rFonts w:asciiTheme="minorHAnsi" w:eastAsia="Arial Unicode MS" w:hAnsiTheme="minorHAnsi" w:cstheme="minorHAnsi"/>
          <w:b/>
          <w:sz w:val="22"/>
          <w:szCs w:val="22"/>
        </w:rPr>
        <w:t xml:space="preserve"> 202</w:t>
      </w:r>
      <w:r w:rsidR="001E0425" w:rsidRPr="001E0425">
        <w:rPr>
          <w:rFonts w:asciiTheme="minorHAnsi" w:eastAsia="Arial Unicode MS" w:hAnsiTheme="minorHAnsi" w:cstheme="minorHAnsi"/>
          <w:b/>
          <w:sz w:val="22"/>
          <w:szCs w:val="22"/>
        </w:rPr>
        <w:t>6</w:t>
      </w:r>
      <w:r w:rsidRPr="001E0425">
        <w:rPr>
          <w:rFonts w:asciiTheme="minorHAnsi" w:eastAsia="Arial Unicode MS" w:hAnsiTheme="minorHAnsi" w:cstheme="minorHAnsi"/>
          <w:b/>
          <w:sz w:val="22"/>
          <w:szCs w:val="22"/>
        </w:rPr>
        <w:t xml:space="preserve"> r. </w:t>
      </w:r>
      <w:r w:rsidRPr="001E0425">
        <w:rPr>
          <w:rFonts w:asciiTheme="minorHAnsi" w:eastAsia="Arial Unicode MS" w:hAnsiTheme="minorHAnsi" w:cstheme="minorHAnsi"/>
          <w:sz w:val="22"/>
          <w:szCs w:val="22"/>
        </w:rPr>
        <w:t xml:space="preserve">Sumy ubezpieczenia na pierwszy okres ubezpieczeniowy zostaną zaktualizowane w terminie </w:t>
      </w:r>
      <w:r w:rsidRPr="001E0425">
        <w:rPr>
          <w:rFonts w:asciiTheme="minorHAnsi" w:eastAsia="Arial Unicode MS" w:hAnsiTheme="minorHAnsi" w:cstheme="minorHAnsi"/>
          <w:b/>
          <w:sz w:val="22"/>
          <w:szCs w:val="22"/>
        </w:rPr>
        <w:t>do 3</w:t>
      </w:r>
      <w:r w:rsidR="001E0425" w:rsidRPr="001E0425">
        <w:rPr>
          <w:rFonts w:asciiTheme="minorHAnsi" w:eastAsia="Arial Unicode MS" w:hAnsiTheme="minorHAnsi" w:cstheme="minorHAnsi"/>
          <w:b/>
          <w:sz w:val="22"/>
          <w:szCs w:val="22"/>
        </w:rPr>
        <w:t>1</w:t>
      </w:r>
      <w:r w:rsidRPr="001E0425">
        <w:rPr>
          <w:rFonts w:asciiTheme="minorHAnsi" w:eastAsia="Arial Unicode MS" w:hAnsiTheme="minorHAnsi" w:cstheme="minorHAnsi"/>
          <w:b/>
          <w:sz w:val="22"/>
          <w:szCs w:val="22"/>
        </w:rPr>
        <w:t xml:space="preserve"> </w:t>
      </w:r>
      <w:r w:rsidR="001E0425" w:rsidRPr="001E0425">
        <w:rPr>
          <w:rFonts w:asciiTheme="minorHAnsi" w:eastAsia="Arial Unicode MS" w:hAnsiTheme="minorHAnsi" w:cstheme="minorHAnsi"/>
          <w:b/>
          <w:sz w:val="22"/>
          <w:szCs w:val="22"/>
        </w:rPr>
        <w:t>marca</w:t>
      </w:r>
      <w:r w:rsidRPr="001E0425">
        <w:rPr>
          <w:rFonts w:asciiTheme="minorHAnsi" w:eastAsia="Arial Unicode MS" w:hAnsiTheme="minorHAnsi" w:cstheme="minorHAnsi"/>
          <w:b/>
          <w:sz w:val="22"/>
          <w:szCs w:val="22"/>
        </w:rPr>
        <w:t xml:space="preserve"> 202</w:t>
      </w:r>
      <w:r w:rsidR="001E0425" w:rsidRPr="001E0425">
        <w:rPr>
          <w:rFonts w:asciiTheme="minorHAnsi" w:eastAsia="Arial Unicode MS" w:hAnsiTheme="minorHAnsi" w:cstheme="minorHAnsi"/>
          <w:b/>
          <w:sz w:val="22"/>
          <w:szCs w:val="22"/>
        </w:rPr>
        <w:t>6</w:t>
      </w:r>
      <w:r w:rsidRPr="001E0425">
        <w:rPr>
          <w:rFonts w:asciiTheme="minorHAnsi" w:eastAsia="Arial Unicode MS" w:hAnsiTheme="minorHAnsi" w:cstheme="minorHAnsi"/>
          <w:b/>
          <w:sz w:val="22"/>
          <w:szCs w:val="22"/>
        </w:rPr>
        <w:t xml:space="preserve"> r</w:t>
      </w:r>
      <w:r w:rsidRPr="001E0425">
        <w:rPr>
          <w:rFonts w:asciiTheme="minorHAnsi" w:eastAsia="Arial Unicode MS" w:hAnsiTheme="minorHAnsi" w:cstheme="minorHAnsi"/>
          <w:sz w:val="22"/>
          <w:szCs w:val="22"/>
        </w:rPr>
        <w:t xml:space="preserve">. według stanu na dzień </w:t>
      </w:r>
      <w:r w:rsidRPr="001E0425">
        <w:rPr>
          <w:rFonts w:asciiTheme="minorHAnsi" w:eastAsia="Arial Unicode MS" w:hAnsiTheme="minorHAnsi" w:cstheme="minorHAnsi"/>
          <w:b/>
          <w:sz w:val="22"/>
          <w:szCs w:val="22"/>
        </w:rPr>
        <w:t>1</w:t>
      </w:r>
      <w:r w:rsidR="001E0425" w:rsidRPr="001E0425">
        <w:rPr>
          <w:rFonts w:asciiTheme="minorHAnsi" w:eastAsia="Arial Unicode MS" w:hAnsiTheme="minorHAnsi" w:cstheme="minorHAnsi"/>
          <w:b/>
          <w:sz w:val="22"/>
          <w:szCs w:val="22"/>
        </w:rPr>
        <w:t xml:space="preserve"> stycznia</w:t>
      </w:r>
      <w:r w:rsidRPr="001E0425">
        <w:rPr>
          <w:rFonts w:asciiTheme="minorHAnsi" w:eastAsia="Arial Unicode MS" w:hAnsiTheme="minorHAnsi" w:cstheme="minorHAnsi"/>
          <w:b/>
          <w:sz w:val="22"/>
          <w:szCs w:val="22"/>
        </w:rPr>
        <w:t xml:space="preserve"> 202</w:t>
      </w:r>
      <w:r w:rsidR="001E0425" w:rsidRPr="001E0425">
        <w:rPr>
          <w:rFonts w:asciiTheme="minorHAnsi" w:eastAsia="Arial Unicode MS" w:hAnsiTheme="minorHAnsi" w:cstheme="minorHAnsi"/>
          <w:b/>
          <w:sz w:val="22"/>
          <w:szCs w:val="22"/>
        </w:rPr>
        <w:t>6</w:t>
      </w:r>
      <w:r w:rsidRPr="001E0425">
        <w:rPr>
          <w:rFonts w:asciiTheme="minorHAnsi" w:eastAsia="Arial Unicode MS" w:hAnsiTheme="minorHAnsi" w:cstheme="minorHAnsi"/>
          <w:b/>
          <w:sz w:val="22"/>
          <w:szCs w:val="22"/>
        </w:rPr>
        <w:t xml:space="preserve"> r.</w:t>
      </w:r>
      <w:r w:rsidRPr="001E0425">
        <w:rPr>
          <w:rFonts w:asciiTheme="minorHAnsi" w:eastAsia="Arial Unicode MS" w:hAnsiTheme="minorHAnsi" w:cstheme="minorHAnsi"/>
          <w:sz w:val="22"/>
          <w:szCs w:val="22"/>
        </w:rPr>
        <w:t xml:space="preserve"> Na podstawie dokonanej przez Ubezpieczającego aktualizacji sum ubezpieczenia, Ubezpieczyciel dokona rozliczenia składki, której wartość stanowi iloczyn stawki rocznej i różnicy wartości zgłoszonej w ramach aktualizacji sumy ubezpieczenia w pierwszym okresie ubezpieczenia i sumy ubezpieczenia zadeklarowanej w SWZ.  </w:t>
      </w:r>
    </w:p>
    <w:p w14:paraId="26CCD583" w14:textId="76ED4ADB" w:rsidR="00794CBA" w:rsidRPr="001E0425" w:rsidRDefault="00794CBA" w:rsidP="00320A69">
      <w:pPr>
        <w:pStyle w:val="11Trescpisma"/>
        <w:numPr>
          <w:ilvl w:val="0"/>
          <w:numId w:val="39"/>
        </w:numPr>
        <w:spacing w:before="0"/>
        <w:rPr>
          <w:rFonts w:asciiTheme="minorHAnsi" w:eastAsia="Arial Unicode MS" w:hAnsiTheme="minorHAnsi" w:cstheme="minorHAnsi"/>
          <w:sz w:val="22"/>
          <w:szCs w:val="22"/>
        </w:rPr>
      </w:pPr>
      <w:r w:rsidRPr="001E0425">
        <w:rPr>
          <w:rFonts w:asciiTheme="minorHAnsi" w:eastAsia="Arial Unicode MS" w:hAnsiTheme="minorHAnsi" w:cstheme="minorHAnsi"/>
          <w:sz w:val="22"/>
          <w:szCs w:val="22"/>
        </w:rPr>
        <w:t xml:space="preserve">Dokument/dokumenty ubezpieczenia na kolejny okres ubezpieczenia (w przypadku skorzystania z opcji 1) będą wystawiane w oparciu o zaktualizowane w poprzednim okresie rozliczeniowym sumy ubezpieczenia, przy czym Ubezpieczyciel udziela ochrony ubezpieczeniowej dla wartości środków trwałych według stanu na dzień </w:t>
      </w:r>
      <w:r w:rsidRPr="001E0425">
        <w:rPr>
          <w:rFonts w:asciiTheme="minorHAnsi" w:eastAsia="Arial Unicode MS" w:hAnsiTheme="minorHAnsi" w:cstheme="minorHAnsi"/>
          <w:b/>
          <w:sz w:val="22"/>
          <w:szCs w:val="22"/>
        </w:rPr>
        <w:t xml:space="preserve">1 </w:t>
      </w:r>
      <w:r w:rsidR="001E0425" w:rsidRPr="001E0425">
        <w:rPr>
          <w:rFonts w:asciiTheme="minorHAnsi" w:eastAsia="Arial Unicode MS" w:hAnsiTheme="minorHAnsi" w:cstheme="minorHAnsi"/>
          <w:b/>
          <w:sz w:val="22"/>
          <w:szCs w:val="22"/>
        </w:rPr>
        <w:t>stycznia</w:t>
      </w:r>
      <w:r w:rsidRPr="001E0425">
        <w:rPr>
          <w:rFonts w:asciiTheme="minorHAnsi" w:eastAsia="Arial Unicode MS" w:hAnsiTheme="minorHAnsi" w:cstheme="minorHAnsi"/>
          <w:b/>
          <w:sz w:val="22"/>
          <w:szCs w:val="22"/>
        </w:rPr>
        <w:t xml:space="preserve"> </w:t>
      </w:r>
      <w:r w:rsidRPr="001E0425">
        <w:rPr>
          <w:rFonts w:asciiTheme="minorHAnsi" w:eastAsia="Arial Unicode MS" w:hAnsiTheme="minorHAnsi" w:cstheme="minorHAnsi"/>
          <w:sz w:val="22"/>
          <w:szCs w:val="22"/>
        </w:rPr>
        <w:t xml:space="preserve">danego okresu rozliczeniowego (pierwszy dzień okresu ubezpieczenia). Sumy ubezpieczenia na kolejny okres rozliczeniowy będą aktualizowane w terminie do </w:t>
      </w:r>
      <w:r w:rsidRPr="001E0425">
        <w:rPr>
          <w:rFonts w:asciiTheme="minorHAnsi" w:eastAsia="Arial Unicode MS" w:hAnsiTheme="minorHAnsi" w:cstheme="minorHAnsi"/>
          <w:b/>
          <w:sz w:val="22"/>
          <w:szCs w:val="22"/>
        </w:rPr>
        <w:t>3</w:t>
      </w:r>
      <w:r w:rsidR="001E0425" w:rsidRPr="001E0425">
        <w:rPr>
          <w:rFonts w:asciiTheme="minorHAnsi" w:eastAsia="Arial Unicode MS" w:hAnsiTheme="minorHAnsi" w:cstheme="minorHAnsi"/>
          <w:b/>
          <w:sz w:val="22"/>
          <w:szCs w:val="22"/>
        </w:rPr>
        <w:t>1</w:t>
      </w:r>
      <w:r w:rsidRPr="001E0425">
        <w:rPr>
          <w:rFonts w:asciiTheme="minorHAnsi" w:eastAsia="Arial Unicode MS" w:hAnsiTheme="minorHAnsi" w:cstheme="minorHAnsi"/>
          <w:b/>
          <w:sz w:val="22"/>
          <w:szCs w:val="22"/>
        </w:rPr>
        <w:t xml:space="preserve"> </w:t>
      </w:r>
      <w:r w:rsidR="001E0425" w:rsidRPr="001E0425">
        <w:rPr>
          <w:rFonts w:asciiTheme="minorHAnsi" w:eastAsia="Arial Unicode MS" w:hAnsiTheme="minorHAnsi" w:cstheme="minorHAnsi"/>
          <w:b/>
          <w:sz w:val="22"/>
          <w:szCs w:val="22"/>
        </w:rPr>
        <w:t>marca</w:t>
      </w:r>
      <w:r w:rsidRPr="001E0425">
        <w:rPr>
          <w:rFonts w:asciiTheme="minorHAnsi" w:eastAsia="Arial Unicode MS" w:hAnsiTheme="minorHAnsi" w:cstheme="minorHAnsi"/>
          <w:b/>
          <w:sz w:val="22"/>
          <w:szCs w:val="22"/>
        </w:rPr>
        <w:t xml:space="preserve"> </w:t>
      </w:r>
      <w:r w:rsidRPr="001E0425">
        <w:rPr>
          <w:rFonts w:asciiTheme="minorHAnsi" w:eastAsia="Arial Unicode MS" w:hAnsiTheme="minorHAnsi" w:cstheme="minorHAnsi"/>
          <w:sz w:val="22"/>
          <w:szCs w:val="22"/>
        </w:rPr>
        <w:t xml:space="preserve">danego okresu rozliczeniowego według stanu na dzień </w:t>
      </w:r>
      <w:r w:rsidRPr="001E0425">
        <w:rPr>
          <w:rFonts w:asciiTheme="minorHAnsi" w:eastAsia="Arial Unicode MS" w:hAnsiTheme="minorHAnsi" w:cstheme="minorHAnsi"/>
          <w:b/>
          <w:sz w:val="22"/>
          <w:szCs w:val="22"/>
        </w:rPr>
        <w:t xml:space="preserve">1 </w:t>
      </w:r>
      <w:r w:rsidR="001E0425" w:rsidRPr="001E0425">
        <w:rPr>
          <w:rFonts w:asciiTheme="minorHAnsi" w:eastAsia="Arial Unicode MS" w:hAnsiTheme="minorHAnsi" w:cstheme="minorHAnsi"/>
          <w:b/>
          <w:sz w:val="22"/>
          <w:szCs w:val="22"/>
        </w:rPr>
        <w:t>stycznia</w:t>
      </w:r>
      <w:r w:rsidRPr="001E0425">
        <w:rPr>
          <w:rFonts w:asciiTheme="minorHAnsi" w:eastAsia="Arial Unicode MS" w:hAnsiTheme="minorHAnsi" w:cstheme="minorHAnsi"/>
          <w:b/>
          <w:sz w:val="22"/>
          <w:szCs w:val="22"/>
        </w:rPr>
        <w:t xml:space="preserve"> </w:t>
      </w:r>
      <w:r w:rsidRPr="001E0425">
        <w:rPr>
          <w:rFonts w:asciiTheme="minorHAnsi" w:eastAsia="Arial Unicode MS" w:hAnsiTheme="minorHAnsi" w:cstheme="minorHAnsi"/>
          <w:sz w:val="22"/>
          <w:szCs w:val="22"/>
        </w:rPr>
        <w:t>danego okresu ubezpieczenia</w:t>
      </w:r>
      <w:r w:rsidRPr="001E0425">
        <w:rPr>
          <w:rFonts w:asciiTheme="minorHAnsi" w:eastAsia="Arial Unicode MS" w:hAnsiTheme="minorHAnsi" w:cstheme="minorHAnsi"/>
          <w:b/>
          <w:sz w:val="22"/>
          <w:szCs w:val="22"/>
        </w:rPr>
        <w:t>.</w:t>
      </w:r>
      <w:r w:rsidRPr="001E0425">
        <w:rPr>
          <w:rFonts w:asciiTheme="minorHAnsi" w:eastAsia="Arial Unicode MS" w:hAnsiTheme="minorHAnsi" w:cstheme="minorHAnsi"/>
          <w:sz w:val="22"/>
          <w:szCs w:val="22"/>
        </w:rPr>
        <w:t xml:space="preserve"> Na podstawie dokonanej przez Ubezpieczającego aktualizacji sum ubezpieczenia, Ubezpieczyciel dokona rozliczenia składki, której wartość stanowi iloczyn stawki rocznej i różnicy wartości zgłoszonej w ramach aktualizacji sumy ubezpieczenia w bieżącym okresie rozliczeniowym i zaktualizowanej sumy ubezpieczenia w poprzednim okresie rozliczeniowym. </w:t>
      </w:r>
    </w:p>
    <w:p w14:paraId="1B27D696" w14:textId="00C0310F" w:rsidR="00794CBA" w:rsidRPr="005F7435" w:rsidRDefault="00794CBA" w:rsidP="00320A69">
      <w:pPr>
        <w:numPr>
          <w:ilvl w:val="0"/>
          <w:numId w:val="39"/>
        </w:numPr>
        <w:suppressAutoHyphens w:val="0"/>
        <w:jc w:val="both"/>
        <w:rPr>
          <w:rFonts w:asciiTheme="minorHAnsi" w:hAnsiTheme="minorHAnsi" w:cstheme="minorHAnsi"/>
          <w:sz w:val="22"/>
          <w:szCs w:val="22"/>
        </w:rPr>
      </w:pPr>
      <w:r w:rsidRPr="005F7435">
        <w:rPr>
          <w:rFonts w:asciiTheme="minorHAnsi" w:hAnsiTheme="minorHAnsi" w:cstheme="minorHAnsi"/>
          <w:sz w:val="22"/>
          <w:szCs w:val="22"/>
        </w:rPr>
        <w:t>W oparciu o zaktualizowane sumy ubezpieczenia w kolejnym okresie ubezpieczenia, Ubezpieczyciel dokona rozliczenia składki wynikającej z automatycznego obejmowania ochroną ubezpieczeniową mienia (automatycznego pokrycia) w poprzednim</w:t>
      </w:r>
      <w:r w:rsidRPr="005F7435" w:rsidDel="D789F7E0">
        <w:rPr>
          <w:rFonts w:asciiTheme="minorHAnsi" w:hAnsiTheme="minorHAnsi" w:cstheme="minorHAnsi"/>
          <w:snapToGrid w:val="0"/>
          <w:vanish/>
          <w:spacing w:val="7"/>
          <w:w w:val="13704"/>
          <w:kern w:val="2240"/>
          <w:position w:val="-1115"/>
          <w:sz w:val="22"/>
          <w:szCs w:val="22"/>
          <w:bdr w:val="none" w:sz="0" w:space="8" w:color="02DFFB" w:frame="1"/>
          <w:shd w:val="clear" w:color="B29236" w:fill="980300"/>
          <w:rtl/>
          <w:lang w:eastAsia="x-none" w:bidi="x-none"/>
          <w:eastAsianLayout w:id="299" w:combine="1"/>
        </w:rPr>
        <w:t>pierwszym</w:t>
      </w:r>
      <w:r w:rsidRPr="005F7435">
        <w:rPr>
          <w:rFonts w:asciiTheme="minorHAnsi" w:hAnsiTheme="minorHAnsi" w:cstheme="minorHAnsi"/>
          <w:sz w:val="22"/>
          <w:szCs w:val="22"/>
        </w:rPr>
        <w:t xml:space="preserve"> okresie rozliczeniowym. Rozliczenie składki z tytułu automatycznego pokrycia nastąpi w terminie do </w:t>
      </w:r>
      <w:r w:rsidRPr="005F7435">
        <w:rPr>
          <w:rFonts w:asciiTheme="minorHAnsi" w:hAnsiTheme="minorHAnsi" w:cstheme="minorHAnsi"/>
          <w:b/>
          <w:sz w:val="22"/>
          <w:szCs w:val="22"/>
        </w:rPr>
        <w:t>3</w:t>
      </w:r>
      <w:r w:rsidR="00E671D0">
        <w:rPr>
          <w:rFonts w:asciiTheme="minorHAnsi" w:hAnsiTheme="minorHAnsi" w:cstheme="minorHAnsi"/>
          <w:b/>
          <w:sz w:val="22"/>
          <w:szCs w:val="22"/>
        </w:rPr>
        <w:t>1 marca</w:t>
      </w:r>
      <w:r w:rsidRPr="005F7435">
        <w:rPr>
          <w:rFonts w:asciiTheme="minorHAnsi" w:hAnsiTheme="minorHAnsi" w:cstheme="minorHAnsi"/>
          <w:b/>
          <w:sz w:val="22"/>
          <w:szCs w:val="22"/>
        </w:rPr>
        <w:t xml:space="preserve"> </w:t>
      </w:r>
      <w:r w:rsidRPr="005F7435">
        <w:rPr>
          <w:rFonts w:asciiTheme="minorHAnsi" w:hAnsiTheme="minorHAnsi" w:cstheme="minorHAnsi"/>
          <w:sz w:val="22"/>
          <w:szCs w:val="22"/>
        </w:rPr>
        <w:t>danego okresu ubezpieczenia</w:t>
      </w:r>
      <w:r w:rsidRPr="005F7435">
        <w:rPr>
          <w:rFonts w:asciiTheme="minorHAnsi" w:hAnsiTheme="minorHAnsi" w:cstheme="minorHAnsi"/>
          <w:b/>
          <w:sz w:val="22"/>
          <w:szCs w:val="22"/>
        </w:rPr>
        <w:t xml:space="preserve"> </w:t>
      </w:r>
      <w:r w:rsidRPr="005F7435">
        <w:rPr>
          <w:rFonts w:asciiTheme="minorHAnsi" w:hAnsiTheme="minorHAnsi" w:cstheme="minorHAnsi"/>
          <w:sz w:val="22"/>
          <w:szCs w:val="22"/>
        </w:rPr>
        <w:t xml:space="preserve">jako aktualizacja wysokości składki z poprzedniego okresu rozliczeniowego. Rozliczenie składki z tytułu automatycznego pokrycia zostanie ustalone jako iloczyn ½ stawki rocznej i różnicy wartości zgłoszonej w ramach bieżącej aktualizacji sumy ubezpieczenia i zaktualizowanej sumy ubezpieczenia w poprzednim okresie rozliczeniowym. </w:t>
      </w:r>
    </w:p>
    <w:p w14:paraId="626003B8" w14:textId="1066EAF8" w:rsidR="00794CBA" w:rsidRPr="005F7435" w:rsidRDefault="00794CBA" w:rsidP="00320A69">
      <w:pPr>
        <w:numPr>
          <w:ilvl w:val="0"/>
          <w:numId w:val="39"/>
        </w:numPr>
        <w:suppressAutoHyphens w:val="0"/>
        <w:jc w:val="both"/>
        <w:rPr>
          <w:rFonts w:asciiTheme="minorHAnsi" w:hAnsiTheme="minorHAnsi" w:cstheme="minorHAnsi"/>
          <w:iCs/>
          <w:sz w:val="22"/>
          <w:szCs w:val="22"/>
        </w:rPr>
      </w:pPr>
      <w:r w:rsidRPr="005F7435">
        <w:rPr>
          <w:rFonts w:asciiTheme="minorHAnsi" w:hAnsiTheme="minorHAnsi" w:cstheme="minorHAnsi"/>
          <w:iCs/>
          <w:sz w:val="22"/>
          <w:szCs w:val="22"/>
        </w:rPr>
        <w:t xml:space="preserve">Roczny limit automatycznego pokrycia: </w:t>
      </w:r>
      <w:r w:rsidRPr="005F7435">
        <w:rPr>
          <w:rFonts w:asciiTheme="minorHAnsi" w:hAnsiTheme="minorHAnsi" w:cstheme="minorHAnsi"/>
          <w:b/>
          <w:iCs/>
          <w:sz w:val="22"/>
          <w:szCs w:val="22"/>
        </w:rPr>
        <w:t xml:space="preserve">10% łącznej sumy ubezpieczenia, nie więcej niż </w:t>
      </w:r>
      <w:r>
        <w:rPr>
          <w:rFonts w:asciiTheme="minorHAnsi" w:hAnsiTheme="minorHAnsi" w:cstheme="minorHAnsi"/>
          <w:b/>
          <w:iCs/>
          <w:sz w:val="22"/>
          <w:szCs w:val="22"/>
        </w:rPr>
        <w:t>1</w:t>
      </w:r>
      <w:r w:rsidRPr="005F7435">
        <w:rPr>
          <w:rFonts w:asciiTheme="minorHAnsi" w:hAnsiTheme="minorHAnsi" w:cstheme="minorHAnsi"/>
          <w:b/>
          <w:iCs/>
          <w:sz w:val="22"/>
          <w:szCs w:val="22"/>
        </w:rPr>
        <w:t xml:space="preserve">00.000,00 zł </w:t>
      </w:r>
      <w:r w:rsidRPr="005F7435">
        <w:rPr>
          <w:rFonts w:asciiTheme="minorHAnsi" w:hAnsiTheme="minorHAnsi" w:cstheme="minorHAnsi"/>
          <w:iCs/>
          <w:sz w:val="22"/>
          <w:szCs w:val="22"/>
        </w:rPr>
        <w:t>w jednej lokalizacji. Po dokonaniu aktualizacji limit ulega przywróceniu do pierwotnej wysokości. Limit nie dotyczy aktualizacji sum ubezpieczenia na bieżący okres rozliczeniowy, dla której obowiązują odrębne postanowienia</w:t>
      </w:r>
    </w:p>
    <w:p w14:paraId="187B91C6" w14:textId="77777777" w:rsidR="00794CBA" w:rsidRPr="005F7435" w:rsidRDefault="00794CBA" w:rsidP="00320A69">
      <w:pPr>
        <w:numPr>
          <w:ilvl w:val="0"/>
          <w:numId w:val="39"/>
        </w:numPr>
        <w:suppressAutoHyphens w:val="0"/>
        <w:jc w:val="both"/>
        <w:rPr>
          <w:rFonts w:asciiTheme="minorHAnsi" w:hAnsiTheme="minorHAnsi" w:cstheme="minorHAnsi"/>
          <w:sz w:val="22"/>
          <w:szCs w:val="22"/>
        </w:rPr>
      </w:pPr>
      <w:r w:rsidRPr="005F7435">
        <w:rPr>
          <w:rFonts w:asciiTheme="minorHAnsi" w:hAnsiTheme="minorHAnsi" w:cstheme="minorHAnsi"/>
          <w:sz w:val="22"/>
          <w:szCs w:val="22"/>
        </w:rPr>
        <w:t>Nowo nabyte lub przekazane mienie bądź wzrost wartości mienia wskutek modernizacji, inwestycji, przeszacowań zgłaszane przez Ubezpieczającego/ Ubezpieczonego indywidualnie w trakcie okresu rozliczeniowego nie powoduje zmniejszenia limitu automatycznego pokrycia, o którym mowa powyżej, a składka z tytułu doubezpieczeń rozliczona zostanie w terminach przewidzianych w niniejszej klauzuli w systemie pro rata za dzień. W przypadku, gdyby na podstawie takiego indywidualnego zgłoszenia został przekroczony limit dla jednej lokalizacji, o którym mowa w ust. 7, doubezpieczenie wymaga zgody Ubezpieczyciela.</w:t>
      </w:r>
    </w:p>
    <w:p w14:paraId="579409EF" w14:textId="77777777" w:rsidR="00794CBA" w:rsidRPr="005F7435" w:rsidRDefault="00794CBA" w:rsidP="00320A69">
      <w:pPr>
        <w:numPr>
          <w:ilvl w:val="0"/>
          <w:numId w:val="39"/>
        </w:numPr>
        <w:suppressAutoHyphens w:val="0"/>
        <w:jc w:val="both"/>
        <w:rPr>
          <w:rFonts w:asciiTheme="minorHAnsi" w:hAnsiTheme="minorHAnsi" w:cstheme="minorHAnsi"/>
          <w:sz w:val="22"/>
          <w:szCs w:val="22"/>
        </w:rPr>
      </w:pPr>
      <w:r w:rsidRPr="005F7435">
        <w:rPr>
          <w:rFonts w:asciiTheme="minorHAnsi" w:hAnsiTheme="minorHAnsi" w:cstheme="minorHAnsi"/>
          <w:sz w:val="22"/>
          <w:szCs w:val="22"/>
        </w:rPr>
        <w:t xml:space="preserve">W przypadku, gdy wartość środków trwałych w okresie ubezpieczenia ulegnie zmniejszeniu, np. wskutek zbycia, likwidacji bądź obniżenia wartości środka, Ubezpieczyciel dokona rozliczenia składki stosując odpowiednio zasady określone dla rozliczenia wzrostu wartości środków trwałych, określone powyżej. </w:t>
      </w:r>
    </w:p>
    <w:p w14:paraId="3351C998" w14:textId="77777777" w:rsidR="00E4376F" w:rsidRDefault="00E4376F" w:rsidP="00B34441">
      <w:pPr>
        <w:pStyle w:val="Kolorowalistaakcent11"/>
        <w:ind w:left="0"/>
        <w:jc w:val="both"/>
        <w:rPr>
          <w:rFonts w:asciiTheme="minorHAnsi" w:hAnsiTheme="minorHAnsi" w:cstheme="minorHAnsi"/>
          <w:b/>
          <w:highlight w:val="yellow"/>
        </w:rPr>
      </w:pPr>
    </w:p>
    <w:p w14:paraId="22DF1053" w14:textId="77777777" w:rsidR="00E4376F" w:rsidRPr="003E2BA5" w:rsidRDefault="00E4376F" w:rsidP="00B34441">
      <w:pPr>
        <w:pStyle w:val="Kolorowalistaakcent11"/>
        <w:ind w:left="0"/>
        <w:jc w:val="both"/>
        <w:rPr>
          <w:rFonts w:asciiTheme="minorHAnsi" w:hAnsiTheme="minorHAnsi" w:cstheme="minorHAnsi"/>
          <w:b/>
          <w:highlight w:val="yellow"/>
        </w:rPr>
      </w:pPr>
    </w:p>
    <w:p w14:paraId="0E0A7460" w14:textId="77777777" w:rsidR="00E256A3" w:rsidRPr="0015530B" w:rsidRDefault="00E256A3" w:rsidP="00E256A3">
      <w:pPr>
        <w:tabs>
          <w:tab w:val="left" w:pos="8434"/>
          <w:tab w:val="left" w:pos="8859"/>
          <w:tab w:val="left" w:pos="9198"/>
        </w:tabs>
        <w:rPr>
          <w:rFonts w:asciiTheme="minorHAnsi" w:hAnsiTheme="minorHAnsi" w:cstheme="minorHAnsi"/>
          <w:sz w:val="22"/>
          <w:szCs w:val="22"/>
        </w:rPr>
      </w:pPr>
    </w:p>
    <w:p w14:paraId="421F3974" w14:textId="60F4CC6D" w:rsidR="00E256A3" w:rsidRPr="0015530B" w:rsidRDefault="00E256A3" w:rsidP="00E256A3">
      <w:pPr>
        <w:jc w:val="both"/>
        <w:rPr>
          <w:rFonts w:asciiTheme="minorHAnsi" w:hAnsiTheme="minorHAnsi" w:cstheme="minorHAnsi"/>
          <w:b/>
          <w:sz w:val="22"/>
          <w:szCs w:val="22"/>
        </w:rPr>
      </w:pPr>
      <w:r w:rsidRPr="0015530B">
        <w:rPr>
          <w:rFonts w:asciiTheme="minorHAnsi" w:hAnsiTheme="minorHAnsi" w:cstheme="minorHAnsi"/>
          <w:b/>
          <w:sz w:val="22"/>
          <w:szCs w:val="22"/>
        </w:rPr>
        <w:t xml:space="preserve">Szkodowość dla </w:t>
      </w:r>
      <w:r w:rsidRPr="00F97481">
        <w:rPr>
          <w:rFonts w:asciiTheme="minorHAnsi" w:hAnsiTheme="minorHAnsi" w:cstheme="minorHAnsi"/>
          <w:b/>
          <w:sz w:val="22"/>
          <w:szCs w:val="22"/>
        </w:rPr>
        <w:t>wszystkich w/w grup ryzyk</w:t>
      </w:r>
      <w:r w:rsidR="005B1A52" w:rsidRPr="00F97481">
        <w:rPr>
          <w:rFonts w:asciiTheme="minorHAnsi" w:hAnsiTheme="minorHAnsi" w:cstheme="minorHAnsi"/>
          <w:b/>
          <w:sz w:val="22"/>
          <w:szCs w:val="22"/>
        </w:rPr>
        <w:t xml:space="preserve"> ubezpieczeniowych opisanych w C</w:t>
      </w:r>
      <w:r w:rsidRPr="00F97481">
        <w:rPr>
          <w:rFonts w:asciiTheme="minorHAnsi" w:hAnsiTheme="minorHAnsi" w:cstheme="minorHAnsi"/>
          <w:b/>
          <w:sz w:val="22"/>
          <w:szCs w:val="22"/>
        </w:rPr>
        <w:t xml:space="preserve">zęści </w:t>
      </w:r>
      <w:r w:rsidR="005B1A52" w:rsidRPr="00F97481">
        <w:rPr>
          <w:rFonts w:asciiTheme="minorHAnsi" w:hAnsiTheme="minorHAnsi" w:cstheme="minorHAnsi"/>
          <w:b/>
          <w:sz w:val="22"/>
          <w:szCs w:val="22"/>
        </w:rPr>
        <w:t>1</w:t>
      </w:r>
      <w:r w:rsidRPr="00F97481">
        <w:rPr>
          <w:rFonts w:asciiTheme="minorHAnsi" w:hAnsiTheme="minorHAnsi" w:cstheme="minorHAnsi"/>
          <w:b/>
          <w:sz w:val="22"/>
          <w:szCs w:val="22"/>
        </w:rPr>
        <w:t xml:space="preserve"> stanowi osobny załącznik nr </w:t>
      </w:r>
      <w:r w:rsidR="00F97481" w:rsidRPr="00F97481">
        <w:rPr>
          <w:rFonts w:asciiTheme="minorHAnsi" w:hAnsiTheme="minorHAnsi" w:cstheme="minorHAnsi"/>
          <w:b/>
          <w:sz w:val="22"/>
          <w:szCs w:val="22"/>
        </w:rPr>
        <w:t xml:space="preserve">12 </w:t>
      </w:r>
      <w:r w:rsidR="006E13E4" w:rsidRPr="00F97481">
        <w:rPr>
          <w:rFonts w:asciiTheme="minorHAnsi" w:hAnsiTheme="minorHAnsi" w:cstheme="minorHAnsi"/>
          <w:b/>
          <w:sz w:val="22"/>
          <w:szCs w:val="22"/>
        </w:rPr>
        <w:t>SWZ</w:t>
      </w:r>
      <w:r w:rsidR="006E13E4">
        <w:rPr>
          <w:rFonts w:asciiTheme="minorHAnsi" w:hAnsiTheme="minorHAnsi" w:cstheme="minorHAnsi"/>
          <w:b/>
          <w:sz w:val="22"/>
          <w:szCs w:val="22"/>
        </w:rPr>
        <w:t>.</w:t>
      </w:r>
    </w:p>
    <w:p w14:paraId="42EBE1EB" w14:textId="77777777" w:rsidR="00E256A3" w:rsidRPr="003E2BA5" w:rsidRDefault="00E256A3">
      <w:pPr>
        <w:jc w:val="both"/>
        <w:rPr>
          <w:rFonts w:asciiTheme="minorHAnsi" w:hAnsiTheme="minorHAnsi" w:cstheme="minorHAnsi"/>
          <w:b/>
          <w:sz w:val="22"/>
          <w:szCs w:val="22"/>
          <w:highlight w:val="yellow"/>
        </w:rPr>
      </w:pPr>
    </w:p>
    <w:p w14:paraId="6E46D8D9" w14:textId="77777777" w:rsidR="003B74A9" w:rsidRPr="00520645" w:rsidRDefault="00AE4F9A" w:rsidP="00AE4F9A">
      <w:pPr>
        <w:jc w:val="center"/>
        <w:rPr>
          <w:rFonts w:asciiTheme="minorHAnsi" w:hAnsiTheme="minorHAnsi" w:cstheme="minorHAnsi"/>
          <w:b/>
          <w:sz w:val="22"/>
          <w:szCs w:val="22"/>
        </w:rPr>
      </w:pPr>
      <w:r w:rsidRPr="00520645">
        <w:rPr>
          <w:rFonts w:asciiTheme="minorHAnsi" w:hAnsiTheme="minorHAnsi" w:cstheme="minorHAnsi"/>
          <w:b/>
          <w:sz w:val="22"/>
          <w:szCs w:val="22"/>
        </w:rPr>
        <w:lastRenderedPageBreak/>
        <w:t>----------------------------------------------</w:t>
      </w:r>
    </w:p>
    <w:p w14:paraId="2EF9ECED" w14:textId="77777777" w:rsidR="00AE4F9A" w:rsidRPr="00520645" w:rsidRDefault="00AE4F9A">
      <w:pPr>
        <w:jc w:val="both"/>
        <w:rPr>
          <w:rFonts w:asciiTheme="minorHAnsi" w:hAnsiTheme="minorHAnsi" w:cstheme="minorHAnsi"/>
          <w:b/>
          <w:sz w:val="22"/>
          <w:szCs w:val="22"/>
        </w:rPr>
      </w:pPr>
    </w:p>
    <w:p w14:paraId="45030FBF" w14:textId="3D739CC2" w:rsidR="003B74A9" w:rsidRPr="00520645" w:rsidRDefault="00EA7687" w:rsidP="00E24DE4">
      <w:pPr>
        <w:pStyle w:val="Tekstpodstawowy"/>
        <w:spacing w:after="0"/>
        <w:ind w:hanging="76"/>
        <w:jc w:val="both"/>
        <w:rPr>
          <w:rFonts w:asciiTheme="minorHAnsi" w:hAnsiTheme="minorHAnsi" w:cstheme="minorHAnsi"/>
          <w:b/>
          <w:sz w:val="22"/>
          <w:szCs w:val="22"/>
        </w:rPr>
      </w:pPr>
      <w:r w:rsidRPr="00520645">
        <w:rPr>
          <w:rFonts w:asciiTheme="minorHAnsi" w:hAnsiTheme="minorHAnsi" w:cstheme="minorHAnsi"/>
          <w:b/>
          <w:sz w:val="22"/>
          <w:szCs w:val="22"/>
        </w:rPr>
        <w:t xml:space="preserve"> </w:t>
      </w:r>
      <w:r w:rsidR="003B74A9" w:rsidRPr="00520645">
        <w:rPr>
          <w:rFonts w:asciiTheme="minorHAnsi" w:hAnsiTheme="minorHAnsi" w:cstheme="minorHAnsi"/>
          <w:b/>
          <w:sz w:val="22"/>
          <w:szCs w:val="22"/>
        </w:rPr>
        <w:t xml:space="preserve">Postanowienia dodatkowe – punktowane w ramach kryterium „Klauzule </w:t>
      </w:r>
      <w:r w:rsidR="00360119">
        <w:rPr>
          <w:rFonts w:asciiTheme="minorHAnsi" w:hAnsiTheme="minorHAnsi" w:cstheme="minorHAnsi"/>
          <w:b/>
          <w:sz w:val="22"/>
          <w:szCs w:val="22"/>
        </w:rPr>
        <w:t>fakult</w:t>
      </w:r>
      <w:r w:rsidR="003B74A9" w:rsidRPr="00520645">
        <w:rPr>
          <w:rFonts w:asciiTheme="minorHAnsi" w:hAnsiTheme="minorHAnsi" w:cstheme="minorHAnsi"/>
          <w:b/>
          <w:sz w:val="22"/>
          <w:szCs w:val="22"/>
        </w:rPr>
        <w:t>atywne”</w:t>
      </w:r>
      <w:r w:rsidR="00E24DE4" w:rsidRPr="00520645">
        <w:rPr>
          <w:rFonts w:asciiTheme="minorHAnsi" w:hAnsiTheme="minorHAnsi" w:cstheme="minorHAnsi"/>
          <w:b/>
          <w:sz w:val="22"/>
          <w:szCs w:val="22"/>
        </w:rPr>
        <w:t xml:space="preserve"> Części 1 </w:t>
      </w:r>
      <w:r w:rsidR="00DF1024" w:rsidRPr="00520645">
        <w:rPr>
          <w:rFonts w:asciiTheme="minorHAnsi" w:hAnsiTheme="minorHAnsi" w:cstheme="minorHAnsi"/>
          <w:b/>
          <w:sz w:val="22"/>
          <w:szCs w:val="22"/>
        </w:rPr>
        <w:t>zamówienia</w:t>
      </w:r>
    </w:p>
    <w:p w14:paraId="217FEF73" w14:textId="77777777" w:rsidR="003B74A9" w:rsidRPr="003E2BA5" w:rsidRDefault="003B74A9">
      <w:pPr>
        <w:jc w:val="both"/>
        <w:rPr>
          <w:rFonts w:asciiTheme="minorHAnsi" w:hAnsiTheme="minorHAnsi" w:cstheme="minorHAnsi"/>
          <w:sz w:val="22"/>
          <w:szCs w:val="22"/>
          <w:highlight w:val="yellow"/>
        </w:rPr>
      </w:pPr>
    </w:p>
    <w:p w14:paraId="4411D92E" w14:textId="1FA632A9" w:rsidR="003B74A9" w:rsidRPr="00E671D0" w:rsidRDefault="001A5928" w:rsidP="00EC1487">
      <w:pPr>
        <w:pStyle w:val="Akapitzlist"/>
        <w:numPr>
          <w:ilvl w:val="1"/>
          <w:numId w:val="29"/>
        </w:numPr>
        <w:tabs>
          <w:tab w:val="clear" w:pos="1863"/>
        </w:tabs>
        <w:ind w:left="709" w:hanging="425"/>
        <w:jc w:val="both"/>
        <w:rPr>
          <w:rFonts w:asciiTheme="minorHAnsi" w:hAnsiTheme="minorHAnsi" w:cstheme="minorHAnsi"/>
          <w:sz w:val="22"/>
          <w:szCs w:val="22"/>
          <w:lang w:val="pl-PL"/>
        </w:rPr>
      </w:pPr>
      <w:r w:rsidRPr="00E671D0">
        <w:rPr>
          <w:rFonts w:asciiTheme="minorHAnsi" w:hAnsiTheme="minorHAnsi" w:cstheme="minorHAnsi"/>
          <w:b/>
          <w:bCs/>
          <w:sz w:val="22"/>
          <w:szCs w:val="22"/>
          <w:lang w:val="pl-PL"/>
        </w:rPr>
        <w:t>Podwyższenie limitu odpowiedzialności dla ryzyka katastrofy budowlanej</w:t>
      </w:r>
      <w:r w:rsidRPr="00E671D0">
        <w:rPr>
          <w:rFonts w:asciiTheme="minorHAnsi" w:hAnsiTheme="minorHAnsi" w:cstheme="minorHAnsi"/>
          <w:sz w:val="22"/>
          <w:szCs w:val="22"/>
          <w:lang w:val="pl-PL"/>
        </w:rPr>
        <w:t xml:space="preserve"> </w:t>
      </w:r>
      <w:r w:rsidR="003D7102" w:rsidRPr="00E671D0">
        <w:rPr>
          <w:rFonts w:asciiTheme="minorHAnsi" w:hAnsiTheme="minorHAnsi" w:cstheme="minorHAnsi"/>
          <w:sz w:val="22"/>
          <w:szCs w:val="22"/>
        </w:rPr>
        <w:t>z zachowaniem pozostałych, niezmienionych niniejszą klauzulą postanowień umowy ubezpieczenia i ogólnych warunków ubezpieczenia, ustala się, podwyższenie limitu</w:t>
      </w:r>
      <w:r w:rsidR="003D7102" w:rsidRPr="00E671D0">
        <w:rPr>
          <w:rFonts w:asciiTheme="minorHAnsi" w:hAnsiTheme="minorHAnsi" w:cstheme="minorHAnsi"/>
          <w:sz w:val="22"/>
          <w:szCs w:val="22"/>
          <w:lang w:val="pl-PL"/>
        </w:rPr>
        <w:t xml:space="preserve"> </w:t>
      </w:r>
      <w:r w:rsidRPr="00E671D0">
        <w:rPr>
          <w:rFonts w:asciiTheme="minorHAnsi" w:hAnsiTheme="minorHAnsi" w:cstheme="minorHAnsi"/>
          <w:sz w:val="22"/>
          <w:szCs w:val="22"/>
          <w:lang w:val="pl-PL"/>
        </w:rPr>
        <w:t xml:space="preserve">do kwoty 5.000.000 zł na jedno </w:t>
      </w:r>
      <w:r w:rsidR="00BE699F" w:rsidRPr="00E671D0">
        <w:rPr>
          <w:rFonts w:asciiTheme="minorHAnsi" w:hAnsiTheme="minorHAnsi" w:cstheme="minorHAnsi"/>
          <w:color w:val="00B050"/>
          <w:sz w:val="22"/>
          <w:szCs w:val="22"/>
          <w:lang w:val="pl-PL"/>
        </w:rPr>
        <w:t xml:space="preserve">i </w:t>
      </w:r>
      <w:r w:rsidR="00BE699F" w:rsidRPr="00E671D0">
        <w:rPr>
          <w:rFonts w:asciiTheme="minorHAnsi" w:hAnsiTheme="minorHAnsi" w:cstheme="minorHAnsi"/>
          <w:color w:val="000000" w:themeColor="text1"/>
          <w:sz w:val="22"/>
          <w:szCs w:val="22"/>
          <w:lang w:val="pl-PL"/>
        </w:rPr>
        <w:t xml:space="preserve">wszystkie </w:t>
      </w:r>
      <w:r w:rsidRPr="00E671D0">
        <w:rPr>
          <w:rFonts w:asciiTheme="minorHAnsi" w:hAnsiTheme="minorHAnsi" w:cstheme="minorHAnsi"/>
          <w:color w:val="000000" w:themeColor="text1"/>
          <w:sz w:val="22"/>
          <w:szCs w:val="22"/>
          <w:lang w:val="pl-PL"/>
        </w:rPr>
        <w:t>zdarzeni</w:t>
      </w:r>
      <w:r w:rsidR="00BE699F" w:rsidRPr="00E671D0">
        <w:rPr>
          <w:rFonts w:asciiTheme="minorHAnsi" w:hAnsiTheme="minorHAnsi" w:cstheme="minorHAnsi"/>
          <w:color w:val="000000" w:themeColor="text1"/>
          <w:sz w:val="22"/>
          <w:szCs w:val="22"/>
          <w:lang w:val="pl-PL"/>
        </w:rPr>
        <w:t>a w okresie ubezpieczenia</w:t>
      </w:r>
      <w:r w:rsidRPr="00E671D0">
        <w:rPr>
          <w:rFonts w:asciiTheme="minorHAnsi" w:hAnsiTheme="minorHAnsi" w:cstheme="minorHAnsi"/>
          <w:color w:val="000000" w:themeColor="text1"/>
          <w:sz w:val="22"/>
          <w:szCs w:val="22"/>
          <w:lang w:val="pl-PL"/>
        </w:rPr>
        <w:t xml:space="preserve">, ale nie </w:t>
      </w:r>
      <w:r w:rsidR="000C6183" w:rsidRPr="00E671D0">
        <w:rPr>
          <w:rFonts w:asciiTheme="minorHAnsi" w:hAnsiTheme="minorHAnsi" w:cstheme="minorHAnsi"/>
          <w:color w:val="000000" w:themeColor="text1"/>
          <w:sz w:val="22"/>
          <w:szCs w:val="22"/>
          <w:lang w:val="pl-PL"/>
        </w:rPr>
        <w:t>niższej</w:t>
      </w:r>
      <w:r w:rsidRPr="00E671D0">
        <w:rPr>
          <w:rFonts w:asciiTheme="minorHAnsi" w:hAnsiTheme="minorHAnsi" w:cstheme="minorHAnsi"/>
          <w:color w:val="000000" w:themeColor="text1"/>
          <w:sz w:val="22"/>
          <w:szCs w:val="22"/>
          <w:lang w:val="pl-PL"/>
        </w:rPr>
        <w:t xml:space="preserve"> niż suma ubezpieczenia danego </w:t>
      </w:r>
      <w:r w:rsidRPr="00E671D0">
        <w:rPr>
          <w:rFonts w:asciiTheme="minorHAnsi" w:hAnsiTheme="minorHAnsi" w:cstheme="minorHAnsi"/>
          <w:sz w:val="22"/>
          <w:szCs w:val="22"/>
          <w:lang w:val="pl-PL"/>
        </w:rPr>
        <w:t xml:space="preserve">obiektu budowlanego zgłaszanego do ubezpieczenia </w:t>
      </w:r>
      <w:r w:rsidR="0048225C" w:rsidRPr="00E671D0">
        <w:rPr>
          <w:rFonts w:asciiTheme="minorHAnsi" w:hAnsiTheme="minorHAnsi" w:cstheme="minorHAnsi"/>
          <w:sz w:val="22"/>
          <w:szCs w:val="22"/>
          <w:lang w:val="pl-PL"/>
        </w:rPr>
        <w:t>(</w:t>
      </w:r>
      <w:r w:rsidR="00EE72AD" w:rsidRPr="00E671D0">
        <w:rPr>
          <w:rFonts w:asciiTheme="minorHAnsi" w:hAnsiTheme="minorHAnsi" w:cstheme="minorHAnsi"/>
          <w:sz w:val="22"/>
          <w:szCs w:val="22"/>
          <w:lang w:val="pl-PL"/>
        </w:rPr>
        <w:t>Pkt I, p</w:t>
      </w:r>
      <w:r w:rsidR="002244AB" w:rsidRPr="00E671D0">
        <w:rPr>
          <w:rFonts w:asciiTheme="minorHAnsi" w:hAnsiTheme="minorHAnsi" w:cstheme="minorHAnsi"/>
          <w:sz w:val="22"/>
          <w:szCs w:val="22"/>
          <w:lang w:val="pl-PL"/>
        </w:rPr>
        <w:t>pkt. I.</w:t>
      </w:r>
      <w:r w:rsidR="0048225C" w:rsidRPr="00E671D0">
        <w:rPr>
          <w:rFonts w:asciiTheme="minorHAnsi" w:hAnsiTheme="minorHAnsi" w:cstheme="minorHAnsi"/>
          <w:sz w:val="22"/>
          <w:szCs w:val="22"/>
          <w:lang w:val="pl-PL"/>
        </w:rPr>
        <w:t>2.2.</w:t>
      </w:r>
      <w:r w:rsidR="00637B17" w:rsidRPr="00E671D0">
        <w:rPr>
          <w:rFonts w:asciiTheme="minorHAnsi" w:hAnsiTheme="minorHAnsi" w:cstheme="minorHAnsi"/>
          <w:sz w:val="22"/>
          <w:szCs w:val="22"/>
          <w:lang w:val="pl-PL"/>
        </w:rPr>
        <w:t>c</w:t>
      </w:r>
      <w:r w:rsidR="0048225C" w:rsidRPr="00E671D0">
        <w:rPr>
          <w:rFonts w:asciiTheme="minorHAnsi" w:hAnsiTheme="minorHAnsi" w:cstheme="minorHAnsi"/>
          <w:sz w:val="22"/>
          <w:szCs w:val="22"/>
          <w:lang w:val="pl-PL"/>
        </w:rPr>
        <w:t xml:space="preserve"> – ubezpieczenie mienia od wszystkich zdarzeń losowych)</w:t>
      </w:r>
    </w:p>
    <w:p w14:paraId="7BC5A1B5" w14:textId="4F92EA83" w:rsidR="00302420" w:rsidRPr="00E671D0" w:rsidRDefault="00EA7687" w:rsidP="00EC1487">
      <w:pPr>
        <w:ind w:left="709" w:hanging="425"/>
        <w:jc w:val="both"/>
        <w:rPr>
          <w:rFonts w:asciiTheme="minorHAnsi" w:hAnsiTheme="minorHAnsi" w:cstheme="minorHAnsi"/>
          <w:sz w:val="22"/>
          <w:szCs w:val="22"/>
        </w:rPr>
      </w:pPr>
      <w:r w:rsidRPr="00E671D0">
        <w:rPr>
          <w:rFonts w:asciiTheme="minorHAnsi" w:hAnsiTheme="minorHAnsi" w:cstheme="minorHAnsi"/>
          <w:sz w:val="22"/>
          <w:szCs w:val="22"/>
        </w:rPr>
        <w:tab/>
      </w:r>
      <w:r w:rsidR="001A5928" w:rsidRPr="00E671D0">
        <w:rPr>
          <w:rFonts w:asciiTheme="minorHAnsi" w:hAnsiTheme="minorHAnsi" w:cstheme="minorHAnsi"/>
          <w:sz w:val="22"/>
          <w:szCs w:val="22"/>
        </w:rPr>
        <w:t xml:space="preserve">-      </w:t>
      </w:r>
      <w:r w:rsidR="00520645" w:rsidRPr="00E671D0">
        <w:rPr>
          <w:rFonts w:asciiTheme="minorHAnsi" w:hAnsiTheme="minorHAnsi" w:cstheme="minorHAnsi"/>
          <w:sz w:val="22"/>
          <w:szCs w:val="22"/>
        </w:rPr>
        <w:t xml:space="preserve">1 </w:t>
      </w:r>
      <w:r w:rsidR="001A5928" w:rsidRPr="00E671D0">
        <w:rPr>
          <w:rFonts w:asciiTheme="minorHAnsi" w:hAnsiTheme="minorHAnsi" w:cstheme="minorHAnsi"/>
          <w:sz w:val="22"/>
          <w:szCs w:val="22"/>
        </w:rPr>
        <w:t>pkt.</w:t>
      </w:r>
      <w:r w:rsidR="00302420" w:rsidRPr="00E671D0">
        <w:rPr>
          <w:rFonts w:asciiTheme="minorHAnsi" w:hAnsiTheme="minorHAnsi" w:cstheme="minorHAnsi"/>
          <w:sz w:val="22"/>
          <w:szCs w:val="22"/>
        </w:rPr>
        <w:t xml:space="preserve"> </w:t>
      </w:r>
    </w:p>
    <w:p w14:paraId="67D9A173" w14:textId="2F33E4D5" w:rsidR="00302420" w:rsidRPr="00E671D0" w:rsidRDefault="00302420" w:rsidP="00EC1487">
      <w:pPr>
        <w:pStyle w:val="Akapitzlist"/>
        <w:numPr>
          <w:ilvl w:val="1"/>
          <w:numId w:val="29"/>
        </w:numPr>
        <w:tabs>
          <w:tab w:val="clear" w:pos="1863"/>
        </w:tabs>
        <w:ind w:left="709" w:hanging="425"/>
        <w:jc w:val="both"/>
        <w:rPr>
          <w:rFonts w:asciiTheme="minorHAnsi" w:hAnsiTheme="minorHAnsi" w:cstheme="minorHAnsi"/>
          <w:sz w:val="22"/>
          <w:szCs w:val="22"/>
          <w:lang w:val="pl-PL"/>
        </w:rPr>
      </w:pPr>
      <w:r w:rsidRPr="00E671D0">
        <w:rPr>
          <w:rFonts w:asciiTheme="minorHAnsi" w:hAnsiTheme="minorHAnsi" w:cstheme="minorHAnsi"/>
          <w:b/>
          <w:bCs/>
          <w:sz w:val="22"/>
          <w:szCs w:val="22"/>
          <w:lang w:val="pl-PL"/>
        </w:rPr>
        <w:t xml:space="preserve">Podwyższenie limitu odpowiedzialności w Klauzuli </w:t>
      </w:r>
      <w:r w:rsidR="00DF1024" w:rsidRPr="00E671D0">
        <w:rPr>
          <w:rFonts w:asciiTheme="minorHAnsi" w:hAnsiTheme="minorHAnsi" w:cstheme="minorHAnsi"/>
          <w:b/>
          <w:bCs/>
          <w:sz w:val="22"/>
          <w:szCs w:val="22"/>
          <w:lang w:val="pl-PL"/>
        </w:rPr>
        <w:t>wyrównania sumy ubezpieczenia</w:t>
      </w:r>
      <w:r w:rsidR="00DF1024" w:rsidRPr="00E671D0">
        <w:rPr>
          <w:rFonts w:asciiTheme="minorHAnsi" w:hAnsiTheme="minorHAnsi" w:cstheme="minorHAnsi"/>
          <w:sz w:val="22"/>
          <w:szCs w:val="22"/>
          <w:lang w:val="pl-PL"/>
        </w:rPr>
        <w:t xml:space="preserve"> – </w:t>
      </w:r>
      <w:r w:rsidR="003D7102" w:rsidRPr="00E671D0">
        <w:rPr>
          <w:rFonts w:asciiTheme="minorHAnsi" w:hAnsiTheme="minorHAnsi" w:cstheme="minorHAnsi"/>
          <w:sz w:val="22"/>
          <w:szCs w:val="22"/>
        </w:rPr>
        <w:t>z zachowaniem pozostałych, niezmienionych niniejszą klauzulą postanowień umowy ubezpieczenia i ogólnych warunków ubezpieczenia, ustala się, że</w:t>
      </w:r>
      <w:r w:rsidR="003D7102" w:rsidRPr="00E671D0">
        <w:rPr>
          <w:rFonts w:asciiTheme="minorHAnsi" w:hAnsiTheme="minorHAnsi" w:cstheme="minorHAnsi"/>
          <w:sz w:val="22"/>
          <w:szCs w:val="22"/>
          <w:lang w:val="pl-PL"/>
        </w:rPr>
        <w:t xml:space="preserve"> podwyższeniu ulega  </w:t>
      </w:r>
      <w:r w:rsidR="00DF1024" w:rsidRPr="00E671D0">
        <w:rPr>
          <w:rFonts w:asciiTheme="minorHAnsi" w:hAnsiTheme="minorHAnsi" w:cstheme="minorHAnsi"/>
          <w:sz w:val="22"/>
          <w:szCs w:val="22"/>
          <w:lang w:val="pl-PL"/>
        </w:rPr>
        <w:t>sum</w:t>
      </w:r>
      <w:r w:rsidR="003D7102" w:rsidRPr="00E671D0">
        <w:rPr>
          <w:rFonts w:asciiTheme="minorHAnsi" w:hAnsiTheme="minorHAnsi" w:cstheme="minorHAnsi"/>
          <w:sz w:val="22"/>
          <w:szCs w:val="22"/>
          <w:lang w:val="pl-PL"/>
        </w:rPr>
        <w:t>a</w:t>
      </w:r>
      <w:r w:rsidR="00DF1024" w:rsidRPr="00E671D0">
        <w:rPr>
          <w:rFonts w:asciiTheme="minorHAnsi" w:hAnsiTheme="minorHAnsi" w:cstheme="minorHAnsi"/>
          <w:sz w:val="22"/>
          <w:szCs w:val="22"/>
          <w:lang w:val="pl-PL"/>
        </w:rPr>
        <w:t xml:space="preserve"> prewencyjn</w:t>
      </w:r>
      <w:r w:rsidR="003D7102" w:rsidRPr="00E671D0">
        <w:rPr>
          <w:rFonts w:asciiTheme="minorHAnsi" w:hAnsiTheme="minorHAnsi" w:cstheme="minorHAnsi"/>
          <w:sz w:val="22"/>
          <w:szCs w:val="22"/>
          <w:lang w:val="pl-PL"/>
        </w:rPr>
        <w:t>a</w:t>
      </w:r>
      <w:r w:rsidR="00DF1024" w:rsidRPr="00E671D0">
        <w:rPr>
          <w:rFonts w:asciiTheme="minorHAnsi" w:hAnsiTheme="minorHAnsi" w:cstheme="minorHAnsi"/>
          <w:sz w:val="22"/>
          <w:szCs w:val="22"/>
          <w:lang w:val="pl-PL"/>
        </w:rPr>
        <w:t xml:space="preserve"> </w:t>
      </w:r>
      <w:r w:rsidR="00EC2ABC" w:rsidRPr="00E671D0">
        <w:rPr>
          <w:rFonts w:asciiTheme="minorHAnsi" w:hAnsiTheme="minorHAnsi" w:cstheme="minorHAnsi"/>
          <w:sz w:val="22"/>
          <w:szCs w:val="22"/>
          <w:lang w:val="pl-PL"/>
        </w:rPr>
        <w:t>(</w:t>
      </w:r>
      <w:r w:rsidR="00EE72AD" w:rsidRPr="00E671D0">
        <w:rPr>
          <w:rFonts w:asciiTheme="minorHAnsi" w:hAnsiTheme="minorHAnsi" w:cstheme="minorHAnsi"/>
          <w:sz w:val="22"/>
          <w:szCs w:val="22"/>
          <w:lang w:val="pl-PL"/>
        </w:rPr>
        <w:t>Pkt. I, p</w:t>
      </w:r>
      <w:r w:rsidR="00EC2ABC" w:rsidRPr="00E671D0">
        <w:rPr>
          <w:rFonts w:asciiTheme="minorHAnsi" w:hAnsiTheme="minorHAnsi" w:cstheme="minorHAnsi"/>
          <w:sz w:val="22"/>
          <w:szCs w:val="22"/>
          <w:lang w:val="pl-PL"/>
        </w:rPr>
        <w:t>pkt. I.4.</w:t>
      </w:r>
      <w:r w:rsidR="00BA29F8">
        <w:rPr>
          <w:rFonts w:asciiTheme="minorHAnsi" w:hAnsiTheme="minorHAnsi" w:cstheme="minorHAnsi"/>
          <w:sz w:val="22"/>
          <w:szCs w:val="22"/>
          <w:lang w:val="pl-PL"/>
        </w:rPr>
        <w:t>29</w:t>
      </w:r>
      <w:r w:rsidR="0048225C" w:rsidRPr="00E671D0">
        <w:rPr>
          <w:rFonts w:asciiTheme="minorHAnsi" w:hAnsiTheme="minorHAnsi" w:cstheme="minorHAnsi"/>
          <w:sz w:val="22"/>
          <w:szCs w:val="22"/>
          <w:lang w:val="pl-PL"/>
        </w:rPr>
        <w:t xml:space="preserve"> – ubezpieczenie mienia od wszystkich zdarzeń losowych</w:t>
      </w:r>
      <w:r w:rsidR="00EC2ABC" w:rsidRPr="00E671D0">
        <w:rPr>
          <w:rFonts w:asciiTheme="minorHAnsi" w:hAnsiTheme="minorHAnsi" w:cstheme="minorHAnsi"/>
          <w:sz w:val="22"/>
          <w:szCs w:val="22"/>
          <w:lang w:val="pl-PL"/>
        </w:rPr>
        <w:t xml:space="preserve">) </w:t>
      </w:r>
      <w:r w:rsidR="00DF1024" w:rsidRPr="00E671D0">
        <w:rPr>
          <w:rFonts w:asciiTheme="minorHAnsi" w:hAnsiTheme="minorHAnsi" w:cstheme="minorHAnsi"/>
          <w:sz w:val="22"/>
          <w:szCs w:val="22"/>
          <w:lang w:val="pl-PL"/>
        </w:rPr>
        <w:t xml:space="preserve">do </w:t>
      </w:r>
      <w:r w:rsidR="007043FB" w:rsidRPr="00E671D0">
        <w:rPr>
          <w:rFonts w:asciiTheme="minorHAnsi" w:hAnsiTheme="minorHAnsi" w:cstheme="minorHAnsi"/>
          <w:sz w:val="22"/>
          <w:szCs w:val="22"/>
          <w:lang w:val="pl-PL"/>
        </w:rPr>
        <w:t>2</w:t>
      </w:r>
      <w:r w:rsidR="00DF1024" w:rsidRPr="00E671D0">
        <w:rPr>
          <w:rFonts w:asciiTheme="minorHAnsi" w:hAnsiTheme="minorHAnsi" w:cstheme="minorHAnsi"/>
          <w:sz w:val="22"/>
          <w:szCs w:val="22"/>
          <w:lang w:val="pl-PL"/>
        </w:rPr>
        <w:t>.000.000 zł</w:t>
      </w:r>
      <w:r w:rsidR="007043FB" w:rsidRPr="00E671D0">
        <w:rPr>
          <w:rFonts w:asciiTheme="minorHAnsi" w:hAnsiTheme="minorHAnsi" w:cstheme="minorHAnsi"/>
          <w:sz w:val="22"/>
          <w:szCs w:val="22"/>
          <w:lang w:val="pl-PL"/>
        </w:rPr>
        <w:t>. L</w:t>
      </w:r>
      <w:r w:rsidR="00651FF7" w:rsidRPr="00E671D0">
        <w:rPr>
          <w:rFonts w:asciiTheme="minorHAnsi" w:hAnsiTheme="minorHAnsi" w:cstheme="minorHAnsi"/>
          <w:sz w:val="22"/>
          <w:szCs w:val="22"/>
          <w:lang w:val="pl-PL"/>
        </w:rPr>
        <w:t>i</w:t>
      </w:r>
      <w:r w:rsidR="007043FB" w:rsidRPr="00E671D0">
        <w:rPr>
          <w:rFonts w:asciiTheme="minorHAnsi" w:hAnsiTheme="minorHAnsi" w:cstheme="minorHAnsi"/>
          <w:sz w:val="22"/>
          <w:szCs w:val="22"/>
          <w:lang w:val="pl-PL"/>
        </w:rPr>
        <w:t xml:space="preserve">mit ten </w:t>
      </w:r>
      <w:r w:rsidR="007043FB" w:rsidRPr="00E671D0">
        <w:rPr>
          <w:rFonts w:asciiTheme="minorHAnsi" w:hAnsiTheme="minorHAnsi" w:cstheme="minorHAnsi"/>
          <w:color w:val="000000" w:themeColor="text1"/>
          <w:sz w:val="22"/>
          <w:szCs w:val="22"/>
        </w:rPr>
        <w:t>podwyższy sumę ubezpieczenia danego składnika / składników majątku, za wyjątkiem mienia będącego pod ochroną konserwatora zabytków, dla którego limit zostanie podwyższony do wysokości 1.000.000 zł</w:t>
      </w:r>
    </w:p>
    <w:p w14:paraId="2313ACFE" w14:textId="01ADC8C1" w:rsidR="00DF1024" w:rsidRPr="00E671D0" w:rsidRDefault="00EA7687" w:rsidP="00EC1487">
      <w:pPr>
        <w:pStyle w:val="Akapitzlist"/>
        <w:ind w:left="709" w:hanging="425"/>
        <w:rPr>
          <w:rFonts w:asciiTheme="minorHAnsi" w:hAnsiTheme="minorHAnsi" w:cstheme="minorHAnsi"/>
          <w:sz w:val="22"/>
          <w:szCs w:val="22"/>
          <w:lang w:val="pl-PL"/>
        </w:rPr>
      </w:pPr>
      <w:r w:rsidRPr="00E671D0">
        <w:rPr>
          <w:rFonts w:asciiTheme="minorHAnsi" w:hAnsiTheme="minorHAnsi" w:cstheme="minorHAnsi"/>
          <w:sz w:val="22"/>
          <w:szCs w:val="22"/>
          <w:lang w:val="pl-PL"/>
        </w:rPr>
        <w:tab/>
      </w:r>
      <w:r w:rsidR="00DF1024" w:rsidRPr="00E671D0">
        <w:rPr>
          <w:rFonts w:asciiTheme="minorHAnsi" w:hAnsiTheme="minorHAnsi" w:cstheme="minorHAnsi"/>
          <w:sz w:val="22"/>
          <w:szCs w:val="22"/>
          <w:lang w:val="pl-PL"/>
        </w:rPr>
        <w:t xml:space="preserve">-      </w:t>
      </w:r>
      <w:r w:rsidR="00520645" w:rsidRPr="00E671D0">
        <w:rPr>
          <w:rFonts w:asciiTheme="minorHAnsi" w:hAnsiTheme="minorHAnsi" w:cstheme="minorHAnsi"/>
          <w:sz w:val="22"/>
          <w:szCs w:val="22"/>
          <w:lang w:val="pl-PL"/>
        </w:rPr>
        <w:t>4</w:t>
      </w:r>
      <w:r w:rsidR="007C1360" w:rsidRPr="00E671D0">
        <w:rPr>
          <w:rFonts w:asciiTheme="minorHAnsi" w:hAnsiTheme="minorHAnsi" w:cstheme="minorHAnsi"/>
          <w:sz w:val="22"/>
          <w:szCs w:val="22"/>
          <w:lang w:val="pl-PL"/>
        </w:rPr>
        <w:t xml:space="preserve"> </w:t>
      </w:r>
      <w:r w:rsidR="00DF1024" w:rsidRPr="00E671D0">
        <w:rPr>
          <w:rFonts w:asciiTheme="minorHAnsi" w:hAnsiTheme="minorHAnsi" w:cstheme="minorHAnsi"/>
          <w:sz w:val="22"/>
          <w:szCs w:val="22"/>
          <w:lang w:val="pl-PL"/>
        </w:rPr>
        <w:t xml:space="preserve">pkt. </w:t>
      </w:r>
    </w:p>
    <w:p w14:paraId="44E05B8C" w14:textId="0C6272D6" w:rsidR="00DF1024" w:rsidRPr="00E671D0" w:rsidRDefault="00EC2ABC" w:rsidP="00EC1487">
      <w:pPr>
        <w:pStyle w:val="Akapitzlist"/>
        <w:numPr>
          <w:ilvl w:val="1"/>
          <w:numId w:val="29"/>
        </w:numPr>
        <w:tabs>
          <w:tab w:val="clear" w:pos="1863"/>
        </w:tabs>
        <w:ind w:left="709" w:hanging="425"/>
        <w:jc w:val="both"/>
        <w:rPr>
          <w:rFonts w:asciiTheme="minorHAnsi" w:hAnsiTheme="minorHAnsi" w:cstheme="minorHAnsi"/>
          <w:sz w:val="22"/>
          <w:szCs w:val="22"/>
          <w:lang w:val="pl-PL"/>
        </w:rPr>
      </w:pPr>
      <w:r w:rsidRPr="00E671D0">
        <w:rPr>
          <w:rFonts w:asciiTheme="minorHAnsi" w:hAnsiTheme="minorHAnsi" w:cstheme="minorHAnsi"/>
          <w:b/>
          <w:bCs/>
          <w:sz w:val="22"/>
          <w:szCs w:val="22"/>
          <w:lang w:val="pl-PL"/>
        </w:rPr>
        <w:t>Podwyższenie limitu odpowiedzialności w Klauzuli kosztów dodatk</w:t>
      </w:r>
      <w:r w:rsidR="0048225C" w:rsidRPr="00E671D0">
        <w:rPr>
          <w:rFonts w:asciiTheme="minorHAnsi" w:hAnsiTheme="minorHAnsi" w:cstheme="minorHAnsi"/>
          <w:b/>
          <w:bCs/>
          <w:sz w:val="22"/>
          <w:szCs w:val="22"/>
          <w:lang w:val="pl-PL"/>
        </w:rPr>
        <w:t>owych</w:t>
      </w:r>
      <w:r w:rsidR="0048225C" w:rsidRPr="00E671D0">
        <w:rPr>
          <w:rFonts w:asciiTheme="minorHAnsi" w:hAnsiTheme="minorHAnsi" w:cstheme="minorHAnsi"/>
          <w:sz w:val="22"/>
          <w:szCs w:val="22"/>
          <w:lang w:val="pl-PL"/>
        </w:rPr>
        <w:t xml:space="preserve"> </w:t>
      </w:r>
      <w:r w:rsidR="003D7102" w:rsidRPr="00E671D0">
        <w:rPr>
          <w:rFonts w:asciiTheme="minorHAnsi" w:hAnsiTheme="minorHAnsi" w:cstheme="minorHAnsi"/>
          <w:sz w:val="22"/>
          <w:szCs w:val="22"/>
        </w:rPr>
        <w:t>z zachowaniem pozostałych, niezmienionych niniejszą klauzulą postanowień umowy ubezpieczenia i ogólnych warunków ubezpieczenia, ustala się, że</w:t>
      </w:r>
      <w:r w:rsidR="003D7102" w:rsidRPr="00E671D0">
        <w:rPr>
          <w:rFonts w:asciiTheme="minorHAnsi" w:hAnsiTheme="minorHAnsi" w:cstheme="minorHAnsi"/>
          <w:sz w:val="22"/>
          <w:szCs w:val="22"/>
          <w:lang w:val="pl-PL"/>
        </w:rPr>
        <w:t xml:space="preserve"> podwyższeniu do 2.000.000 zł ulega limit </w:t>
      </w:r>
      <w:r w:rsidR="0048225C" w:rsidRPr="00E671D0">
        <w:rPr>
          <w:rFonts w:asciiTheme="minorHAnsi" w:hAnsiTheme="minorHAnsi" w:cstheme="minorHAnsi"/>
          <w:sz w:val="22"/>
          <w:szCs w:val="22"/>
          <w:lang w:val="pl-PL"/>
        </w:rPr>
        <w:t>(</w:t>
      </w:r>
      <w:r w:rsidR="00EE72AD" w:rsidRPr="00E671D0">
        <w:rPr>
          <w:rFonts w:asciiTheme="minorHAnsi" w:hAnsiTheme="minorHAnsi" w:cstheme="minorHAnsi"/>
          <w:sz w:val="22"/>
          <w:szCs w:val="22"/>
          <w:lang w:val="pl-PL"/>
        </w:rPr>
        <w:t>Pkt. I, p</w:t>
      </w:r>
      <w:r w:rsidR="0048225C" w:rsidRPr="00E671D0">
        <w:rPr>
          <w:rFonts w:asciiTheme="minorHAnsi" w:hAnsiTheme="minorHAnsi" w:cstheme="minorHAnsi"/>
          <w:sz w:val="22"/>
          <w:szCs w:val="22"/>
          <w:lang w:val="pl-PL"/>
        </w:rPr>
        <w:t>pkt. l.4.10 – ubezpieczenie mienia od wszystkich zdarzeń losowych</w:t>
      </w:r>
      <w:r w:rsidRPr="00E671D0">
        <w:rPr>
          <w:rFonts w:asciiTheme="minorHAnsi" w:hAnsiTheme="minorHAnsi" w:cstheme="minorHAnsi"/>
          <w:sz w:val="22"/>
          <w:szCs w:val="22"/>
          <w:lang w:val="pl-PL"/>
        </w:rPr>
        <w:t xml:space="preserve">) </w:t>
      </w:r>
    </w:p>
    <w:p w14:paraId="6E24EA70" w14:textId="1B3324CF" w:rsidR="000B4A30" w:rsidRPr="00E671D0" w:rsidRDefault="00EA7687" w:rsidP="00EC1487">
      <w:pPr>
        <w:ind w:left="709" w:hanging="425"/>
        <w:jc w:val="both"/>
        <w:rPr>
          <w:rFonts w:asciiTheme="minorHAnsi" w:hAnsiTheme="minorHAnsi" w:cstheme="minorHAnsi"/>
          <w:sz w:val="22"/>
          <w:szCs w:val="22"/>
        </w:rPr>
      </w:pPr>
      <w:r w:rsidRPr="00E671D0">
        <w:rPr>
          <w:rFonts w:asciiTheme="minorHAnsi" w:hAnsiTheme="minorHAnsi" w:cstheme="minorHAnsi"/>
          <w:sz w:val="22"/>
          <w:szCs w:val="22"/>
        </w:rPr>
        <w:tab/>
      </w:r>
      <w:r w:rsidR="000B4A30" w:rsidRPr="00E671D0">
        <w:rPr>
          <w:rFonts w:asciiTheme="minorHAnsi" w:hAnsiTheme="minorHAnsi" w:cstheme="minorHAnsi"/>
          <w:sz w:val="22"/>
          <w:szCs w:val="22"/>
        </w:rPr>
        <w:t xml:space="preserve">-      </w:t>
      </w:r>
      <w:r w:rsidR="00E671D0" w:rsidRPr="00E671D0">
        <w:rPr>
          <w:rFonts w:asciiTheme="minorHAnsi" w:hAnsiTheme="minorHAnsi" w:cstheme="minorHAnsi"/>
          <w:sz w:val="22"/>
          <w:szCs w:val="22"/>
        </w:rPr>
        <w:t>5</w:t>
      </w:r>
      <w:r w:rsidR="007C1360" w:rsidRPr="00E671D0">
        <w:rPr>
          <w:rFonts w:asciiTheme="minorHAnsi" w:hAnsiTheme="minorHAnsi" w:cstheme="minorHAnsi"/>
          <w:sz w:val="22"/>
          <w:szCs w:val="22"/>
        </w:rPr>
        <w:t xml:space="preserve"> </w:t>
      </w:r>
      <w:r w:rsidR="000B4A30" w:rsidRPr="00E671D0">
        <w:rPr>
          <w:rFonts w:asciiTheme="minorHAnsi" w:hAnsiTheme="minorHAnsi" w:cstheme="minorHAnsi"/>
          <w:sz w:val="22"/>
          <w:szCs w:val="22"/>
        </w:rPr>
        <w:t>pkt.</w:t>
      </w:r>
    </w:p>
    <w:p w14:paraId="159CEA1A" w14:textId="498F52B6" w:rsidR="0015530B" w:rsidRPr="00E671D0" w:rsidRDefault="0015530B" w:rsidP="00EC1487">
      <w:pPr>
        <w:pStyle w:val="Akapitzlist"/>
        <w:numPr>
          <w:ilvl w:val="1"/>
          <w:numId w:val="29"/>
        </w:numPr>
        <w:ind w:left="709" w:hanging="425"/>
        <w:jc w:val="both"/>
        <w:rPr>
          <w:rFonts w:asciiTheme="minorHAnsi" w:hAnsiTheme="minorHAnsi" w:cstheme="minorHAnsi"/>
          <w:b/>
          <w:bCs/>
          <w:sz w:val="22"/>
          <w:szCs w:val="22"/>
        </w:rPr>
      </w:pPr>
      <w:r w:rsidRPr="00E671D0">
        <w:rPr>
          <w:rFonts w:asciiTheme="minorHAnsi" w:hAnsiTheme="minorHAnsi" w:cstheme="minorHAnsi"/>
          <w:b/>
          <w:bCs/>
          <w:sz w:val="22"/>
          <w:szCs w:val="22"/>
        </w:rPr>
        <w:t xml:space="preserve">Klauzula </w:t>
      </w:r>
      <w:r w:rsidR="00EE72AD" w:rsidRPr="00E671D0">
        <w:rPr>
          <w:rFonts w:asciiTheme="minorHAnsi" w:hAnsiTheme="minorHAnsi" w:cstheme="minorHAnsi"/>
          <w:b/>
          <w:bCs/>
          <w:sz w:val="22"/>
          <w:szCs w:val="22"/>
        </w:rPr>
        <w:t xml:space="preserve">włączenia odpowiedzialności cywilnej za </w:t>
      </w:r>
      <w:r w:rsidR="00AC7895" w:rsidRPr="00E671D0">
        <w:rPr>
          <w:rFonts w:asciiTheme="minorHAnsi" w:hAnsiTheme="minorHAnsi" w:cstheme="minorHAnsi"/>
          <w:b/>
          <w:bCs/>
          <w:sz w:val="22"/>
          <w:szCs w:val="22"/>
        </w:rPr>
        <w:t xml:space="preserve">szkody spowodowane podejmowaniem i wydawaniem </w:t>
      </w:r>
      <w:r w:rsidR="00EE72AD" w:rsidRPr="00E671D0">
        <w:rPr>
          <w:rFonts w:asciiTheme="minorHAnsi" w:hAnsiTheme="minorHAnsi" w:cstheme="minorHAnsi"/>
          <w:b/>
          <w:bCs/>
          <w:sz w:val="22"/>
          <w:szCs w:val="22"/>
        </w:rPr>
        <w:t>decyzj</w:t>
      </w:r>
      <w:r w:rsidR="00AC7895" w:rsidRPr="00E671D0">
        <w:rPr>
          <w:rFonts w:asciiTheme="minorHAnsi" w:hAnsiTheme="minorHAnsi" w:cstheme="minorHAnsi"/>
          <w:b/>
          <w:bCs/>
          <w:sz w:val="22"/>
          <w:szCs w:val="22"/>
        </w:rPr>
        <w:t>i</w:t>
      </w:r>
      <w:r w:rsidR="00EE72AD" w:rsidRPr="00E671D0">
        <w:rPr>
          <w:rFonts w:asciiTheme="minorHAnsi" w:hAnsiTheme="minorHAnsi" w:cstheme="minorHAnsi"/>
          <w:b/>
          <w:bCs/>
          <w:sz w:val="22"/>
          <w:szCs w:val="22"/>
        </w:rPr>
        <w:t xml:space="preserve"> administracyjn</w:t>
      </w:r>
      <w:r w:rsidR="00AC7895" w:rsidRPr="00E671D0">
        <w:rPr>
          <w:rFonts w:asciiTheme="minorHAnsi" w:hAnsiTheme="minorHAnsi" w:cstheme="minorHAnsi"/>
          <w:b/>
          <w:bCs/>
          <w:sz w:val="22"/>
          <w:szCs w:val="22"/>
        </w:rPr>
        <w:t xml:space="preserve">ychoraz składaniem oświadczeń woli </w:t>
      </w:r>
      <w:r w:rsidR="003D7102" w:rsidRPr="00E671D0">
        <w:rPr>
          <w:rFonts w:asciiTheme="minorHAnsi" w:hAnsiTheme="minorHAnsi" w:cstheme="minorHAnsi"/>
          <w:b/>
          <w:bCs/>
          <w:sz w:val="22"/>
          <w:szCs w:val="22"/>
        </w:rPr>
        <w:t xml:space="preserve">- </w:t>
      </w:r>
      <w:r w:rsidR="003D7102" w:rsidRPr="00E671D0">
        <w:rPr>
          <w:rFonts w:asciiTheme="minorHAnsi" w:hAnsiTheme="minorHAnsi" w:cstheme="minorHAnsi"/>
          <w:sz w:val="22"/>
          <w:szCs w:val="22"/>
        </w:rPr>
        <w:t>z zachowaniem pozostałych, niezmienionych niniejszą klauzulą postanowień umowy ubezpieczenia i ogólnych warunków ubezpieczenia, ustala się, że:</w:t>
      </w:r>
    </w:p>
    <w:p w14:paraId="2A33A6E7" w14:textId="77777777" w:rsidR="00EE72AD" w:rsidRPr="00E671D0" w:rsidRDefault="00EE72AD" w:rsidP="00EE72AD">
      <w:pPr>
        <w:autoSpaceDE w:val="0"/>
        <w:autoSpaceDN w:val="0"/>
        <w:adjustRightInd w:val="0"/>
        <w:ind w:left="783"/>
        <w:jc w:val="both"/>
        <w:rPr>
          <w:rFonts w:asciiTheme="minorHAnsi" w:hAnsiTheme="minorHAnsi" w:cstheme="minorHAnsi"/>
          <w:b/>
          <w:sz w:val="22"/>
          <w:szCs w:val="22"/>
        </w:rPr>
      </w:pPr>
      <w:r w:rsidRPr="00E671D0">
        <w:rPr>
          <w:rFonts w:asciiTheme="minorHAnsi" w:hAnsiTheme="minorHAnsi" w:cstheme="minorHAnsi"/>
          <w:b/>
          <w:sz w:val="22"/>
          <w:szCs w:val="22"/>
        </w:rPr>
        <w:t>1. Zakres ubezpieczenia</w:t>
      </w:r>
    </w:p>
    <w:p w14:paraId="1A96B6B3" w14:textId="77777777" w:rsidR="00EE72AD" w:rsidRPr="00E671D0" w:rsidRDefault="00EE72AD" w:rsidP="00EE72AD">
      <w:pPr>
        <w:autoSpaceDE w:val="0"/>
        <w:autoSpaceDN w:val="0"/>
        <w:adjustRightInd w:val="0"/>
        <w:ind w:left="783"/>
        <w:jc w:val="both"/>
        <w:rPr>
          <w:rFonts w:asciiTheme="minorHAnsi" w:hAnsiTheme="minorHAnsi" w:cstheme="minorHAnsi"/>
          <w:sz w:val="22"/>
          <w:szCs w:val="22"/>
        </w:rPr>
      </w:pPr>
      <w:r w:rsidRPr="00E671D0">
        <w:rPr>
          <w:rFonts w:asciiTheme="minorHAnsi" w:hAnsiTheme="minorHAnsi" w:cstheme="minorHAnsi"/>
          <w:sz w:val="22"/>
          <w:szCs w:val="22"/>
        </w:rPr>
        <w:t xml:space="preserve">Ubezpieczenie odpowiedzialności cywilnej z tytułu </w:t>
      </w:r>
      <w:r w:rsidRPr="00E671D0">
        <w:rPr>
          <w:rFonts w:asciiTheme="minorHAnsi" w:hAnsiTheme="minorHAnsi" w:cstheme="minorHAnsi"/>
          <w:b/>
          <w:sz w:val="22"/>
          <w:szCs w:val="22"/>
        </w:rPr>
        <w:t>czystych strat finansowych,</w:t>
      </w:r>
      <w:r w:rsidRPr="00E671D0">
        <w:rPr>
          <w:rFonts w:asciiTheme="minorHAnsi" w:hAnsiTheme="minorHAnsi" w:cstheme="minorHAnsi"/>
          <w:sz w:val="22"/>
          <w:szCs w:val="22"/>
        </w:rPr>
        <w:t xml:space="preserve"> nie będących następstwem szkód osobowych lub rzeczowych, wynikających z działania lub zaniechania będącego skutkiem wykonywania władzy publicznej lub wynikających z art. 417</w:t>
      </w:r>
      <w:r w:rsidRPr="00E671D0">
        <w:rPr>
          <w:rFonts w:asciiTheme="minorHAnsi" w:hAnsiTheme="minorHAnsi" w:cstheme="minorHAnsi"/>
          <w:sz w:val="22"/>
          <w:szCs w:val="22"/>
          <w:vertAlign w:val="superscript"/>
        </w:rPr>
        <w:t>1</w:t>
      </w:r>
      <w:r w:rsidRPr="00E671D0">
        <w:rPr>
          <w:rFonts w:asciiTheme="minorHAnsi" w:hAnsiTheme="minorHAnsi" w:cstheme="minorHAnsi"/>
          <w:sz w:val="22"/>
          <w:szCs w:val="22"/>
        </w:rPr>
        <w:t xml:space="preserve"> oraz art. 417</w:t>
      </w:r>
      <w:r w:rsidRPr="00E671D0">
        <w:rPr>
          <w:rFonts w:asciiTheme="minorHAnsi" w:hAnsiTheme="minorHAnsi" w:cstheme="minorHAnsi"/>
          <w:sz w:val="22"/>
          <w:szCs w:val="22"/>
          <w:vertAlign w:val="superscript"/>
        </w:rPr>
        <w:t>2</w:t>
      </w:r>
      <w:r w:rsidRPr="00E671D0">
        <w:rPr>
          <w:rFonts w:asciiTheme="minorHAnsi" w:hAnsiTheme="minorHAnsi" w:cstheme="minorHAnsi"/>
          <w:sz w:val="22"/>
          <w:szCs w:val="22"/>
        </w:rPr>
        <w:t xml:space="preserve"> Kodeksu cywilnego, w szczególności:</w:t>
      </w:r>
    </w:p>
    <w:p w14:paraId="22EBAF25" w14:textId="77777777" w:rsidR="00EE72AD" w:rsidRPr="00E671D0" w:rsidRDefault="00EE72AD" w:rsidP="00EE72AD">
      <w:pPr>
        <w:autoSpaceDE w:val="0"/>
        <w:autoSpaceDN w:val="0"/>
        <w:adjustRightInd w:val="0"/>
        <w:ind w:left="783"/>
        <w:jc w:val="both"/>
        <w:rPr>
          <w:rFonts w:asciiTheme="minorHAnsi" w:hAnsiTheme="minorHAnsi" w:cstheme="minorHAnsi"/>
          <w:sz w:val="22"/>
          <w:szCs w:val="22"/>
        </w:rPr>
      </w:pPr>
      <w:r w:rsidRPr="00E671D0">
        <w:rPr>
          <w:rFonts w:asciiTheme="minorHAnsi" w:hAnsiTheme="minorHAnsi" w:cstheme="minorHAnsi"/>
          <w:sz w:val="22"/>
          <w:szCs w:val="22"/>
        </w:rPr>
        <w:t>1.1. wydawania i wykonywania przez osoby objęte ubezpieczeniem decyzji administracyjnych lub niewydanie, czy też nie wykonania decyzji</w:t>
      </w:r>
    </w:p>
    <w:p w14:paraId="46AAE82C" w14:textId="77777777" w:rsidR="00EE72AD" w:rsidRPr="00E671D0" w:rsidRDefault="00EE72AD" w:rsidP="00EE72AD">
      <w:pPr>
        <w:autoSpaceDE w:val="0"/>
        <w:autoSpaceDN w:val="0"/>
        <w:adjustRightInd w:val="0"/>
        <w:ind w:left="783"/>
        <w:jc w:val="both"/>
        <w:rPr>
          <w:rFonts w:asciiTheme="minorHAnsi" w:hAnsiTheme="minorHAnsi" w:cstheme="minorHAnsi"/>
          <w:sz w:val="22"/>
          <w:szCs w:val="22"/>
        </w:rPr>
      </w:pPr>
      <w:r w:rsidRPr="00E671D0">
        <w:rPr>
          <w:rFonts w:asciiTheme="minorHAnsi" w:hAnsiTheme="minorHAnsi" w:cstheme="minorHAnsi"/>
          <w:sz w:val="22"/>
          <w:szCs w:val="22"/>
        </w:rPr>
        <w:t xml:space="preserve">1.2. wydawania i wykonywania przez osoby objęte ubezpieczeniem decyzji administracyjnych niezgodnych z prawem </w:t>
      </w:r>
    </w:p>
    <w:p w14:paraId="2599AFA3" w14:textId="77777777" w:rsidR="00EE72AD" w:rsidRPr="00E671D0" w:rsidRDefault="00EE72AD" w:rsidP="00EE72AD">
      <w:pPr>
        <w:autoSpaceDE w:val="0"/>
        <w:autoSpaceDN w:val="0"/>
        <w:adjustRightInd w:val="0"/>
        <w:ind w:left="783"/>
        <w:jc w:val="both"/>
        <w:rPr>
          <w:rFonts w:asciiTheme="minorHAnsi" w:hAnsiTheme="minorHAnsi" w:cstheme="minorHAnsi"/>
          <w:sz w:val="22"/>
          <w:szCs w:val="22"/>
        </w:rPr>
      </w:pPr>
      <w:r w:rsidRPr="00E671D0">
        <w:rPr>
          <w:rFonts w:asciiTheme="minorHAnsi" w:hAnsiTheme="minorHAnsi" w:cstheme="minorHAnsi"/>
          <w:sz w:val="22"/>
          <w:szCs w:val="22"/>
        </w:rPr>
        <w:t>1.3. podejmowania przez osoby objęte ubezpieczeniem innych czynności z zakresu administracji publicznej, w tym składania oświadczeń woli w zakresie:</w:t>
      </w:r>
    </w:p>
    <w:p w14:paraId="13F3B6EA" w14:textId="77777777" w:rsidR="00EE72AD" w:rsidRPr="00E671D0" w:rsidRDefault="00EE72AD" w:rsidP="00EE72AD">
      <w:pPr>
        <w:autoSpaceDE w:val="0"/>
        <w:autoSpaceDN w:val="0"/>
        <w:adjustRightInd w:val="0"/>
        <w:ind w:left="783"/>
        <w:jc w:val="both"/>
        <w:rPr>
          <w:rFonts w:asciiTheme="minorHAnsi" w:hAnsiTheme="minorHAnsi" w:cstheme="minorHAnsi"/>
          <w:sz w:val="22"/>
          <w:szCs w:val="22"/>
        </w:rPr>
      </w:pPr>
      <w:r w:rsidRPr="00E671D0">
        <w:rPr>
          <w:rFonts w:asciiTheme="minorHAnsi" w:hAnsiTheme="minorHAnsi" w:cstheme="minorHAnsi"/>
          <w:sz w:val="22"/>
          <w:szCs w:val="22"/>
        </w:rPr>
        <w:t>1.3.1. realizowanych gminnych i powiatowych zadań publicznych, w tym naruszania budżetu</w:t>
      </w:r>
    </w:p>
    <w:p w14:paraId="07BCF96A" w14:textId="77777777" w:rsidR="00EE72AD" w:rsidRPr="00E671D0" w:rsidRDefault="00EE72AD" w:rsidP="00EE72AD">
      <w:pPr>
        <w:autoSpaceDE w:val="0"/>
        <w:autoSpaceDN w:val="0"/>
        <w:adjustRightInd w:val="0"/>
        <w:ind w:left="783"/>
        <w:jc w:val="both"/>
        <w:rPr>
          <w:rFonts w:asciiTheme="minorHAnsi" w:hAnsiTheme="minorHAnsi" w:cstheme="minorHAnsi"/>
          <w:sz w:val="22"/>
          <w:szCs w:val="22"/>
        </w:rPr>
      </w:pPr>
      <w:r w:rsidRPr="00E671D0">
        <w:rPr>
          <w:rFonts w:asciiTheme="minorHAnsi" w:hAnsiTheme="minorHAnsi" w:cstheme="minorHAnsi"/>
          <w:sz w:val="22"/>
          <w:szCs w:val="22"/>
        </w:rPr>
        <w:t>1.3.2. zarządzania mieniem komunalnym</w:t>
      </w:r>
    </w:p>
    <w:p w14:paraId="77B91924" w14:textId="77777777" w:rsidR="00EE72AD" w:rsidRPr="00E671D0" w:rsidRDefault="00EE72AD" w:rsidP="00EE72AD">
      <w:pPr>
        <w:autoSpaceDE w:val="0"/>
        <w:autoSpaceDN w:val="0"/>
        <w:adjustRightInd w:val="0"/>
        <w:ind w:left="783"/>
        <w:jc w:val="both"/>
        <w:rPr>
          <w:rFonts w:asciiTheme="minorHAnsi" w:hAnsiTheme="minorHAnsi" w:cstheme="minorHAnsi"/>
          <w:sz w:val="22"/>
          <w:szCs w:val="22"/>
        </w:rPr>
      </w:pPr>
      <w:r w:rsidRPr="00E671D0">
        <w:rPr>
          <w:rFonts w:asciiTheme="minorHAnsi" w:hAnsiTheme="minorHAnsi" w:cstheme="minorHAnsi"/>
          <w:sz w:val="22"/>
          <w:szCs w:val="22"/>
        </w:rPr>
        <w:t>1.3.3. zadań z zakresu administracji rządowej wynikających z ustaw,</w:t>
      </w:r>
    </w:p>
    <w:p w14:paraId="13067EC7" w14:textId="77777777" w:rsidR="00EE72AD" w:rsidRPr="00E671D0" w:rsidRDefault="00EE72AD" w:rsidP="00EE72AD">
      <w:pPr>
        <w:autoSpaceDE w:val="0"/>
        <w:autoSpaceDN w:val="0"/>
        <w:adjustRightInd w:val="0"/>
        <w:ind w:left="783"/>
        <w:jc w:val="both"/>
        <w:rPr>
          <w:rFonts w:asciiTheme="minorHAnsi" w:hAnsiTheme="minorHAnsi" w:cstheme="minorHAnsi"/>
          <w:sz w:val="22"/>
          <w:szCs w:val="22"/>
        </w:rPr>
      </w:pPr>
      <w:r w:rsidRPr="00E671D0">
        <w:rPr>
          <w:rFonts w:asciiTheme="minorHAnsi" w:hAnsiTheme="minorHAnsi" w:cstheme="minorHAnsi"/>
          <w:sz w:val="22"/>
          <w:szCs w:val="22"/>
        </w:rPr>
        <w:t>1.3.4. porozumień zawartych z innymi jednostkami administracji publicznej</w:t>
      </w:r>
    </w:p>
    <w:p w14:paraId="7B3A6624" w14:textId="77777777" w:rsidR="00EE72AD" w:rsidRPr="00E671D0" w:rsidRDefault="00EE72AD" w:rsidP="00EE72AD">
      <w:pPr>
        <w:autoSpaceDE w:val="0"/>
        <w:autoSpaceDN w:val="0"/>
        <w:adjustRightInd w:val="0"/>
        <w:ind w:left="783"/>
        <w:jc w:val="both"/>
        <w:rPr>
          <w:rFonts w:asciiTheme="minorHAnsi" w:hAnsiTheme="minorHAnsi" w:cstheme="minorHAnsi"/>
          <w:bCs/>
          <w:sz w:val="22"/>
          <w:szCs w:val="22"/>
        </w:rPr>
      </w:pPr>
      <w:r w:rsidRPr="00E671D0">
        <w:rPr>
          <w:rFonts w:asciiTheme="minorHAnsi" w:hAnsiTheme="minorHAnsi" w:cstheme="minorHAnsi"/>
          <w:bCs/>
          <w:sz w:val="22"/>
          <w:szCs w:val="22"/>
        </w:rPr>
        <w:t>1.4. Z ochrony wyłączone są jakiekolwiek roszczenia bezpośrednie i pośrednie związane z epidemią i pandemią wynikłe w związku z wydaną decyzją administracyjną.</w:t>
      </w:r>
    </w:p>
    <w:p w14:paraId="0A6D68B8" w14:textId="77777777" w:rsidR="00EE72AD" w:rsidRPr="00E671D0" w:rsidRDefault="00EE72AD" w:rsidP="00EE72AD">
      <w:pPr>
        <w:autoSpaceDE w:val="0"/>
        <w:autoSpaceDN w:val="0"/>
        <w:adjustRightInd w:val="0"/>
        <w:ind w:left="783"/>
        <w:jc w:val="both"/>
        <w:rPr>
          <w:rFonts w:asciiTheme="minorHAnsi" w:hAnsiTheme="minorHAnsi" w:cstheme="minorHAnsi"/>
          <w:b/>
          <w:sz w:val="22"/>
          <w:szCs w:val="22"/>
        </w:rPr>
      </w:pPr>
      <w:r w:rsidRPr="00E671D0">
        <w:rPr>
          <w:rFonts w:asciiTheme="minorHAnsi" w:hAnsiTheme="minorHAnsi" w:cstheme="minorHAnsi"/>
          <w:b/>
          <w:sz w:val="22"/>
          <w:szCs w:val="22"/>
        </w:rPr>
        <w:t>2. Przedmiot ubezpieczenia</w:t>
      </w:r>
    </w:p>
    <w:p w14:paraId="22571537" w14:textId="77777777" w:rsidR="00EE72AD" w:rsidRPr="00E671D0" w:rsidRDefault="00EE72AD" w:rsidP="00EE72AD">
      <w:pPr>
        <w:autoSpaceDE w:val="0"/>
        <w:autoSpaceDN w:val="0"/>
        <w:adjustRightInd w:val="0"/>
        <w:ind w:left="783"/>
        <w:jc w:val="both"/>
        <w:rPr>
          <w:rFonts w:asciiTheme="minorHAnsi" w:hAnsiTheme="minorHAnsi" w:cstheme="minorHAnsi"/>
          <w:sz w:val="22"/>
          <w:szCs w:val="22"/>
        </w:rPr>
      </w:pPr>
      <w:r w:rsidRPr="00E671D0">
        <w:rPr>
          <w:rFonts w:asciiTheme="minorHAnsi" w:hAnsiTheme="minorHAnsi" w:cstheme="minorHAnsi"/>
          <w:sz w:val="22"/>
          <w:szCs w:val="22"/>
        </w:rPr>
        <w:t>Przedmiot ubezpieczenia obejmuje szkody wyrządzone w związku z wykonywaniem obowiązków służbowych przez:</w:t>
      </w:r>
    </w:p>
    <w:p w14:paraId="01D5A591" w14:textId="5007A530" w:rsidR="00EE72AD" w:rsidRPr="00E671D0" w:rsidRDefault="00EE72AD" w:rsidP="00EE72AD">
      <w:pPr>
        <w:autoSpaceDE w:val="0"/>
        <w:autoSpaceDN w:val="0"/>
        <w:adjustRightInd w:val="0"/>
        <w:ind w:left="783"/>
        <w:jc w:val="both"/>
        <w:rPr>
          <w:rFonts w:asciiTheme="minorHAnsi" w:hAnsiTheme="minorHAnsi" w:cstheme="minorHAnsi"/>
          <w:sz w:val="22"/>
          <w:szCs w:val="22"/>
        </w:rPr>
      </w:pPr>
      <w:r w:rsidRPr="00E671D0">
        <w:rPr>
          <w:rFonts w:asciiTheme="minorHAnsi" w:hAnsiTheme="minorHAnsi" w:cstheme="minorHAnsi"/>
          <w:sz w:val="22"/>
          <w:szCs w:val="22"/>
        </w:rPr>
        <w:t xml:space="preserve">- obecnych i byłych pracowników </w:t>
      </w:r>
      <w:r w:rsidR="004C2A64">
        <w:rPr>
          <w:rFonts w:asciiTheme="minorHAnsi" w:hAnsiTheme="minorHAnsi" w:cstheme="minorHAnsi"/>
          <w:sz w:val="22"/>
          <w:szCs w:val="22"/>
        </w:rPr>
        <w:t>Miasta Ustroń</w:t>
      </w:r>
    </w:p>
    <w:p w14:paraId="7C3D6332" w14:textId="4F9286F7" w:rsidR="00EE72AD" w:rsidRPr="00E671D0" w:rsidRDefault="00EE72AD" w:rsidP="00EE72AD">
      <w:pPr>
        <w:autoSpaceDE w:val="0"/>
        <w:autoSpaceDN w:val="0"/>
        <w:adjustRightInd w:val="0"/>
        <w:ind w:left="783"/>
        <w:jc w:val="both"/>
        <w:rPr>
          <w:rFonts w:asciiTheme="minorHAnsi" w:hAnsiTheme="minorHAnsi" w:cstheme="minorHAnsi"/>
          <w:sz w:val="22"/>
          <w:szCs w:val="22"/>
        </w:rPr>
      </w:pPr>
      <w:r w:rsidRPr="00E671D0">
        <w:rPr>
          <w:rFonts w:asciiTheme="minorHAnsi" w:hAnsiTheme="minorHAnsi" w:cstheme="minorHAnsi"/>
          <w:sz w:val="22"/>
          <w:szCs w:val="22"/>
        </w:rPr>
        <w:t xml:space="preserve">- osoby działające na podstawie umów cywilno – prawnych wykonujących czynności dla </w:t>
      </w:r>
      <w:r w:rsidR="004C2A64">
        <w:rPr>
          <w:rFonts w:asciiTheme="minorHAnsi" w:hAnsiTheme="minorHAnsi" w:cstheme="minorHAnsi"/>
          <w:sz w:val="22"/>
          <w:szCs w:val="22"/>
        </w:rPr>
        <w:t>Miasta Ustroń</w:t>
      </w:r>
      <w:r w:rsidRPr="00E671D0">
        <w:rPr>
          <w:rFonts w:asciiTheme="minorHAnsi" w:hAnsiTheme="minorHAnsi" w:cstheme="minorHAnsi"/>
          <w:sz w:val="22"/>
          <w:szCs w:val="22"/>
        </w:rPr>
        <w:t>,</w:t>
      </w:r>
    </w:p>
    <w:p w14:paraId="5A1365DB" w14:textId="77777777" w:rsidR="00EE72AD" w:rsidRPr="00E671D0" w:rsidRDefault="00EE72AD" w:rsidP="00EE72AD">
      <w:pPr>
        <w:autoSpaceDE w:val="0"/>
        <w:autoSpaceDN w:val="0"/>
        <w:adjustRightInd w:val="0"/>
        <w:ind w:left="783"/>
        <w:jc w:val="both"/>
        <w:rPr>
          <w:rFonts w:asciiTheme="minorHAnsi" w:hAnsiTheme="minorHAnsi" w:cstheme="minorHAnsi"/>
          <w:sz w:val="22"/>
          <w:szCs w:val="22"/>
        </w:rPr>
      </w:pPr>
      <w:r w:rsidRPr="00E671D0">
        <w:rPr>
          <w:rFonts w:asciiTheme="minorHAnsi" w:hAnsiTheme="minorHAnsi" w:cstheme="minorHAnsi"/>
          <w:sz w:val="22"/>
          <w:szCs w:val="22"/>
        </w:rPr>
        <w:lastRenderedPageBreak/>
        <w:t>w szczególności z następujących dziedzin:</w:t>
      </w:r>
    </w:p>
    <w:p w14:paraId="35377AAB" w14:textId="77777777" w:rsidR="00EE72AD" w:rsidRPr="00E671D0" w:rsidRDefault="00EE72AD" w:rsidP="00EE72AD">
      <w:pPr>
        <w:autoSpaceDE w:val="0"/>
        <w:autoSpaceDN w:val="0"/>
        <w:adjustRightInd w:val="0"/>
        <w:ind w:left="783"/>
        <w:jc w:val="both"/>
        <w:rPr>
          <w:rFonts w:asciiTheme="minorHAnsi" w:hAnsiTheme="minorHAnsi" w:cstheme="minorHAnsi"/>
          <w:color w:val="242021"/>
          <w:sz w:val="22"/>
          <w:szCs w:val="22"/>
        </w:rPr>
      </w:pPr>
      <w:r w:rsidRPr="00E671D0">
        <w:rPr>
          <w:rFonts w:asciiTheme="minorHAnsi" w:hAnsiTheme="minorHAnsi" w:cstheme="minorHAnsi"/>
          <w:sz w:val="22"/>
          <w:szCs w:val="22"/>
        </w:rPr>
        <w:t xml:space="preserve">- gospodarki odpadami (m.in. ustawy o odpadach i </w:t>
      </w:r>
      <w:r w:rsidRPr="00E671D0">
        <w:rPr>
          <w:rFonts w:asciiTheme="minorHAnsi" w:hAnsiTheme="minorHAnsi" w:cstheme="minorHAnsi"/>
          <w:color w:val="242021"/>
          <w:sz w:val="22"/>
          <w:szCs w:val="22"/>
        </w:rPr>
        <w:t>ustawy o utrzymaniu czystości i porządku w gminach)</w:t>
      </w:r>
    </w:p>
    <w:p w14:paraId="2C69D27B" w14:textId="77777777" w:rsidR="00EE72AD" w:rsidRPr="00E671D0" w:rsidRDefault="00EE72AD" w:rsidP="00EE72AD">
      <w:pPr>
        <w:autoSpaceDE w:val="0"/>
        <w:autoSpaceDN w:val="0"/>
        <w:adjustRightInd w:val="0"/>
        <w:ind w:left="783"/>
        <w:jc w:val="both"/>
        <w:rPr>
          <w:rFonts w:asciiTheme="minorHAnsi" w:hAnsiTheme="minorHAnsi" w:cstheme="minorHAnsi"/>
          <w:color w:val="242021"/>
          <w:sz w:val="22"/>
          <w:szCs w:val="22"/>
        </w:rPr>
      </w:pPr>
      <w:r w:rsidRPr="00E671D0">
        <w:rPr>
          <w:rFonts w:asciiTheme="minorHAnsi" w:hAnsiTheme="minorHAnsi" w:cstheme="minorHAnsi"/>
          <w:sz w:val="22"/>
          <w:szCs w:val="22"/>
        </w:rPr>
        <w:t xml:space="preserve">- ochrony środowiska (m.in. </w:t>
      </w:r>
      <w:r w:rsidRPr="00E671D0">
        <w:rPr>
          <w:rFonts w:asciiTheme="minorHAnsi" w:hAnsiTheme="minorHAnsi" w:cstheme="minorHAnsi"/>
          <w:color w:val="242021"/>
          <w:sz w:val="22"/>
          <w:szCs w:val="22"/>
        </w:rPr>
        <w:t>prawo ochrony środowiska, ustawy o ochronie przyrody, ustawy o ochronie gruntów rolnych i leśnych, ustawy o planowaniu i zagospodarowaniu przestrzennym)</w:t>
      </w:r>
    </w:p>
    <w:p w14:paraId="72BC82C9" w14:textId="77777777" w:rsidR="00EE72AD" w:rsidRPr="00E671D0" w:rsidRDefault="00EE72AD" w:rsidP="00EE72AD">
      <w:pPr>
        <w:autoSpaceDE w:val="0"/>
        <w:autoSpaceDN w:val="0"/>
        <w:adjustRightInd w:val="0"/>
        <w:ind w:left="783"/>
        <w:jc w:val="both"/>
        <w:rPr>
          <w:rFonts w:asciiTheme="minorHAnsi" w:hAnsiTheme="minorHAnsi" w:cstheme="minorHAnsi"/>
          <w:color w:val="242021"/>
          <w:sz w:val="22"/>
          <w:szCs w:val="22"/>
        </w:rPr>
      </w:pPr>
      <w:r w:rsidRPr="00E671D0">
        <w:rPr>
          <w:rFonts w:asciiTheme="minorHAnsi" w:hAnsiTheme="minorHAnsi" w:cstheme="minorHAnsi"/>
          <w:sz w:val="22"/>
          <w:szCs w:val="22"/>
        </w:rPr>
        <w:t xml:space="preserve">- gospodarki nieruchomościami (m. in. </w:t>
      </w:r>
      <w:r w:rsidRPr="00E671D0">
        <w:rPr>
          <w:rFonts w:asciiTheme="minorHAnsi" w:hAnsiTheme="minorHAnsi" w:cstheme="minorHAnsi"/>
          <w:color w:val="242021"/>
          <w:sz w:val="22"/>
          <w:szCs w:val="22"/>
        </w:rPr>
        <w:t>ustawy o gospodarce nieruchomościami, prawo geodezyjne i kartograficzne, ustawy o przekształceniu prawa użytkowania wieczystego przysługującego</w:t>
      </w:r>
      <w:r w:rsidRPr="00E671D0">
        <w:rPr>
          <w:rFonts w:asciiTheme="minorHAnsi" w:hAnsiTheme="minorHAnsi" w:cstheme="minorHAnsi"/>
          <w:color w:val="242021"/>
          <w:sz w:val="22"/>
          <w:szCs w:val="22"/>
        </w:rPr>
        <w:br/>
        <w:t>osobom fizycznym w prawo własności)</w:t>
      </w:r>
    </w:p>
    <w:p w14:paraId="44F24B83" w14:textId="77777777" w:rsidR="00EE72AD" w:rsidRPr="00E671D0" w:rsidRDefault="00EE72AD" w:rsidP="00EE72AD">
      <w:pPr>
        <w:autoSpaceDE w:val="0"/>
        <w:autoSpaceDN w:val="0"/>
        <w:adjustRightInd w:val="0"/>
        <w:ind w:left="783"/>
        <w:jc w:val="both"/>
        <w:rPr>
          <w:rFonts w:asciiTheme="minorHAnsi" w:hAnsiTheme="minorHAnsi" w:cstheme="minorHAnsi"/>
          <w:color w:val="242021"/>
          <w:sz w:val="22"/>
          <w:szCs w:val="22"/>
        </w:rPr>
      </w:pPr>
      <w:r w:rsidRPr="00E671D0">
        <w:rPr>
          <w:rFonts w:asciiTheme="minorHAnsi" w:hAnsiTheme="minorHAnsi" w:cstheme="minorHAnsi"/>
          <w:sz w:val="22"/>
          <w:szCs w:val="22"/>
        </w:rPr>
        <w:t xml:space="preserve">- prawo wodne (mi.in. </w:t>
      </w:r>
      <w:r w:rsidRPr="00E671D0">
        <w:rPr>
          <w:rFonts w:asciiTheme="minorHAnsi" w:hAnsiTheme="minorHAnsi" w:cstheme="minorHAnsi"/>
          <w:color w:val="242021"/>
          <w:sz w:val="22"/>
          <w:szCs w:val="22"/>
        </w:rPr>
        <w:t xml:space="preserve">ustawa o planowaniu i zagospodarowaniu przestrzennym, prawo wodne) </w:t>
      </w:r>
    </w:p>
    <w:p w14:paraId="1E47A90C" w14:textId="77777777" w:rsidR="00EE72AD" w:rsidRPr="00E671D0" w:rsidRDefault="00EE72AD" w:rsidP="00EE72AD">
      <w:pPr>
        <w:autoSpaceDE w:val="0"/>
        <w:autoSpaceDN w:val="0"/>
        <w:adjustRightInd w:val="0"/>
        <w:ind w:left="783"/>
        <w:jc w:val="both"/>
        <w:rPr>
          <w:rFonts w:asciiTheme="minorHAnsi" w:hAnsiTheme="minorHAnsi" w:cstheme="minorHAnsi"/>
          <w:color w:val="242021"/>
          <w:sz w:val="22"/>
          <w:szCs w:val="22"/>
        </w:rPr>
      </w:pPr>
      <w:r w:rsidRPr="00E671D0">
        <w:rPr>
          <w:rFonts w:asciiTheme="minorHAnsi" w:hAnsiTheme="minorHAnsi" w:cstheme="minorHAnsi"/>
          <w:color w:val="242021"/>
          <w:sz w:val="22"/>
          <w:szCs w:val="22"/>
        </w:rPr>
        <w:t>- zagospodarowanie przestrzenne (m.in. ustawy o planowaniu i zagospodarowaniu przestrzennym)</w:t>
      </w:r>
    </w:p>
    <w:p w14:paraId="3E2CFDA3" w14:textId="77777777" w:rsidR="00EE72AD" w:rsidRPr="00E671D0" w:rsidRDefault="00EE72AD" w:rsidP="00EE72AD">
      <w:pPr>
        <w:autoSpaceDE w:val="0"/>
        <w:autoSpaceDN w:val="0"/>
        <w:adjustRightInd w:val="0"/>
        <w:ind w:left="783"/>
        <w:jc w:val="both"/>
        <w:rPr>
          <w:rFonts w:asciiTheme="minorHAnsi" w:hAnsiTheme="minorHAnsi" w:cstheme="minorHAnsi"/>
          <w:b/>
          <w:sz w:val="22"/>
          <w:szCs w:val="22"/>
        </w:rPr>
      </w:pPr>
      <w:r w:rsidRPr="00E671D0">
        <w:rPr>
          <w:rFonts w:asciiTheme="minorHAnsi" w:hAnsiTheme="minorHAnsi" w:cstheme="minorHAnsi"/>
          <w:b/>
          <w:sz w:val="22"/>
          <w:szCs w:val="22"/>
        </w:rPr>
        <w:t>3. Dodatkowa ochrona ubezpieczeniowa:</w:t>
      </w:r>
    </w:p>
    <w:p w14:paraId="5F0B2C9B" w14:textId="77777777" w:rsidR="00EE72AD" w:rsidRPr="00E671D0" w:rsidRDefault="00EE72AD" w:rsidP="00EE72AD">
      <w:pPr>
        <w:autoSpaceDE w:val="0"/>
        <w:autoSpaceDN w:val="0"/>
        <w:adjustRightInd w:val="0"/>
        <w:ind w:left="783"/>
        <w:jc w:val="both"/>
        <w:rPr>
          <w:rFonts w:asciiTheme="minorHAnsi" w:hAnsiTheme="minorHAnsi" w:cstheme="minorHAnsi"/>
          <w:sz w:val="22"/>
          <w:szCs w:val="22"/>
        </w:rPr>
      </w:pPr>
      <w:r w:rsidRPr="00E671D0">
        <w:rPr>
          <w:rFonts w:asciiTheme="minorHAnsi" w:hAnsiTheme="minorHAnsi" w:cstheme="minorHAnsi"/>
          <w:sz w:val="22"/>
          <w:szCs w:val="22"/>
        </w:rPr>
        <w:t xml:space="preserve">Ochrona ubezpieczeniowa winna również obejmować </w:t>
      </w:r>
      <w:r w:rsidRPr="00E671D0">
        <w:rPr>
          <w:rFonts w:asciiTheme="minorHAnsi" w:hAnsiTheme="minorHAnsi" w:cstheme="minorHAnsi"/>
          <w:b/>
          <w:sz w:val="22"/>
          <w:szCs w:val="22"/>
        </w:rPr>
        <w:t>koszty ochrony prawnej</w:t>
      </w:r>
      <w:r w:rsidRPr="00E671D0">
        <w:rPr>
          <w:rFonts w:asciiTheme="minorHAnsi" w:hAnsiTheme="minorHAnsi" w:cstheme="minorHAnsi"/>
          <w:sz w:val="22"/>
          <w:szCs w:val="22"/>
        </w:rPr>
        <w:t xml:space="preserve"> z tytułu wydawania decyzji administracyjnych oraz podejmowania innych czynności z zakresu administracji publicznej, w tym składania oświadczeń woli.</w:t>
      </w:r>
    </w:p>
    <w:p w14:paraId="4ABB20B5" w14:textId="77777777" w:rsidR="00EE72AD" w:rsidRPr="00E671D0" w:rsidRDefault="00EE72AD" w:rsidP="00EE72AD">
      <w:pPr>
        <w:autoSpaceDE w:val="0"/>
        <w:autoSpaceDN w:val="0"/>
        <w:adjustRightInd w:val="0"/>
        <w:ind w:left="783"/>
        <w:jc w:val="both"/>
        <w:rPr>
          <w:rFonts w:asciiTheme="minorHAnsi" w:hAnsiTheme="minorHAnsi" w:cstheme="minorHAnsi"/>
          <w:b/>
          <w:sz w:val="22"/>
          <w:szCs w:val="22"/>
        </w:rPr>
      </w:pPr>
      <w:r w:rsidRPr="00E671D0">
        <w:rPr>
          <w:rFonts w:asciiTheme="minorHAnsi" w:hAnsiTheme="minorHAnsi" w:cstheme="minorHAnsi"/>
          <w:b/>
          <w:sz w:val="22"/>
          <w:szCs w:val="22"/>
        </w:rPr>
        <w:t xml:space="preserve">4. Suma ubezpieczenia: 100 000 zł </w:t>
      </w:r>
      <w:r w:rsidRPr="00E671D0">
        <w:rPr>
          <w:rFonts w:asciiTheme="minorHAnsi" w:hAnsiTheme="minorHAnsi" w:cstheme="minorHAnsi"/>
          <w:sz w:val="22"/>
          <w:szCs w:val="22"/>
        </w:rPr>
        <w:t>na jedno i wszystkie zdarzenia w okresie ubezpieczenia</w:t>
      </w:r>
    </w:p>
    <w:p w14:paraId="55276F5B" w14:textId="3C51534F" w:rsidR="00EE72AD" w:rsidRPr="00E671D0" w:rsidRDefault="00EE72AD" w:rsidP="00EE72AD">
      <w:pPr>
        <w:autoSpaceDE w:val="0"/>
        <w:autoSpaceDN w:val="0"/>
        <w:adjustRightInd w:val="0"/>
        <w:ind w:left="783"/>
        <w:jc w:val="both"/>
        <w:rPr>
          <w:rFonts w:asciiTheme="minorHAnsi" w:hAnsiTheme="minorHAnsi" w:cstheme="minorHAnsi"/>
          <w:b/>
          <w:sz w:val="22"/>
          <w:szCs w:val="22"/>
        </w:rPr>
      </w:pPr>
      <w:r w:rsidRPr="00E671D0">
        <w:rPr>
          <w:rFonts w:asciiTheme="minorHAnsi" w:hAnsiTheme="minorHAnsi" w:cstheme="minorHAnsi"/>
          <w:b/>
          <w:sz w:val="22"/>
          <w:szCs w:val="22"/>
        </w:rPr>
        <w:t xml:space="preserve">5. Udział własny: </w:t>
      </w:r>
      <w:r w:rsidRPr="00E671D0">
        <w:rPr>
          <w:rFonts w:asciiTheme="minorHAnsi" w:hAnsiTheme="minorHAnsi" w:cstheme="minorHAnsi"/>
          <w:sz w:val="22"/>
          <w:szCs w:val="22"/>
        </w:rPr>
        <w:t>500 zł</w:t>
      </w:r>
    </w:p>
    <w:p w14:paraId="163E559C" w14:textId="0D5DC54E" w:rsidR="00EE72AD" w:rsidRPr="00E671D0" w:rsidRDefault="00EE72AD" w:rsidP="00EE72AD">
      <w:pPr>
        <w:ind w:left="783"/>
        <w:jc w:val="both"/>
        <w:rPr>
          <w:rFonts w:asciiTheme="minorHAnsi" w:hAnsiTheme="minorHAnsi" w:cstheme="minorHAnsi"/>
          <w:sz w:val="22"/>
          <w:szCs w:val="22"/>
        </w:rPr>
      </w:pPr>
      <w:r w:rsidRPr="00E671D0">
        <w:rPr>
          <w:rFonts w:asciiTheme="minorHAnsi" w:hAnsiTheme="minorHAnsi" w:cstheme="minorHAnsi"/>
          <w:sz w:val="22"/>
          <w:szCs w:val="22"/>
        </w:rPr>
        <w:t xml:space="preserve">-      </w:t>
      </w:r>
      <w:r w:rsidR="00E671D0" w:rsidRPr="00E671D0">
        <w:rPr>
          <w:rFonts w:asciiTheme="minorHAnsi" w:hAnsiTheme="minorHAnsi" w:cstheme="minorHAnsi"/>
          <w:sz w:val="22"/>
          <w:szCs w:val="22"/>
        </w:rPr>
        <w:t>5</w:t>
      </w:r>
      <w:r w:rsidRPr="00E671D0">
        <w:rPr>
          <w:rFonts w:asciiTheme="minorHAnsi" w:hAnsiTheme="minorHAnsi" w:cstheme="minorHAnsi"/>
          <w:sz w:val="22"/>
          <w:szCs w:val="22"/>
        </w:rPr>
        <w:t xml:space="preserve"> pkt.</w:t>
      </w:r>
    </w:p>
    <w:p w14:paraId="60884383" w14:textId="3EF6D655" w:rsidR="0015530B" w:rsidRPr="000269FF" w:rsidRDefault="0015530B" w:rsidP="00EC1487">
      <w:pPr>
        <w:pStyle w:val="Akapitzlist"/>
        <w:numPr>
          <w:ilvl w:val="1"/>
          <w:numId w:val="29"/>
        </w:numPr>
        <w:ind w:left="709" w:hanging="425"/>
        <w:jc w:val="both"/>
        <w:rPr>
          <w:rFonts w:asciiTheme="minorHAnsi" w:hAnsiTheme="minorHAnsi" w:cstheme="minorHAnsi"/>
          <w:b/>
          <w:bCs/>
          <w:color w:val="000000" w:themeColor="text1"/>
          <w:sz w:val="22"/>
          <w:szCs w:val="22"/>
        </w:rPr>
      </w:pPr>
      <w:r w:rsidRPr="00E671D0">
        <w:rPr>
          <w:rFonts w:asciiTheme="minorHAnsi" w:hAnsiTheme="minorHAnsi" w:cstheme="minorHAnsi"/>
          <w:b/>
          <w:bCs/>
          <w:color w:val="000000" w:themeColor="text1"/>
          <w:sz w:val="22"/>
          <w:szCs w:val="22"/>
        </w:rPr>
        <w:t xml:space="preserve">Klauzula podwyższenia sumy gwarancyjnej w </w:t>
      </w:r>
      <w:r w:rsidR="00116898" w:rsidRPr="00E671D0">
        <w:rPr>
          <w:rFonts w:asciiTheme="minorHAnsi" w:hAnsiTheme="minorHAnsi" w:cstheme="minorHAnsi"/>
          <w:b/>
          <w:bCs/>
          <w:color w:val="000000" w:themeColor="text1"/>
          <w:sz w:val="22"/>
          <w:szCs w:val="22"/>
        </w:rPr>
        <w:t>ubezpieczeniu cywilnej</w:t>
      </w:r>
      <w:r w:rsidR="00AC7895" w:rsidRPr="00E671D0">
        <w:rPr>
          <w:rFonts w:asciiTheme="minorHAnsi" w:hAnsiTheme="minorHAnsi" w:cstheme="minorHAnsi"/>
          <w:b/>
          <w:bCs/>
          <w:color w:val="000000" w:themeColor="text1"/>
          <w:sz w:val="22"/>
          <w:szCs w:val="22"/>
        </w:rPr>
        <w:t xml:space="preserve"> odpowiedzialności odszko</w:t>
      </w:r>
      <w:r w:rsidR="006E13E4">
        <w:rPr>
          <w:rFonts w:asciiTheme="minorHAnsi" w:hAnsiTheme="minorHAnsi" w:cstheme="minorHAnsi"/>
          <w:b/>
          <w:bCs/>
          <w:color w:val="000000" w:themeColor="text1"/>
          <w:sz w:val="22"/>
          <w:szCs w:val="22"/>
        </w:rPr>
        <w:t>d</w:t>
      </w:r>
      <w:r w:rsidR="00AC7895" w:rsidRPr="00E671D0">
        <w:rPr>
          <w:rFonts w:asciiTheme="minorHAnsi" w:hAnsiTheme="minorHAnsi" w:cstheme="minorHAnsi"/>
          <w:b/>
          <w:bCs/>
          <w:color w:val="000000" w:themeColor="text1"/>
          <w:sz w:val="22"/>
          <w:szCs w:val="22"/>
        </w:rPr>
        <w:t>owawczej</w:t>
      </w:r>
      <w:r w:rsidR="00116898" w:rsidRPr="00E671D0">
        <w:rPr>
          <w:rFonts w:asciiTheme="minorHAnsi" w:hAnsiTheme="minorHAnsi" w:cstheme="minorHAnsi"/>
          <w:b/>
          <w:bCs/>
          <w:color w:val="000000" w:themeColor="text1"/>
          <w:sz w:val="22"/>
          <w:szCs w:val="22"/>
        </w:rPr>
        <w:t xml:space="preserve"> </w:t>
      </w:r>
      <w:r w:rsidR="00116898" w:rsidRPr="000269FF">
        <w:rPr>
          <w:rFonts w:asciiTheme="minorHAnsi" w:hAnsiTheme="minorHAnsi" w:cstheme="minorHAnsi"/>
          <w:b/>
          <w:bCs/>
          <w:color w:val="000000" w:themeColor="text1"/>
          <w:sz w:val="22"/>
          <w:szCs w:val="22"/>
        </w:rPr>
        <w:t>z tytułu prowadzonej działalności</w:t>
      </w:r>
      <w:r w:rsidR="00AC7895" w:rsidRPr="000269FF">
        <w:rPr>
          <w:rFonts w:asciiTheme="minorHAnsi" w:hAnsiTheme="minorHAnsi" w:cstheme="minorHAnsi"/>
          <w:b/>
          <w:bCs/>
          <w:color w:val="000000" w:themeColor="text1"/>
          <w:sz w:val="22"/>
          <w:szCs w:val="22"/>
        </w:rPr>
        <w:t xml:space="preserve">, posiadanego i użytkowanego mienia oraz administrowania mieniem </w:t>
      </w:r>
    </w:p>
    <w:p w14:paraId="1E75CE96" w14:textId="4B0AC4F9" w:rsidR="00116898" w:rsidRPr="00E671D0" w:rsidRDefault="003D7102" w:rsidP="00EC1487">
      <w:pPr>
        <w:autoSpaceDE w:val="0"/>
        <w:autoSpaceDN w:val="0"/>
        <w:adjustRightInd w:val="0"/>
        <w:ind w:left="709" w:hanging="1"/>
        <w:jc w:val="both"/>
        <w:rPr>
          <w:rFonts w:asciiTheme="minorHAnsi" w:hAnsiTheme="minorHAnsi" w:cstheme="minorHAnsi"/>
          <w:bCs/>
          <w:sz w:val="22"/>
          <w:szCs w:val="22"/>
        </w:rPr>
      </w:pPr>
      <w:r w:rsidRPr="000269FF">
        <w:rPr>
          <w:rFonts w:asciiTheme="minorHAnsi" w:hAnsiTheme="minorHAnsi" w:cstheme="minorHAnsi"/>
          <w:sz w:val="22"/>
          <w:szCs w:val="22"/>
        </w:rPr>
        <w:t>z zachowaniem pozostałych, niezmienionych niniejszą klauzulą postanowień umowy ubezpieczenia i ogólnych warunków ubezpieczenia, ustala się, że</w:t>
      </w:r>
      <w:r w:rsidRPr="000269FF">
        <w:rPr>
          <w:rFonts w:asciiTheme="minorHAnsi" w:hAnsiTheme="minorHAnsi" w:cstheme="minorHAnsi"/>
          <w:bCs/>
          <w:sz w:val="22"/>
          <w:szCs w:val="22"/>
        </w:rPr>
        <w:t xml:space="preserve"> </w:t>
      </w:r>
      <w:r w:rsidR="00116898" w:rsidRPr="000269FF">
        <w:rPr>
          <w:rFonts w:asciiTheme="minorHAnsi" w:hAnsiTheme="minorHAnsi" w:cstheme="minorHAnsi"/>
          <w:bCs/>
          <w:sz w:val="22"/>
          <w:szCs w:val="22"/>
        </w:rPr>
        <w:t xml:space="preserve">Ubezpieczyciel wyraża zgodę na podwyższenie sumy gwarancyjnej określonej w Pkt. IV, ppkt 3 </w:t>
      </w:r>
      <w:r w:rsidR="00116898" w:rsidRPr="000269FF">
        <w:rPr>
          <w:rFonts w:asciiTheme="minorHAnsi" w:hAnsiTheme="minorHAnsi" w:cstheme="minorHAnsi"/>
          <w:bCs/>
          <w:sz w:val="22"/>
          <w:szCs w:val="22"/>
        </w:rPr>
        <w:br/>
      </w:r>
      <w:r w:rsidR="00116898" w:rsidRPr="000269FF">
        <w:rPr>
          <w:rFonts w:asciiTheme="minorHAnsi" w:hAnsiTheme="minorHAnsi" w:cstheme="minorHAnsi"/>
          <w:b/>
          <w:sz w:val="22"/>
          <w:szCs w:val="22"/>
        </w:rPr>
        <w:t xml:space="preserve">z </w:t>
      </w:r>
      <w:r w:rsidR="00E671D0" w:rsidRPr="000269FF">
        <w:rPr>
          <w:rFonts w:asciiTheme="minorHAnsi" w:hAnsiTheme="minorHAnsi" w:cstheme="minorHAnsi"/>
          <w:b/>
          <w:sz w:val="22"/>
          <w:szCs w:val="22"/>
        </w:rPr>
        <w:t>2</w:t>
      </w:r>
      <w:r w:rsidR="00116898" w:rsidRPr="000269FF">
        <w:rPr>
          <w:rFonts w:asciiTheme="minorHAnsi" w:hAnsiTheme="minorHAnsi" w:cstheme="minorHAnsi"/>
          <w:b/>
          <w:sz w:val="22"/>
          <w:szCs w:val="22"/>
        </w:rPr>
        <w:t xml:space="preserve">.000.000 </w:t>
      </w:r>
      <w:r w:rsidR="00BA29F8" w:rsidRPr="000269FF">
        <w:rPr>
          <w:rFonts w:asciiTheme="minorHAnsi" w:hAnsiTheme="minorHAnsi" w:cstheme="minorHAnsi"/>
          <w:b/>
          <w:sz w:val="22"/>
          <w:szCs w:val="22"/>
        </w:rPr>
        <w:t xml:space="preserve">zł </w:t>
      </w:r>
      <w:r w:rsidR="00116898" w:rsidRPr="000269FF">
        <w:rPr>
          <w:rFonts w:asciiTheme="minorHAnsi" w:hAnsiTheme="minorHAnsi" w:cstheme="minorHAnsi"/>
          <w:bCs/>
          <w:sz w:val="22"/>
          <w:szCs w:val="22"/>
        </w:rPr>
        <w:t xml:space="preserve">na jedno i wszystkie wypadki w okresie rozliczeniowym, do wysokości </w:t>
      </w:r>
      <w:r w:rsidR="00E671D0" w:rsidRPr="000269FF">
        <w:rPr>
          <w:rFonts w:asciiTheme="minorHAnsi" w:hAnsiTheme="minorHAnsi" w:cstheme="minorHAnsi"/>
          <w:b/>
          <w:sz w:val="22"/>
          <w:szCs w:val="22"/>
        </w:rPr>
        <w:t>4</w:t>
      </w:r>
      <w:r w:rsidR="00116898" w:rsidRPr="000269FF">
        <w:rPr>
          <w:rFonts w:asciiTheme="minorHAnsi" w:hAnsiTheme="minorHAnsi" w:cstheme="minorHAnsi"/>
          <w:b/>
          <w:sz w:val="22"/>
          <w:szCs w:val="22"/>
        </w:rPr>
        <w:t xml:space="preserve">.000.000 </w:t>
      </w:r>
      <w:r w:rsidR="00BA29F8" w:rsidRPr="000269FF">
        <w:rPr>
          <w:rFonts w:asciiTheme="minorHAnsi" w:hAnsiTheme="minorHAnsi" w:cstheme="minorHAnsi"/>
          <w:b/>
          <w:sz w:val="22"/>
          <w:szCs w:val="22"/>
        </w:rPr>
        <w:t>zł</w:t>
      </w:r>
      <w:r w:rsidR="00BA29F8" w:rsidRPr="000269FF">
        <w:rPr>
          <w:rFonts w:asciiTheme="minorHAnsi" w:hAnsiTheme="minorHAnsi" w:cstheme="minorHAnsi"/>
          <w:bCs/>
          <w:sz w:val="22"/>
          <w:szCs w:val="22"/>
        </w:rPr>
        <w:t xml:space="preserve"> </w:t>
      </w:r>
      <w:r w:rsidR="00116898" w:rsidRPr="000269FF">
        <w:rPr>
          <w:rFonts w:asciiTheme="minorHAnsi" w:hAnsiTheme="minorHAnsi" w:cstheme="minorHAnsi"/>
          <w:bCs/>
          <w:sz w:val="22"/>
          <w:szCs w:val="22"/>
        </w:rPr>
        <w:t>na jedn</w:t>
      </w:r>
      <w:r w:rsidR="00EE72AD" w:rsidRPr="000269FF">
        <w:rPr>
          <w:rFonts w:asciiTheme="minorHAnsi" w:hAnsiTheme="minorHAnsi" w:cstheme="minorHAnsi"/>
          <w:bCs/>
          <w:sz w:val="22"/>
          <w:szCs w:val="22"/>
        </w:rPr>
        <w:t>o</w:t>
      </w:r>
      <w:r w:rsidR="00116898" w:rsidRPr="000269FF">
        <w:rPr>
          <w:rFonts w:asciiTheme="minorHAnsi" w:hAnsiTheme="minorHAnsi" w:cstheme="minorHAnsi"/>
          <w:bCs/>
          <w:sz w:val="22"/>
          <w:szCs w:val="22"/>
        </w:rPr>
        <w:t xml:space="preserve"> i wszystkie wypadki w okresie rozliczeniowym, z zastrzeżeniem limitów i podlimitów (sublimitów) określonych w poszczególnych</w:t>
      </w:r>
      <w:r w:rsidR="00116898" w:rsidRPr="00E671D0">
        <w:rPr>
          <w:rFonts w:asciiTheme="minorHAnsi" w:hAnsiTheme="minorHAnsi" w:cstheme="minorHAnsi"/>
          <w:bCs/>
          <w:sz w:val="22"/>
          <w:szCs w:val="22"/>
        </w:rPr>
        <w:t xml:space="preserve"> zakresach ubezpieczenia</w:t>
      </w:r>
      <w:r w:rsidR="00EE72AD" w:rsidRPr="00E671D0">
        <w:rPr>
          <w:rFonts w:asciiTheme="minorHAnsi" w:hAnsiTheme="minorHAnsi" w:cstheme="minorHAnsi"/>
          <w:bCs/>
          <w:sz w:val="22"/>
          <w:szCs w:val="22"/>
        </w:rPr>
        <w:t>.</w:t>
      </w:r>
    </w:p>
    <w:p w14:paraId="64E7D631" w14:textId="7294DDAD" w:rsidR="00EE72AD" w:rsidRPr="00E671D0" w:rsidRDefault="00EE72AD" w:rsidP="00EE72AD">
      <w:pPr>
        <w:ind w:left="709" w:hanging="1"/>
        <w:jc w:val="both"/>
        <w:rPr>
          <w:rFonts w:asciiTheme="minorHAnsi" w:hAnsiTheme="minorHAnsi" w:cstheme="minorHAnsi"/>
          <w:sz w:val="22"/>
          <w:szCs w:val="22"/>
        </w:rPr>
      </w:pPr>
      <w:r w:rsidRPr="00E671D0">
        <w:rPr>
          <w:rFonts w:asciiTheme="minorHAnsi" w:hAnsiTheme="minorHAnsi" w:cstheme="minorHAnsi"/>
          <w:sz w:val="22"/>
          <w:szCs w:val="22"/>
        </w:rPr>
        <w:t xml:space="preserve">-      </w:t>
      </w:r>
      <w:r w:rsidR="00E671D0" w:rsidRPr="00E671D0">
        <w:rPr>
          <w:rFonts w:asciiTheme="minorHAnsi" w:hAnsiTheme="minorHAnsi" w:cstheme="minorHAnsi"/>
          <w:sz w:val="22"/>
          <w:szCs w:val="22"/>
        </w:rPr>
        <w:t>5</w:t>
      </w:r>
      <w:r w:rsidRPr="00E671D0">
        <w:rPr>
          <w:rFonts w:asciiTheme="minorHAnsi" w:hAnsiTheme="minorHAnsi" w:cstheme="minorHAnsi"/>
          <w:sz w:val="22"/>
          <w:szCs w:val="22"/>
        </w:rPr>
        <w:t xml:space="preserve"> pkt.</w:t>
      </w:r>
    </w:p>
    <w:p w14:paraId="08A73572" w14:textId="77777777" w:rsidR="0015530B" w:rsidRPr="00E671D0" w:rsidRDefault="0015530B" w:rsidP="00A93E7A">
      <w:pPr>
        <w:ind w:left="709" w:firstLine="425"/>
        <w:jc w:val="both"/>
        <w:rPr>
          <w:rFonts w:asciiTheme="minorHAnsi" w:hAnsiTheme="minorHAnsi" w:cstheme="minorHAnsi"/>
          <w:sz w:val="22"/>
          <w:szCs w:val="22"/>
        </w:rPr>
      </w:pPr>
    </w:p>
    <w:p w14:paraId="329AA0C1" w14:textId="77777777" w:rsidR="0015530B" w:rsidRPr="00E671D0" w:rsidRDefault="0015530B" w:rsidP="00A93E7A">
      <w:pPr>
        <w:ind w:left="709" w:firstLine="425"/>
        <w:jc w:val="both"/>
        <w:rPr>
          <w:rFonts w:asciiTheme="minorHAnsi" w:hAnsiTheme="minorHAnsi" w:cstheme="minorHAnsi"/>
          <w:sz w:val="22"/>
          <w:szCs w:val="22"/>
        </w:rPr>
      </w:pPr>
    </w:p>
    <w:p w14:paraId="60C2FD58" w14:textId="77777777" w:rsidR="00E24DE4" w:rsidRPr="003E2BA5" w:rsidRDefault="00E24DE4">
      <w:pPr>
        <w:suppressAutoHyphens w:val="0"/>
        <w:rPr>
          <w:rFonts w:asciiTheme="minorHAnsi" w:hAnsiTheme="minorHAnsi" w:cstheme="minorHAnsi"/>
          <w:b/>
          <w:sz w:val="22"/>
          <w:szCs w:val="22"/>
          <w:highlight w:val="yellow"/>
        </w:rPr>
      </w:pPr>
      <w:r w:rsidRPr="003E2BA5">
        <w:rPr>
          <w:rFonts w:asciiTheme="minorHAnsi" w:hAnsiTheme="minorHAnsi" w:cstheme="minorHAnsi"/>
          <w:b/>
          <w:sz w:val="22"/>
          <w:szCs w:val="22"/>
          <w:highlight w:val="yellow"/>
        </w:rPr>
        <w:br w:type="page"/>
      </w:r>
    </w:p>
    <w:p w14:paraId="337E00D2" w14:textId="2F5EE28F" w:rsidR="007F185C" w:rsidRPr="0015530B" w:rsidRDefault="00282620" w:rsidP="006C61B7">
      <w:pPr>
        <w:jc w:val="center"/>
        <w:rPr>
          <w:rFonts w:asciiTheme="minorHAnsi" w:hAnsiTheme="minorHAnsi" w:cstheme="minorHAnsi"/>
          <w:b/>
          <w:sz w:val="22"/>
          <w:szCs w:val="22"/>
        </w:rPr>
      </w:pPr>
      <w:r w:rsidRPr="0015530B">
        <w:rPr>
          <w:rFonts w:asciiTheme="minorHAnsi" w:hAnsiTheme="minorHAnsi" w:cstheme="minorHAnsi"/>
          <w:b/>
          <w:sz w:val="22"/>
          <w:szCs w:val="22"/>
        </w:rPr>
        <w:lastRenderedPageBreak/>
        <w:t>CZĘŚĆ</w:t>
      </w:r>
      <w:r w:rsidR="00566D7D" w:rsidRPr="0015530B">
        <w:rPr>
          <w:rFonts w:asciiTheme="minorHAnsi" w:hAnsiTheme="minorHAnsi" w:cstheme="minorHAnsi"/>
          <w:b/>
          <w:sz w:val="22"/>
          <w:szCs w:val="22"/>
        </w:rPr>
        <w:t xml:space="preserve"> 2</w:t>
      </w:r>
      <w:r w:rsidR="007F185C" w:rsidRPr="0015530B">
        <w:rPr>
          <w:rFonts w:asciiTheme="minorHAnsi" w:hAnsiTheme="minorHAnsi" w:cstheme="minorHAnsi"/>
          <w:b/>
          <w:sz w:val="22"/>
          <w:szCs w:val="22"/>
        </w:rPr>
        <w:t xml:space="preserve"> – UBEZP</w:t>
      </w:r>
      <w:r w:rsidR="009210DC" w:rsidRPr="0015530B">
        <w:rPr>
          <w:rFonts w:asciiTheme="minorHAnsi" w:hAnsiTheme="minorHAnsi" w:cstheme="minorHAnsi"/>
          <w:b/>
          <w:sz w:val="22"/>
          <w:szCs w:val="22"/>
        </w:rPr>
        <w:t>IECZENI</w:t>
      </w:r>
      <w:r w:rsidR="005B1E8B" w:rsidRPr="0015530B">
        <w:rPr>
          <w:rFonts w:asciiTheme="minorHAnsi" w:hAnsiTheme="minorHAnsi" w:cstheme="minorHAnsi"/>
          <w:b/>
          <w:sz w:val="22"/>
          <w:szCs w:val="22"/>
        </w:rPr>
        <w:t>A</w:t>
      </w:r>
      <w:r w:rsidR="009210DC" w:rsidRPr="0015530B">
        <w:rPr>
          <w:rFonts w:asciiTheme="minorHAnsi" w:hAnsiTheme="minorHAnsi" w:cstheme="minorHAnsi"/>
          <w:b/>
          <w:sz w:val="22"/>
          <w:szCs w:val="22"/>
        </w:rPr>
        <w:t xml:space="preserve"> KOMUNIKACYJNE </w:t>
      </w:r>
    </w:p>
    <w:p w14:paraId="03F248B1" w14:textId="77777777" w:rsidR="00D555AC" w:rsidRPr="0015530B" w:rsidRDefault="00D555AC" w:rsidP="00B5480D">
      <w:pPr>
        <w:tabs>
          <w:tab w:val="left" w:pos="3544"/>
        </w:tabs>
        <w:spacing w:line="360" w:lineRule="auto"/>
        <w:jc w:val="both"/>
        <w:rPr>
          <w:rFonts w:asciiTheme="minorHAnsi" w:hAnsiTheme="minorHAnsi" w:cstheme="minorHAnsi"/>
          <w:b/>
          <w:sz w:val="22"/>
          <w:szCs w:val="22"/>
          <w:u w:val="single"/>
        </w:rPr>
      </w:pPr>
    </w:p>
    <w:p w14:paraId="00DB5DF6" w14:textId="77777777" w:rsidR="007F185C" w:rsidRPr="0015530B" w:rsidRDefault="007F185C" w:rsidP="00B5480D">
      <w:pPr>
        <w:tabs>
          <w:tab w:val="left" w:pos="3544"/>
        </w:tabs>
        <w:spacing w:line="360" w:lineRule="auto"/>
        <w:jc w:val="both"/>
        <w:rPr>
          <w:rFonts w:asciiTheme="minorHAnsi" w:hAnsiTheme="minorHAnsi" w:cstheme="minorHAnsi"/>
          <w:b/>
          <w:sz w:val="22"/>
          <w:szCs w:val="22"/>
          <w:u w:val="single"/>
        </w:rPr>
      </w:pPr>
      <w:r w:rsidRPr="0015530B">
        <w:rPr>
          <w:rFonts w:asciiTheme="minorHAnsi" w:hAnsiTheme="minorHAnsi" w:cstheme="minorHAnsi"/>
          <w:b/>
          <w:sz w:val="22"/>
          <w:szCs w:val="22"/>
          <w:u w:val="single"/>
        </w:rPr>
        <w:t>UWAGA</w:t>
      </w:r>
    </w:p>
    <w:p w14:paraId="7AB0478F" w14:textId="77777777" w:rsidR="007F185C" w:rsidRPr="0015530B" w:rsidRDefault="007F185C" w:rsidP="002A02D2">
      <w:pPr>
        <w:tabs>
          <w:tab w:val="left" w:pos="3544"/>
        </w:tabs>
        <w:jc w:val="both"/>
        <w:rPr>
          <w:rFonts w:asciiTheme="minorHAnsi" w:hAnsiTheme="minorHAnsi" w:cstheme="minorHAnsi"/>
          <w:sz w:val="22"/>
          <w:szCs w:val="22"/>
        </w:rPr>
      </w:pPr>
      <w:r w:rsidRPr="0015530B">
        <w:rPr>
          <w:rFonts w:asciiTheme="minorHAnsi" w:hAnsiTheme="minorHAnsi" w:cstheme="minorHAnsi"/>
          <w:sz w:val="22"/>
          <w:szCs w:val="22"/>
        </w:rPr>
        <w:t>Polisy będą wystawiane indywidualnie na 2-3 tygodni</w:t>
      </w:r>
      <w:r w:rsidR="008B3E21" w:rsidRPr="0015530B">
        <w:rPr>
          <w:rFonts w:asciiTheme="minorHAnsi" w:hAnsiTheme="minorHAnsi" w:cstheme="minorHAnsi"/>
          <w:sz w:val="22"/>
          <w:szCs w:val="22"/>
        </w:rPr>
        <w:t>e</w:t>
      </w:r>
      <w:r w:rsidRPr="0015530B">
        <w:rPr>
          <w:rFonts w:asciiTheme="minorHAnsi" w:hAnsiTheme="minorHAnsi" w:cstheme="minorHAnsi"/>
          <w:sz w:val="22"/>
          <w:szCs w:val="22"/>
        </w:rPr>
        <w:t xml:space="preserve"> przed upływem terminu wznowienia poszczególnych umów z opcją w</w:t>
      </w:r>
      <w:r w:rsidR="005B1E8B" w:rsidRPr="0015530B">
        <w:rPr>
          <w:rFonts w:asciiTheme="minorHAnsi" w:hAnsiTheme="minorHAnsi" w:cstheme="minorHAnsi"/>
          <w:sz w:val="22"/>
          <w:szCs w:val="22"/>
        </w:rPr>
        <w:t>yrównania okresów ubezpieczenia wskazanych</w:t>
      </w:r>
      <w:r w:rsidRPr="0015530B">
        <w:rPr>
          <w:rFonts w:asciiTheme="minorHAnsi" w:hAnsiTheme="minorHAnsi" w:cstheme="minorHAnsi"/>
          <w:sz w:val="22"/>
          <w:szCs w:val="22"/>
        </w:rPr>
        <w:t xml:space="preserve"> na wstępie opisu przedmiotu zamówienia.</w:t>
      </w:r>
    </w:p>
    <w:p w14:paraId="57B624B2" w14:textId="77777777" w:rsidR="006038BA" w:rsidRPr="0015530B" w:rsidRDefault="006038BA" w:rsidP="00B5480D">
      <w:pPr>
        <w:tabs>
          <w:tab w:val="left" w:pos="3544"/>
        </w:tabs>
        <w:spacing w:line="360" w:lineRule="auto"/>
        <w:jc w:val="both"/>
        <w:rPr>
          <w:rFonts w:asciiTheme="minorHAnsi" w:hAnsiTheme="minorHAnsi" w:cstheme="minorHAnsi"/>
          <w:sz w:val="22"/>
          <w:szCs w:val="22"/>
          <w:u w:val="single"/>
        </w:rPr>
      </w:pPr>
    </w:p>
    <w:p w14:paraId="01AAADB0" w14:textId="77777777" w:rsidR="006C46FF" w:rsidRPr="0015530B" w:rsidRDefault="002A02D2" w:rsidP="002A02D2">
      <w:pPr>
        <w:tabs>
          <w:tab w:val="left" w:pos="3544"/>
        </w:tabs>
        <w:spacing w:line="360" w:lineRule="auto"/>
        <w:jc w:val="center"/>
        <w:rPr>
          <w:rFonts w:asciiTheme="minorHAnsi" w:hAnsiTheme="minorHAnsi" w:cstheme="minorHAnsi"/>
          <w:sz w:val="22"/>
          <w:szCs w:val="22"/>
          <w:u w:val="single"/>
        </w:rPr>
      </w:pPr>
      <w:r w:rsidRPr="0015530B">
        <w:rPr>
          <w:rFonts w:asciiTheme="minorHAnsi" w:hAnsiTheme="minorHAnsi" w:cstheme="minorHAnsi"/>
          <w:sz w:val="22"/>
          <w:szCs w:val="22"/>
          <w:u w:val="single"/>
        </w:rPr>
        <w:t xml:space="preserve">1. </w:t>
      </w:r>
      <w:r w:rsidR="001B2E88" w:rsidRPr="0015530B">
        <w:rPr>
          <w:rFonts w:asciiTheme="minorHAnsi" w:hAnsiTheme="minorHAnsi" w:cstheme="minorHAnsi"/>
          <w:sz w:val="22"/>
          <w:szCs w:val="22"/>
          <w:u w:val="single"/>
        </w:rPr>
        <w:t>Wnioskowany zakres pokrycia ubezpieczeniowego:</w:t>
      </w:r>
    </w:p>
    <w:p w14:paraId="0BD5F76E" w14:textId="77777777" w:rsidR="00FA63F8" w:rsidRPr="0015530B" w:rsidRDefault="00E25141" w:rsidP="00D555AC">
      <w:pPr>
        <w:jc w:val="both"/>
        <w:rPr>
          <w:rFonts w:asciiTheme="minorHAnsi" w:hAnsiTheme="minorHAnsi" w:cstheme="minorHAnsi"/>
          <w:b/>
          <w:sz w:val="22"/>
          <w:szCs w:val="22"/>
        </w:rPr>
      </w:pPr>
      <w:r w:rsidRPr="0015530B">
        <w:rPr>
          <w:rFonts w:asciiTheme="minorHAnsi" w:hAnsiTheme="minorHAnsi" w:cstheme="minorHAnsi"/>
          <w:b/>
          <w:sz w:val="22"/>
          <w:szCs w:val="22"/>
        </w:rPr>
        <w:t>V</w:t>
      </w:r>
      <w:r w:rsidR="009210DC" w:rsidRPr="0015530B">
        <w:rPr>
          <w:rFonts w:asciiTheme="minorHAnsi" w:hAnsiTheme="minorHAnsi" w:cstheme="minorHAnsi"/>
          <w:b/>
          <w:sz w:val="22"/>
          <w:szCs w:val="22"/>
        </w:rPr>
        <w:t>I</w:t>
      </w:r>
      <w:r w:rsidR="00AE4F9A" w:rsidRPr="0015530B">
        <w:rPr>
          <w:rFonts w:asciiTheme="minorHAnsi" w:hAnsiTheme="minorHAnsi" w:cstheme="minorHAnsi"/>
          <w:b/>
          <w:sz w:val="22"/>
          <w:szCs w:val="22"/>
        </w:rPr>
        <w:t>I</w:t>
      </w:r>
      <w:r w:rsidRPr="0015530B">
        <w:rPr>
          <w:rFonts w:asciiTheme="minorHAnsi" w:hAnsiTheme="minorHAnsi" w:cstheme="minorHAnsi"/>
          <w:b/>
          <w:sz w:val="22"/>
          <w:szCs w:val="22"/>
        </w:rPr>
        <w:t xml:space="preserve">. </w:t>
      </w:r>
      <w:r w:rsidR="00D555AC" w:rsidRPr="0015530B">
        <w:rPr>
          <w:rFonts w:asciiTheme="minorHAnsi" w:hAnsiTheme="minorHAnsi" w:cstheme="minorHAnsi"/>
          <w:b/>
          <w:sz w:val="22"/>
          <w:szCs w:val="22"/>
        </w:rPr>
        <w:tab/>
      </w:r>
      <w:r w:rsidR="007F185C" w:rsidRPr="0015530B">
        <w:rPr>
          <w:rFonts w:asciiTheme="minorHAnsi" w:hAnsiTheme="minorHAnsi" w:cstheme="minorHAnsi"/>
          <w:b/>
          <w:sz w:val="22"/>
          <w:szCs w:val="22"/>
          <w:u w:val="single"/>
        </w:rPr>
        <w:t>Ubezpieczenie odpowiedzialności cywilnej posiadaczy pojazdów mechanicznych za</w:t>
      </w:r>
      <w:r w:rsidR="007F185C" w:rsidRPr="0015530B">
        <w:rPr>
          <w:rFonts w:asciiTheme="minorHAnsi" w:hAnsiTheme="minorHAnsi" w:cstheme="minorHAnsi"/>
          <w:b/>
          <w:sz w:val="22"/>
          <w:szCs w:val="22"/>
        </w:rPr>
        <w:t xml:space="preserve"> </w:t>
      </w:r>
      <w:r w:rsidR="00D555AC" w:rsidRPr="0015530B">
        <w:rPr>
          <w:rFonts w:asciiTheme="minorHAnsi" w:hAnsiTheme="minorHAnsi" w:cstheme="minorHAnsi"/>
          <w:b/>
          <w:sz w:val="22"/>
          <w:szCs w:val="22"/>
        </w:rPr>
        <w:tab/>
      </w:r>
      <w:r w:rsidR="007F185C" w:rsidRPr="0015530B">
        <w:rPr>
          <w:rFonts w:asciiTheme="minorHAnsi" w:hAnsiTheme="minorHAnsi" w:cstheme="minorHAnsi"/>
          <w:b/>
          <w:sz w:val="22"/>
          <w:szCs w:val="22"/>
          <w:u w:val="single"/>
        </w:rPr>
        <w:t xml:space="preserve">szkody </w:t>
      </w:r>
      <w:r w:rsidR="00D555AC" w:rsidRPr="0015530B">
        <w:rPr>
          <w:rFonts w:asciiTheme="minorHAnsi" w:hAnsiTheme="minorHAnsi" w:cstheme="minorHAnsi"/>
          <w:b/>
          <w:sz w:val="22"/>
          <w:szCs w:val="22"/>
          <w:u w:val="single"/>
        </w:rPr>
        <w:tab/>
      </w:r>
      <w:r w:rsidR="007F185C" w:rsidRPr="0015530B">
        <w:rPr>
          <w:rFonts w:asciiTheme="minorHAnsi" w:hAnsiTheme="minorHAnsi" w:cstheme="minorHAnsi"/>
          <w:b/>
          <w:sz w:val="22"/>
          <w:szCs w:val="22"/>
          <w:u w:val="single"/>
        </w:rPr>
        <w:t xml:space="preserve">powstałe w </w:t>
      </w:r>
      <w:r w:rsidR="00FA63F8" w:rsidRPr="0015530B">
        <w:rPr>
          <w:rFonts w:asciiTheme="minorHAnsi" w:hAnsiTheme="minorHAnsi" w:cstheme="minorHAnsi"/>
          <w:b/>
          <w:sz w:val="22"/>
          <w:szCs w:val="22"/>
          <w:u w:val="single"/>
        </w:rPr>
        <w:t xml:space="preserve">związku z ruchem tych pojazdów </w:t>
      </w:r>
    </w:p>
    <w:p w14:paraId="2A81FD2C" w14:textId="77777777" w:rsidR="00FA63F8" w:rsidRPr="0015530B" w:rsidRDefault="002A02D2" w:rsidP="00D555AC">
      <w:pPr>
        <w:jc w:val="both"/>
        <w:rPr>
          <w:rFonts w:asciiTheme="minorHAnsi" w:hAnsiTheme="minorHAnsi" w:cstheme="minorHAnsi"/>
          <w:sz w:val="22"/>
          <w:szCs w:val="22"/>
        </w:rPr>
      </w:pPr>
      <w:r w:rsidRPr="0015530B">
        <w:rPr>
          <w:rFonts w:asciiTheme="minorHAnsi" w:hAnsiTheme="minorHAnsi" w:cstheme="minorHAnsi"/>
          <w:b/>
          <w:sz w:val="22"/>
          <w:szCs w:val="22"/>
        </w:rPr>
        <w:t>1. Podstawa p</w:t>
      </w:r>
      <w:r w:rsidR="00FA63F8" w:rsidRPr="0015530B">
        <w:rPr>
          <w:rFonts w:asciiTheme="minorHAnsi" w:hAnsiTheme="minorHAnsi" w:cstheme="minorHAnsi"/>
          <w:b/>
          <w:sz w:val="22"/>
          <w:szCs w:val="22"/>
        </w:rPr>
        <w:t xml:space="preserve">rawna: </w:t>
      </w:r>
    </w:p>
    <w:p w14:paraId="57DA5305" w14:textId="42E144E0" w:rsidR="00E25141" w:rsidRPr="0015530B" w:rsidRDefault="007F185C" w:rsidP="00D555AC">
      <w:pPr>
        <w:jc w:val="both"/>
        <w:rPr>
          <w:rFonts w:asciiTheme="minorHAnsi" w:hAnsiTheme="minorHAnsi" w:cstheme="minorHAnsi"/>
          <w:sz w:val="22"/>
          <w:szCs w:val="22"/>
        </w:rPr>
      </w:pPr>
      <w:r w:rsidRPr="0015530B">
        <w:rPr>
          <w:rFonts w:asciiTheme="minorHAnsi" w:hAnsiTheme="minorHAnsi" w:cstheme="minorHAnsi"/>
          <w:sz w:val="22"/>
          <w:szCs w:val="22"/>
        </w:rPr>
        <w:t>Zgodnie z ustawą z dnia 23 maja 2003 r. o ubezpieczeniach obowiązkowych, Ubezpieczeniowym Funduszu Gwarancyjnym i Polskim Biurze Ubezpieczycieli Komunikacyjnych (</w:t>
      </w:r>
      <w:r w:rsidR="003D36E0" w:rsidRPr="0015530B">
        <w:rPr>
          <w:rFonts w:asciiTheme="minorHAnsi" w:hAnsiTheme="minorHAnsi" w:cstheme="minorHAnsi"/>
          <w:sz w:val="22"/>
          <w:szCs w:val="22"/>
        </w:rPr>
        <w:t xml:space="preserve">t.j. </w:t>
      </w:r>
      <w:r w:rsidRPr="0015530B">
        <w:rPr>
          <w:rFonts w:asciiTheme="minorHAnsi" w:hAnsiTheme="minorHAnsi" w:cstheme="minorHAnsi"/>
          <w:sz w:val="22"/>
          <w:szCs w:val="22"/>
        </w:rPr>
        <w:t xml:space="preserve">Dz.U. </w:t>
      </w:r>
      <w:r w:rsidR="00CC1CBE" w:rsidRPr="0015530B">
        <w:rPr>
          <w:rFonts w:asciiTheme="minorHAnsi" w:hAnsiTheme="minorHAnsi" w:cstheme="minorHAnsi"/>
          <w:sz w:val="22"/>
          <w:szCs w:val="22"/>
        </w:rPr>
        <w:t xml:space="preserve">z </w:t>
      </w:r>
      <w:r w:rsidR="00940F79" w:rsidRPr="0015530B">
        <w:rPr>
          <w:rFonts w:asciiTheme="minorHAnsi" w:hAnsiTheme="minorHAnsi" w:cstheme="minorHAnsi"/>
          <w:sz w:val="22"/>
          <w:szCs w:val="22"/>
        </w:rPr>
        <w:t>20</w:t>
      </w:r>
      <w:r w:rsidR="003D36E0" w:rsidRPr="0015530B">
        <w:rPr>
          <w:rFonts w:asciiTheme="minorHAnsi" w:hAnsiTheme="minorHAnsi" w:cstheme="minorHAnsi"/>
          <w:sz w:val="22"/>
          <w:szCs w:val="22"/>
        </w:rPr>
        <w:t>2</w:t>
      </w:r>
      <w:r w:rsidR="004C2A64">
        <w:rPr>
          <w:rFonts w:asciiTheme="minorHAnsi" w:hAnsiTheme="minorHAnsi" w:cstheme="minorHAnsi"/>
          <w:sz w:val="22"/>
          <w:szCs w:val="22"/>
        </w:rPr>
        <w:t>5</w:t>
      </w:r>
      <w:r w:rsidR="00940F79" w:rsidRPr="0015530B">
        <w:rPr>
          <w:rFonts w:asciiTheme="minorHAnsi" w:hAnsiTheme="minorHAnsi" w:cstheme="minorHAnsi"/>
          <w:sz w:val="22"/>
          <w:szCs w:val="22"/>
        </w:rPr>
        <w:t xml:space="preserve"> poz. </w:t>
      </w:r>
      <w:r w:rsidR="004C2A64">
        <w:rPr>
          <w:rFonts w:asciiTheme="minorHAnsi" w:hAnsiTheme="minorHAnsi" w:cstheme="minorHAnsi"/>
          <w:sz w:val="22"/>
          <w:szCs w:val="22"/>
        </w:rPr>
        <w:t>367</w:t>
      </w:r>
      <w:r w:rsidRPr="0015530B">
        <w:rPr>
          <w:rFonts w:asciiTheme="minorHAnsi" w:hAnsiTheme="minorHAnsi" w:cstheme="minorHAnsi"/>
          <w:sz w:val="22"/>
          <w:szCs w:val="22"/>
        </w:rPr>
        <w:t xml:space="preserve"> z późn. zm.). </w:t>
      </w:r>
    </w:p>
    <w:p w14:paraId="6DAFD3CC" w14:textId="77777777" w:rsidR="00FA63F8" w:rsidRPr="0015530B" w:rsidRDefault="00FA63F8" w:rsidP="00D555AC">
      <w:pPr>
        <w:jc w:val="both"/>
        <w:rPr>
          <w:rFonts w:asciiTheme="minorHAnsi" w:hAnsiTheme="minorHAnsi" w:cstheme="minorHAnsi"/>
          <w:b/>
          <w:sz w:val="22"/>
          <w:szCs w:val="22"/>
        </w:rPr>
      </w:pPr>
      <w:r w:rsidRPr="0015530B">
        <w:rPr>
          <w:rFonts w:asciiTheme="minorHAnsi" w:hAnsiTheme="minorHAnsi" w:cstheme="minorHAnsi"/>
          <w:b/>
          <w:sz w:val="22"/>
          <w:szCs w:val="22"/>
        </w:rPr>
        <w:t xml:space="preserve">2. Suma gwarancyjna: </w:t>
      </w:r>
    </w:p>
    <w:p w14:paraId="0D5D2DB4" w14:textId="77777777" w:rsidR="00FA63F8" w:rsidRPr="0015530B" w:rsidRDefault="00FA63F8" w:rsidP="00D555AC">
      <w:pPr>
        <w:jc w:val="both"/>
        <w:rPr>
          <w:rFonts w:asciiTheme="minorHAnsi" w:hAnsiTheme="minorHAnsi" w:cstheme="minorHAnsi"/>
          <w:sz w:val="22"/>
          <w:szCs w:val="22"/>
        </w:rPr>
      </w:pPr>
      <w:r w:rsidRPr="0015530B">
        <w:rPr>
          <w:rFonts w:asciiTheme="minorHAnsi" w:hAnsiTheme="minorHAnsi" w:cstheme="minorHAnsi"/>
          <w:sz w:val="22"/>
          <w:szCs w:val="22"/>
        </w:rPr>
        <w:t>ustawowa minimalna</w:t>
      </w:r>
    </w:p>
    <w:p w14:paraId="4AAEF7C8" w14:textId="77777777" w:rsidR="00FA63F8" w:rsidRPr="0015530B" w:rsidRDefault="00FA63F8" w:rsidP="00D555AC">
      <w:pPr>
        <w:jc w:val="both"/>
        <w:rPr>
          <w:rFonts w:asciiTheme="minorHAnsi" w:hAnsiTheme="minorHAnsi" w:cstheme="minorHAnsi"/>
          <w:b/>
          <w:sz w:val="22"/>
          <w:szCs w:val="22"/>
        </w:rPr>
      </w:pPr>
      <w:r w:rsidRPr="0015530B">
        <w:rPr>
          <w:rFonts w:asciiTheme="minorHAnsi" w:hAnsiTheme="minorHAnsi" w:cstheme="minorHAnsi"/>
          <w:b/>
          <w:sz w:val="22"/>
          <w:szCs w:val="22"/>
        </w:rPr>
        <w:t>3. Przedmiot ubezpieczenia:</w:t>
      </w:r>
    </w:p>
    <w:p w14:paraId="35647FA2" w14:textId="17588DE5" w:rsidR="00FA63F8" w:rsidRPr="001E0425" w:rsidRDefault="00FA63F8" w:rsidP="00D555AC">
      <w:pPr>
        <w:jc w:val="both"/>
        <w:rPr>
          <w:rFonts w:asciiTheme="minorHAnsi" w:hAnsiTheme="minorHAnsi" w:cstheme="minorHAnsi"/>
          <w:sz w:val="22"/>
          <w:szCs w:val="22"/>
        </w:rPr>
      </w:pPr>
      <w:r w:rsidRPr="0015530B">
        <w:rPr>
          <w:rFonts w:asciiTheme="minorHAnsi" w:hAnsiTheme="minorHAnsi" w:cstheme="minorHAnsi"/>
          <w:sz w:val="22"/>
          <w:szCs w:val="22"/>
        </w:rPr>
        <w:t xml:space="preserve">Ubezpieczeniem objęte zostaną pojazdy mechaniczne podlegające ustawowemu obowiązkowi </w:t>
      </w:r>
      <w:r w:rsidRPr="001E0425">
        <w:rPr>
          <w:rFonts w:asciiTheme="minorHAnsi" w:hAnsiTheme="minorHAnsi" w:cstheme="minorHAnsi"/>
          <w:sz w:val="22"/>
          <w:szCs w:val="22"/>
        </w:rPr>
        <w:t>ubezpieczenia zgod</w:t>
      </w:r>
      <w:r w:rsidR="00D01598" w:rsidRPr="001E0425">
        <w:rPr>
          <w:rFonts w:asciiTheme="minorHAnsi" w:hAnsiTheme="minorHAnsi" w:cstheme="minorHAnsi"/>
          <w:sz w:val="22"/>
          <w:szCs w:val="22"/>
        </w:rPr>
        <w:t xml:space="preserve">nie z w wykazem – </w:t>
      </w:r>
      <w:r w:rsidR="00387885" w:rsidRPr="001E0425">
        <w:rPr>
          <w:rFonts w:asciiTheme="minorHAnsi" w:hAnsiTheme="minorHAnsi" w:cstheme="minorHAnsi"/>
          <w:sz w:val="22"/>
          <w:szCs w:val="22"/>
        </w:rPr>
        <w:t>Z</w:t>
      </w:r>
      <w:r w:rsidR="00D01598" w:rsidRPr="001E0425">
        <w:rPr>
          <w:rFonts w:asciiTheme="minorHAnsi" w:hAnsiTheme="minorHAnsi" w:cstheme="minorHAnsi"/>
          <w:sz w:val="22"/>
          <w:szCs w:val="22"/>
        </w:rPr>
        <w:t xml:space="preserve">ałącznik nr </w:t>
      </w:r>
      <w:r w:rsidR="00852285">
        <w:rPr>
          <w:rFonts w:asciiTheme="minorHAnsi" w:hAnsiTheme="minorHAnsi" w:cstheme="minorHAnsi"/>
          <w:sz w:val="22"/>
          <w:szCs w:val="22"/>
        </w:rPr>
        <w:t>1</w:t>
      </w:r>
      <w:r w:rsidR="007A73EB">
        <w:rPr>
          <w:rFonts w:asciiTheme="minorHAnsi" w:hAnsiTheme="minorHAnsi" w:cstheme="minorHAnsi"/>
          <w:sz w:val="22"/>
          <w:szCs w:val="22"/>
        </w:rPr>
        <w:t>1 SWZ</w:t>
      </w:r>
      <w:r w:rsidR="00387885" w:rsidRPr="001E0425">
        <w:rPr>
          <w:rFonts w:asciiTheme="minorHAnsi" w:hAnsiTheme="minorHAnsi" w:cstheme="minorHAnsi"/>
          <w:sz w:val="22"/>
          <w:szCs w:val="22"/>
        </w:rPr>
        <w:t>.</w:t>
      </w:r>
    </w:p>
    <w:p w14:paraId="6B814ABB" w14:textId="77777777" w:rsidR="00FA63F8" w:rsidRPr="001E0425" w:rsidRDefault="00FA63F8" w:rsidP="00D555AC">
      <w:pPr>
        <w:jc w:val="both"/>
        <w:rPr>
          <w:rFonts w:asciiTheme="minorHAnsi" w:hAnsiTheme="minorHAnsi" w:cstheme="minorHAnsi"/>
          <w:b/>
          <w:sz w:val="22"/>
          <w:szCs w:val="22"/>
        </w:rPr>
      </w:pPr>
      <w:r w:rsidRPr="001E0425">
        <w:rPr>
          <w:rFonts w:asciiTheme="minorHAnsi" w:hAnsiTheme="minorHAnsi" w:cstheme="minorHAnsi"/>
          <w:b/>
          <w:sz w:val="22"/>
          <w:szCs w:val="22"/>
        </w:rPr>
        <w:t>4. Okres ubezpieczenia:</w:t>
      </w:r>
    </w:p>
    <w:p w14:paraId="5A1CE2D1" w14:textId="20292499" w:rsidR="00FA63F8" w:rsidRDefault="00FA63F8" w:rsidP="000C080F">
      <w:pPr>
        <w:keepNext/>
        <w:jc w:val="both"/>
        <w:outlineLvl w:val="1"/>
        <w:rPr>
          <w:rFonts w:asciiTheme="minorHAnsi" w:hAnsiTheme="minorHAnsi" w:cstheme="minorHAnsi"/>
          <w:sz w:val="22"/>
          <w:szCs w:val="22"/>
        </w:rPr>
      </w:pPr>
      <w:r w:rsidRPr="001E0425">
        <w:rPr>
          <w:rFonts w:asciiTheme="minorHAnsi" w:hAnsiTheme="minorHAnsi" w:cstheme="minorHAnsi"/>
          <w:sz w:val="22"/>
          <w:szCs w:val="22"/>
        </w:rPr>
        <w:t xml:space="preserve">Od dnia wnioskowanego dla poszczególnego pojazdu jako dzień </w:t>
      </w:r>
      <w:r w:rsidR="000C6183" w:rsidRPr="001E0425">
        <w:rPr>
          <w:rFonts w:asciiTheme="minorHAnsi" w:hAnsiTheme="minorHAnsi" w:cstheme="minorHAnsi"/>
          <w:sz w:val="22"/>
          <w:szCs w:val="22"/>
        </w:rPr>
        <w:t>rozpoczęcia ochrony</w:t>
      </w:r>
      <w:r w:rsidRPr="001E0425">
        <w:rPr>
          <w:rFonts w:asciiTheme="minorHAnsi" w:hAnsiTheme="minorHAnsi" w:cstheme="minorHAnsi"/>
          <w:sz w:val="22"/>
          <w:szCs w:val="22"/>
        </w:rPr>
        <w:t xml:space="preserve"> przez okres 12 </w:t>
      </w:r>
      <w:r w:rsidR="000C6183" w:rsidRPr="001E0425">
        <w:rPr>
          <w:rFonts w:asciiTheme="minorHAnsi" w:hAnsiTheme="minorHAnsi" w:cstheme="minorHAnsi"/>
          <w:sz w:val="22"/>
          <w:szCs w:val="22"/>
        </w:rPr>
        <w:t>miesięcy lub</w:t>
      </w:r>
      <w:r w:rsidRPr="001E0425">
        <w:rPr>
          <w:rFonts w:asciiTheme="minorHAnsi" w:hAnsiTheme="minorHAnsi" w:cstheme="minorHAnsi"/>
          <w:sz w:val="22"/>
          <w:szCs w:val="22"/>
        </w:rPr>
        <w:t xml:space="preserve"> do końca okresu dla pojazdów zgłaszanyc</w:t>
      </w:r>
      <w:r w:rsidR="000C080F" w:rsidRPr="001E0425">
        <w:rPr>
          <w:rFonts w:asciiTheme="minorHAnsi" w:hAnsiTheme="minorHAnsi" w:cstheme="minorHAnsi"/>
          <w:sz w:val="22"/>
          <w:szCs w:val="22"/>
        </w:rPr>
        <w:t>h w trakcie umowy ubezpieczenia zgodnie z klauzulą wyrównania okresu ubezpieczenia</w:t>
      </w:r>
      <w:r w:rsidR="007A73EB">
        <w:rPr>
          <w:rFonts w:asciiTheme="minorHAnsi" w:hAnsiTheme="minorHAnsi" w:cstheme="minorHAnsi"/>
          <w:sz w:val="22"/>
          <w:szCs w:val="22"/>
        </w:rPr>
        <w:t xml:space="preserve">. </w:t>
      </w:r>
    </w:p>
    <w:p w14:paraId="5CDEAE9E" w14:textId="7C4C7B88" w:rsidR="007A73EB" w:rsidRDefault="007A73EB" w:rsidP="000C080F">
      <w:pPr>
        <w:keepNext/>
        <w:jc w:val="both"/>
        <w:outlineLvl w:val="1"/>
        <w:rPr>
          <w:rFonts w:asciiTheme="minorHAnsi" w:hAnsiTheme="minorHAnsi" w:cstheme="minorHAnsi"/>
          <w:sz w:val="22"/>
          <w:szCs w:val="22"/>
        </w:rPr>
      </w:pPr>
      <w:r w:rsidRPr="007A73EB">
        <w:rPr>
          <w:rFonts w:asciiTheme="minorHAnsi" w:hAnsiTheme="minorHAnsi" w:cstheme="minorHAnsi"/>
          <w:sz w:val="22"/>
          <w:szCs w:val="22"/>
        </w:rPr>
        <w:t xml:space="preserve">Ochrona ubezpieczeniowa dla pojazdów zgłaszanych do ubezpieczenia w okresie obowiązywania </w:t>
      </w:r>
      <w:r>
        <w:rPr>
          <w:rFonts w:asciiTheme="minorHAnsi" w:hAnsiTheme="minorHAnsi" w:cstheme="minorHAnsi"/>
          <w:sz w:val="22"/>
          <w:szCs w:val="22"/>
        </w:rPr>
        <w:t>u</w:t>
      </w:r>
      <w:r w:rsidRPr="007A73EB">
        <w:rPr>
          <w:rFonts w:asciiTheme="minorHAnsi" w:hAnsiTheme="minorHAnsi" w:cstheme="minorHAnsi"/>
          <w:sz w:val="22"/>
          <w:szCs w:val="22"/>
        </w:rPr>
        <w:t xml:space="preserve">mowy będzie udzielana w okresie wynoszącym 24 miesięcy, z podziałem na dwa dwunastomiesięczne okresy ubezpieczenia następujące po sobie, liczonym odrębnie dla każdego pojazdu. </w:t>
      </w:r>
    </w:p>
    <w:p w14:paraId="4E5B2D4E" w14:textId="77777777" w:rsidR="007A73EB" w:rsidRPr="001E0425" w:rsidRDefault="007A73EB" w:rsidP="000C080F">
      <w:pPr>
        <w:keepNext/>
        <w:jc w:val="both"/>
        <w:outlineLvl w:val="1"/>
        <w:rPr>
          <w:rFonts w:asciiTheme="minorHAnsi" w:hAnsiTheme="minorHAnsi" w:cstheme="minorHAnsi"/>
          <w:sz w:val="22"/>
          <w:szCs w:val="22"/>
        </w:rPr>
      </w:pPr>
    </w:p>
    <w:p w14:paraId="21364192" w14:textId="77777777" w:rsidR="000C080F" w:rsidRPr="001E0425" w:rsidRDefault="000C080F" w:rsidP="000C080F">
      <w:pPr>
        <w:keepNext/>
        <w:jc w:val="both"/>
        <w:outlineLvl w:val="1"/>
        <w:rPr>
          <w:rFonts w:asciiTheme="minorHAnsi" w:hAnsiTheme="minorHAnsi" w:cstheme="minorHAnsi"/>
          <w:b/>
          <w:sz w:val="22"/>
          <w:szCs w:val="22"/>
        </w:rPr>
      </w:pPr>
    </w:p>
    <w:p w14:paraId="397E491E" w14:textId="77777777" w:rsidR="000C080F" w:rsidRPr="001E0425" w:rsidRDefault="00EF274E" w:rsidP="00E25141">
      <w:pPr>
        <w:keepNext/>
        <w:jc w:val="both"/>
        <w:outlineLvl w:val="1"/>
        <w:rPr>
          <w:rFonts w:asciiTheme="minorHAnsi" w:hAnsiTheme="minorHAnsi" w:cstheme="minorHAnsi"/>
          <w:sz w:val="22"/>
          <w:szCs w:val="22"/>
        </w:rPr>
      </w:pPr>
      <w:r w:rsidRPr="001E0425">
        <w:rPr>
          <w:rFonts w:asciiTheme="minorHAnsi" w:hAnsiTheme="minorHAnsi" w:cstheme="minorHAnsi"/>
          <w:b/>
          <w:sz w:val="22"/>
          <w:szCs w:val="22"/>
        </w:rPr>
        <w:t>VI</w:t>
      </w:r>
      <w:r w:rsidR="00AE4F9A" w:rsidRPr="001E0425">
        <w:rPr>
          <w:rFonts w:asciiTheme="minorHAnsi" w:hAnsiTheme="minorHAnsi" w:cstheme="minorHAnsi"/>
          <w:b/>
          <w:sz w:val="22"/>
          <w:szCs w:val="22"/>
        </w:rPr>
        <w:t>I</w:t>
      </w:r>
      <w:r w:rsidR="004A7029" w:rsidRPr="001E0425">
        <w:rPr>
          <w:rFonts w:asciiTheme="minorHAnsi" w:hAnsiTheme="minorHAnsi" w:cstheme="minorHAnsi"/>
          <w:b/>
          <w:sz w:val="22"/>
          <w:szCs w:val="22"/>
        </w:rPr>
        <w:t>I</w:t>
      </w:r>
      <w:r w:rsidR="00E25141" w:rsidRPr="001E0425">
        <w:rPr>
          <w:rFonts w:asciiTheme="minorHAnsi" w:hAnsiTheme="minorHAnsi" w:cstheme="minorHAnsi"/>
          <w:b/>
          <w:sz w:val="22"/>
          <w:szCs w:val="22"/>
        </w:rPr>
        <w:t xml:space="preserve">. </w:t>
      </w:r>
      <w:r w:rsidR="007F185C" w:rsidRPr="001E0425">
        <w:rPr>
          <w:rFonts w:asciiTheme="minorHAnsi" w:hAnsiTheme="minorHAnsi" w:cstheme="minorHAnsi"/>
          <w:b/>
          <w:sz w:val="22"/>
          <w:szCs w:val="22"/>
          <w:u w:val="single"/>
        </w:rPr>
        <w:t>Ubezpieczenie Auto Casco</w:t>
      </w:r>
      <w:r w:rsidR="000C080F" w:rsidRPr="001E0425">
        <w:rPr>
          <w:rFonts w:asciiTheme="minorHAnsi" w:hAnsiTheme="minorHAnsi" w:cstheme="minorHAnsi"/>
          <w:sz w:val="22"/>
          <w:szCs w:val="22"/>
        </w:rPr>
        <w:t xml:space="preserve"> </w:t>
      </w:r>
    </w:p>
    <w:p w14:paraId="3CC7DDE3" w14:textId="77777777" w:rsidR="000C080F" w:rsidRPr="001E0425" w:rsidRDefault="000C080F" w:rsidP="000C080F">
      <w:pPr>
        <w:jc w:val="both"/>
        <w:rPr>
          <w:rFonts w:asciiTheme="minorHAnsi" w:hAnsiTheme="minorHAnsi" w:cstheme="minorHAnsi"/>
          <w:b/>
          <w:sz w:val="22"/>
          <w:szCs w:val="22"/>
        </w:rPr>
      </w:pPr>
      <w:r w:rsidRPr="001E0425">
        <w:rPr>
          <w:rFonts w:asciiTheme="minorHAnsi" w:hAnsiTheme="minorHAnsi" w:cstheme="minorHAnsi"/>
          <w:b/>
          <w:sz w:val="22"/>
          <w:szCs w:val="22"/>
        </w:rPr>
        <w:t>1. Przedmiot ubezpieczenia:</w:t>
      </w:r>
    </w:p>
    <w:p w14:paraId="5A982D12" w14:textId="3806CE48" w:rsidR="000C080F" w:rsidRPr="0015530B" w:rsidRDefault="000C080F" w:rsidP="000C080F">
      <w:pPr>
        <w:jc w:val="both"/>
        <w:rPr>
          <w:rFonts w:asciiTheme="minorHAnsi" w:hAnsiTheme="minorHAnsi" w:cstheme="minorHAnsi"/>
          <w:sz w:val="22"/>
          <w:szCs w:val="22"/>
        </w:rPr>
      </w:pPr>
      <w:r w:rsidRPr="001E0425">
        <w:rPr>
          <w:rFonts w:asciiTheme="minorHAnsi" w:hAnsiTheme="minorHAnsi" w:cstheme="minorHAnsi"/>
          <w:sz w:val="22"/>
          <w:szCs w:val="22"/>
        </w:rPr>
        <w:t>Ubezpieczeniem objęte zostaną pojazdy mechaniczne zgod</w:t>
      </w:r>
      <w:r w:rsidR="00D01598" w:rsidRPr="001E0425">
        <w:rPr>
          <w:rFonts w:asciiTheme="minorHAnsi" w:hAnsiTheme="minorHAnsi" w:cstheme="minorHAnsi"/>
          <w:sz w:val="22"/>
          <w:szCs w:val="22"/>
        </w:rPr>
        <w:t xml:space="preserve">nie z w wykazem – </w:t>
      </w:r>
      <w:r w:rsidR="00387885" w:rsidRPr="001E0425">
        <w:rPr>
          <w:rFonts w:asciiTheme="minorHAnsi" w:hAnsiTheme="minorHAnsi" w:cstheme="minorHAnsi"/>
          <w:sz w:val="22"/>
          <w:szCs w:val="22"/>
        </w:rPr>
        <w:t>Z</w:t>
      </w:r>
      <w:r w:rsidR="00D01598" w:rsidRPr="001E0425">
        <w:rPr>
          <w:rFonts w:asciiTheme="minorHAnsi" w:hAnsiTheme="minorHAnsi" w:cstheme="minorHAnsi"/>
          <w:sz w:val="22"/>
          <w:szCs w:val="22"/>
        </w:rPr>
        <w:t xml:space="preserve">ałącznik </w:t>
      </w:r>
      <w:r w:rsidR="00097564">
        <w:rPr>
          <w:rFonts w:asciiTheme="minorHAnsi" w:hAnsiTheme="minorHAnsi" w:cstheme="minorHAnsi"/>
          <w:sz w:val="22"/>
          <w:szCs w:val="22"/>
        </w:rPr>
        <w:t>11</w:t>
      </w:r>
      <w:r w:rsidR="00097564" w:rsidRPr="001E0425">
        <w:rPr>
          <w:rFonts w:asciiTheme="minorHAnsi" w:hAnsiTheme="minorHAnsi" w:cstheme="minorHAnsi"/>
          <w:sz w:val="22"/>
          <w:szCs w:val="22"/>
        </w:rPr>
        <w:t xml:space="preserve"> </w:t>
      </w:r>
      <w:r w:rsidR="00277871" w:rsidRPr="001E0425">
        <w:rPr>
          <w:rFonts w:asciiTheme="minorHAnsi" w:hAnsiTheme="minorHAnsi" w:cstheme="minorHAnsi"/>
          <w:sz w:val="22"/>
          <w:szCs w:val="22"/>
        </w:rPr>
        <w:t xml:space="preserve">(suma ubezpieczenia zawiera również </w:t>
      </w:r>
      <w:r w:rsidR="00E96119" w:rsidRPr="001E0425">
        <w:rPr>
          <w:rFonts w:asciiTheme="minorHAnsi" w:hAnsiTheme="minorHAnsi" w:cstheme="minorHAnsi"/>
          <w:sz w:val="22"/>
          <w:szCs w:val="22"/>
        </w:rPr>
        <w:t>wartość oznaczeń, naklejek i opisów pojazdów na zewnątrz)</w:t>
      </w:r>
      <w:r w:rsidR="007A73EB">
        <w:rPr>
          <w:rFonts w:asciiTheme="minorHAnsi" w:hAnsiTheme="minorHAnsi" w:cstheme="minorHAnsi"/>
          <w:sz w:val="22"/>
          <w:szCs w:val="22"/>
        </w:rPr>
        <w:t>.</w:t>
      </w:r>
    </w:p>
    <w:p w14:paraId="1B06030D" w14:textId="77777777" w:rsidR="00905453" w:rsidRPr="0015530B" w:rsidRDefault="00905453" w:rsidP="00905453">
      <w:pPr>
        <w:jc w:val="both"/>
        <w:rPr>
          <w:rFonts w:asciiTheme="minorHAnsi" w:hAnsiTheme="minorHAnsi" w:cstheme="minorHAnsi"/>
          <w:b/>
          <w:sz w:val="22"/>
          <w:szCs w:val="22"/>
        </w:rPr>
      </w:pPr>
      <w:r w:rsidRPr="0015530B">
        <w:rPr>
          <w:rFonts w:asciiTheme="minorHAnsi" w:hAnsiTheme="minorHAnsi" w:cstheme="minorHAnsi"/>
          <w:b/>
          <w:sz w:val="22"/>
          <w:szCs w:val="22"/>
        </w:rPr>
        <w:t>2. Okres ubezpieczenia:</w:t>
      </w:r>
    </w:p>
    <w:p w14:paraId="50AFD8B2" w14:textId="2273D894" w:rsidR="00905453" w:rsidRPr="0015530B" w:rsidRDefault="00905453" w:rsidP="00905453">
      <w:pPr>
        <w:keepNext/>
        <w:jc w:val="both"/>
        <w:outlineLvl w:val="1"/>
        <w:rPr>
          <w:rFonts w:asciiTheme="minorHAnsi" w:hAnsiTheme="minorHAnsi" w:cstheme="minorHAnsi"/>
          <w:sz w:val="22"/>
          <w:szCs w:val="22"/>
        </w:rPr>
      </w:pPr>
      <w:r w:rsidRPr="0015530B">
        <w:rPr>
          <w:rFonts w:asciiTheme="minorHAnsi" w:hAnsiTheme="minorHAnsi" w:cstheme="minorHAnsi"/>
          <w:sz w:val="22"/>
          <w:szCs w:val="22"/>
        </w:rPr>
        <w:t xml:space="preserve">Od dnia wnioskowanego dla poszczególnego pojazdu jako dzień </w:t>
      </w:r>
      <w:r w:rsidR="000C6183" w:rsidRPr="0015530B">
        <w:rPr>
          <w:rFonts w:asciiTheme="minorHAnsi" w:hAnsiTheme="minorHAnsi" w:cstheme="minorHAnsi"/>
          <w:sz w:val="22"/>
          <w:szCs w:val="22"/>
        </w:rPr>
        <w:t>rozpoczęcia ochrony</w:t>
      </w:r>
      <w:r w:rsidRPr="0015530B">
        <w:rPr>
          <w:rFonts w:asciiTheme="minorHAnsi" w:hAnsiTheme="minorHAnsi" w:cstheme="minorHAnsi"/>
          <w:sz w:val="22"/>
          <w:szCs w:val="22"/>
        </w:rPr>
        <w:t xml:space="preserve"> przez okres 12 </w:t>
      </w:r>
      <w:r w:rsidR="000C6183" w:rsidRPr="0015530B">
        <w:rPr>
          <w:rFonts w:asciiTheme="minorHAnsi" w:hAnsiTheme="minorHAnsi" w:cstheme="minorHAnsi"/>
          <w:sz w:val="22"/>
          <w:szCs w:val="22"/>
        </w:rPr>
        <w:t>miesięcy lub</w:t>
      </w:r>
      <w:r w:rsidRPr="0015530B">
        <w:rPr>
          <w:rFonts w:asciiTheme="minorHAnsi" w:hAnsiTheme="minorHAnsi" w:cstheme="minorHAnsi"/>
          <w:sz w:val="22"/>
          <w:szCs w:val="22"/>
        </w:rPr>
        <w:t xml:space="preserve"> do końca okresu dla pojazdów zgłaszanych w trakcie umowy ubezpieczenia zgodnie z klauzulą wyrównania okresu ubezpieczenia</w:t>
      </w:r>
      <w:r w:rsidR="007A73EB">
        <w:rPr>
          <w:rFonts w:asciiTheme="minorHAnsi" w:hAnsiTheme="minorHAnsi" w:cstheme="minorHAnsi"/>
          <w:sz w:val="22"/>
          <w:szCs w:val="22"/>
        </w:rPr>
        <w:t>.</w:t>
      </w:r>
    </w:p>
    <w:p w14:paraId="05190FBE" w14:textId="77777777" w:rsidR="000C080F" w:rsidRPr="0015530B" w:rsidRDefault="00905453" w:rsidP="00E25141">
      <w:pPr>
        <w:keepNext/>
        <w:jc w:val="both"/>
        <w:outlineLvl w:val="1"/>
        <w:rPr>
          <w:rFonts w:asciiTheme="minorHAnsi" w:hAnsiTheme="minorHAnsi" w:cstheme="minorHAnsi"/>
          <w:b/>
          <w:sz w:val="22"/>
          <w:szCs w:val="22"/>
        </w:rPr>
      </w:pPr>
      <w:r w:rsidRPr="0015530B">
        <w:rPr>
          <w:rFonts w:asciiTheme="minorHAnsi" w:hAnsiTheme="minorHAnsi" w:cstheme="minorHAnsi"/>
          <w:b/>
          <w:sz w:val="22"/>
          <w:szCs w:val="22"/>
        </w:rPr>
        <w:t>3. Zakres terytorialny:</w:t>
      </w:r>
    </w:p>
    <w:p w14:paraId="2D7D8ECB" w14:textId="3DB6188E" w:rsidR="000C080F" w:rsidRPr="0015530B" w:rsidRDefault="007E620F" w:rsidP="00E25141">
      <w:pPr>
        <w:keepNext/>
        <w:jc w:val="both"/>
        <w:outlineLvl w:val="1"/>
        <w:rPr>
          <w:rFonts w:asciiTheme="minorHAnsi" w:hAnsiTheme="minorHAnsi" w:cstheme="minorHAnsi"/>
          <w:b/>
          <w:sz w:val="22"/>
          <w:szCs w:val="22"/>
        </w:rPr>
      </w:pPr>
      <w:r w:rsidRPr="0015530B">
        <w:rPr>
          <w:rFonts w:asciiTheme="minorHAnsi" w:hAnsiTheme="minorHAnsi" w:cstheme="minorHAnsi"/>
          <w:sz w:val="22"/>
          <w:szCs w:val="22"/>
        </w:rPr>
        <w:t>EUROPA</w:t>
      </w:r>
      <w:r w:rsidR="00D01598" w:rsidRPr="0015530B">
        <w:rPr>
          <w:rFonts w:asciiTheme="minorHAnsi" w:hAnsiTheme="minorHAnsi" w:cstheme="minorHAnsi"/>
          <w:sz w:val="22"/>
          <w:szCs w:val="22"/>
        </w:rPr>
        <w:t xml:space="preserve"> </w:t>
      </w:r>
      <w:r w:rsidRPr="0015530B">
        <w:rPr>
          <w:rFonts w:asciiTheme="minorHAnsi" w:hAnsiTheme="minorHAnsi" w:cstheme="minorHAnsi"/>
          <w:sz w:val="22"/>
          <w:szCs w:val="22"/>
        </w:rPr>
        <w:t>–</w:t>
      </w:r>
      <w:r w:rsidR="00D01598" w:rsidRPr="0015530B">
        <w:rPr>
          <w:rFonts w:asciiTheme="minorHAnsi" w:hAnsiTheme="minorHAnsi" w:cstheme="minorHAnsi"/>
          <w:sz w:val="22"/>
          <w:szCs w:val="22"/>
        </w:rPr>
        <w:t xml:space="preserve"> </w:t>
      </w:r>
      <w:r w:rsidRPr="0015530B">
        <w:rPr>
          <w:rFonts w:asciiTheme="minorHAnsi" w:hAnsiTheme="minorHAnsi" w:cstheme="minorHAnsi"/>
          <w:sz w:val="22"/>
          <w:szCs w:val="22"/>
        </w:rPr>
        <w:t xml:space="preserve">Ochrona ubezpieczeniowa nie obejmuje </w:t>
      </w:r>
      <w:r w:rsidR="00075813">
        <w:rPr>
          <w:rFonts w:asciiTheme="minorHAnsi" w:hAnsiTheme="minorHAnsi" w:cstheme="minorHAnsi"/>
          <w:sz w:val="22"/>
          <w:szCs w:val="22"/>
        </w:rPr>
        <w:t>szkód w</w:t>
      </w:r>
      <w:r w:rsidRPr="0015530B">
        <w:rPr>
          <w:rFonts w:asciiTheme="minorHAnsi" w:hAnsiTheme="minorHAnsi" w:cstheme="minorHAnsi"/>
          <w:sz w:val="22"/>
          <w:szCs w:val="22"/>
        </w:rPr>
        <w:t xml:space="preserve"> poj</w:t>
      </w:r>
      <w:r w:rsidR="00075813">
        <w:rPr>
          <w:rFonts w:asciiTheme="minorHAnsi" w:hAnsiTheme="minorHAnsi" w:cstheme="minorHAnsi"/>
          <w:sz w:val="22"/>
          <w:szCs w:val="22"/>
        </w:rPr>
        <w:t>eździe</w:t>
      </w:r>
      <w:r w:rsidRPr="0015530B">
        <w:rPr>
          <w:rFonts w:asciiTheme="minorHAnsi" w:hAnsiTheme="minorHAnsi" w:cstheme="minorHAnsi"/>
          <w:sz w:val="22"/>
          <w:szCs w:val="22"/>
        </w:rPr>
        <w:t xml:space="preserve">, jego części lub wyposażenia na terytorium Rosji, Białorusi, Ukrainy i Mołdawii. </w:t>
      </w:r>
    </w:p>
    <w:p w14:paraId="44DBC003" w14:textId="77777777" w:rsidR="004A46AD" w:rsidRPr="0015530B" w:rsidRDefault="004A46AD" w:rsidP="00E25141">
      <w:pPr>
        <w:keepNext/>
        <w:jc w:val="both"/>
        <w:outlineLvl w:val="1"/>
        <w:rPr>
          <w:rFonts w:asciiTheme="minorHAnsi" w:hAnsiTheme="minorHAnsi" w:cstheme="minorHAnsi"/>
          <w:b/>
          <w:sz w:val="22"/>
          <w:szCs w:val="22"/>
        </w:rPr>
      </w:pPr>
      <w:r w:rsidRPr="0015530B">
        <w:rPr>
          <w:rFonts w:asciiTheme="minorHAnsi" w:hAnsiTheme="minorHAnsi" w:cstheme="minorHAnsi"/>
          <w:b/>
          <w:sz w:val="22"/>
          <w:szCs w:val="22"/>
        </w:rPr>
        <w:t>4. Zakres ubezpieczenia – ZAKRES PEŁNY</w:t>
      </w:r>
      <w:r w:rsidR="005F2F7A" w:rsidRPr="0015530B">
        <w:rPr>
          <w:rFonts w:asciiTheme="minorHAnsi" w:hAnsiTheme="minorHAnsi" w:cstheme="minorHAnsi"/>
          <w:b/>
          <w:sz w:val="22"/>
          <w:szCs w:val="22"/>
        </w:rPr>
        <w:t xml:space="preserve"> (</w:t>
      </w:r>
      <w:r w:rsidR="005F2F7A" w:rsidRPr="0015530B">
        <w:rPr>
          <w:rFonts w:asciiTheme="minorHAnsi" w:hAnsiTheme="minorHAnsi" w:cstheme="minorHAnsi"/>
          <w:b/>
          <w:sz w:val="22"/>
          <w:szCs w:val="22"/>
          <w:u w:val="single"/>
        </w:rPr>
        <w:t>all risks</w:t>
      </w:r>
      <w:r w:rsidR="005F2F7A" w:rsidRPr="0015530B">
        <w:rPr>
          <w:rFonts w:asciiTheme="minorHAnsi" w:hAnsiTheme="minorHAnsi" w:cstheme="minorHAnsi"/>
          <w:b/>
          <w:sz w:val="22"/>
          <w:szCs w:val="22"/>
        </w:rPr>
        <w:t>)</w:t>
      </w:r>
    </w:p>
    <w:p w14:paraId="3D620AC2" w14:textId="36C24351" w:rsidR="007F185C" w:rsidRPr="0015530B" w:rsidRDefault="004A46AD" w:rsidP="00E25141">
      <w:pPr>
        <w:keepNext/>
        <w:jc w:val="both"/>
        <w:outlineLvl w:val="1"/>
        <w:rPr>
          <w:rFonts w:asciiTheme="minorHAnsi" w:hAnsiTheme="minorHAnsi" w:cstheme="minorHAnsi"/>
          <w:b/>
          <w:sz w:val="22"/>
          <w:szCs w:val="22"/>
        </w:rPr>
      </w:pPr>
      <w:r w:rsidRPr="0015530B">
        <w:rPr>
          <w:rFonts w:asciiTheme="minorHAnsi" w:hAnsiTheme="minorHAnsi" w:cstheme="minorHAnsi"/>
          <w:sz w:val="22"/>
          <w:szCs w:val="22"/>
        </w:rPr>
        <w:t>Z</w:t>
      </w:r>
      <w:r w:rsidR="007F185C" w:rsidRPr="0015530B">
        <w:rPr>
          <w:rFonts w:asciiTheme="minorHAnsi" w:hAnsiTheme="minorHAnsi" w:cstheme="minorHAnsi"/>
          <w:sz w:val="22"/>
          <w:szCs w:val="22"/>
        </w:rPr>
        <w:t>akres</w:t>
      </w:r>
      <w:r w:rsidRPr="0015530B">
        <w:rPr>
          <w:rFonts w:asciiTheme="minorHAnsi" w:hAnsiTheme="minorHAnsi" w:cstheme="minorHAnsi"/>
          <w:sz w:val="22"/>
          <w:szCs w:val="22"/>
        </w:rPr>
        <w:t xml:space="preserve"> pełny</w:t>
      </w:r>
      <w:r w:rsidR="007F185C" w:rsidRPr="0015530B">
        <w:rPr>
          <w:rFonts w:asciiTheme="minorHAnsi" w:hAnsiTheme="minorHAnsi" w:cstheme="minorHAnsi"/>
          <w:sz w:val="22"/>
          <w:szCs w:val="22"/>
        </w:rPr>
        <w:t xml:space="preserve"> pokrycia</w:t>
      </w:r>
      <w:r w:rsidRPr="0015530B">
        <w:rPr>
          <w:rFonts w:asciiTheme="minorHAnsi" w:hAnsiTheme="minorHAnsi" w:cstheme="minorHAnsi"/>
          <w:sz w:val="22"/>
          <w:szCs w:val="22"/>
        </w:rPr>
        <w:t xml:space="preserve"> ubezpieczeniowego z włączeniem szkód kradzieżowych</w:t>
      </w:r>
      <w:r w:rsidR="007F185C" w:rsidRPr="0015530B">
        <w:rPr>
          <w:rFonts w:asciiTheme="minorHAnsi" w:hAnsiTheme="minorHAnsi" w:cstheme="minorHAnsi"/>
          <w:sz w:val="22"/>
          <w:szCs w:val="22"/>
        </w:rPr>
        <w:t xml:space="preserve"> – pojazdy opisane w </w:t>
      </w:r>
      <w:r w:rsidRPr="0015530B">
        <w:rPr>
          <w:rFonts w:asciiTheme="minorHAnsi" w:hAnsiTheme="minorHAnsi" w:cstheme="minorHAnsi"/>
          <w:sz w:val="22"/>
          <w:szCs w:val="22"/>
        </w:rPr>
        <w:t xml:space="preserve">załączniku nr </w:t>
      </w:r>
      <w:r w:rsidR="00852285">
        <w:rPr>
          <w:rFonts w:asciiTheme="minorHAnsi" w:hAnsiTheme="minorHAnsi" w:cstheme="minorHAnsi"/>
          <w:sz w:val="22"/>
          <w:szCs w:val="22"/>
        </w:rPr>
        <w:t>13</w:t>
      </w:r>
      <w:r w:rsidR="004007C4" w:rsidRPr="0015530B">
        <w:rPr>
          <w:rFonts w:asciiTheme="minorHAnsi" w:hAnsiTheme="minorHAnsi" w:cstheme="minorHAnsi"/>
          <w:sz w:val="22"/>
          <w:szCs w:val="22"/>
        </w:rPr>
        <w:t xml:space="preserve">, </w:t>
      </w:r>
      <w:r w:rsidR="00F503CD" w:rsidRPr="0015530B">
        <w:rPr>
          <w:rFonts w:asciiTheme="minorHAnsi" w:hAnsiTheme="minorHAnsi" w:cstheme="minorHAnsi"/>
          <w:bCs/>
          <w:iCs/>
          <w:sz w:val="22"/>
          <w:szCs w:val="22"/>
        </w:rPr>
        <w:t>stanowiące</w:t>
      </w:r>
      <w:r w:rsidR="007F185C" w:rsidRPr="0015530B">
        <w:rPr>
          <w:rFonts w:asciiTheme="minorHAnsi" w:hAnsiTheme="minorHAnsi" w:cstheme="minorHAnsi"/>
          <w:bCs/>
          <w:iCs/>
          <w:sz w:val="22"/>
          <w:szCs w:val="22"/>
        </w:rPr>
        <w:t xml:space="preserve"> własność Ubezpieczającego</w:t>
      </w:r>
      <w:r w:rsidRPr="0015530B">
        <w:rPr>
          <w:rFonts w:asciiTheme="minorHAnsi" w:hAnsiTheme="minorHAnsi" w:cstheme="minorHAnsi"/>
          <w:bCs/>
          <w:iCs/>
          <w:sz w:val="22"/>
          <w:szCs w:val="22"/>
        </w:rPr>
        <w:t>.</w:t>
      </w:r>
    </w:p>
    <w:p w14:paraId="75437BE1" w14:textId="77777777" w:rsidR="007F185C" w:rsidRPr="0015530B" w:rsidRDefault="007E620F" w:rsidP="007E620F">
      <w:pPr>
        <w:jc w:val="both"/>
        <w:rPr>
          <w:rFonts w:asciiTheme="minorHAnsi" w:hAnsiTheme="minorHAnsi" w:cstheme="minorHAnsi"/>
          <w:sz w:val="22"/>
          <w:szCs w:val="22"/>
        </w:rPr>
      </w:pPr>
      <w:r w:rsidRPr="0015530B">
        <w:rPr>
          <w:rFonts w:asciiTheme="minorHAnsi" w:hAnsiTheme="minorHAnsi" w:cstheme="minorHAnsi"/>
          <w:sz w:val="22"/>
          <w:szCs w:val="22"/>
        </w:rPr>
        <w:t xml:space="preserve">4.1. </w:t>
      </w:r>
      <w:r w:rsidR="007F185C" w:rsidRPr="0015530B">
        <w:rPr>
          <w:rFonts w:asciiTheme="minorHAnsi" w:hAnsiTheme="minorHAnsi" w:cstheme="minorHAnsi"/>
          <w:sz w:val="22"/>
          <w:szCs w:val="22"/>
        </w:rPr>
        <w:t>Zakres ubezpieczenia</w:t>
      </w:r>
      <w:r w:rsidR="000C7F8A" w:rsidRPr="0015530B">
        <w:rPr>
          <w:rFonts w:asciiTheme="minorHAnsi" w:hAnsiTheme="minorHAnsi" w:cstheme="minorHAnsi"/>
          <w:sz w:val="22"/>
          <w:szCs w:val="22"/>
        </w:rPr>
        <w:t xml:space="preserve"> </w:t>
      </w:r>
      <w:r w:rsidR="000C7F8A" w:rsidRPr="0015530B">
        <w:rPr>
          <w:rFonts w:asciiTheme="minorHAnsi" w:hAnsiTheme="minorHAnsi" w:cstheme="minorHAnsi"/>
          <w:b/>
          <w:sz w:val="22"/>
          <w:szCs w:val="22"/>
          <w:u w:val="single"/>
        </w:rPr>
        <w:t>all risks</w:t>
      </w:r>
      <w:r w:rsidR="007F185C" w:rsidRPr="0015530B">
        <w:rPr>
          <w:rFonts w:asciiTheme="minorHAnsi" w:hAnsiTheme="minorHAnsi" w:cstheme="minorHAnsi"/>
          <w:sz w:val="22"/>
          <w:szCs w:val="22"/>
        </w:rPr>
        <w:t xml:space="preserve"> – obejmujący między innymi:</w:t>
      </w:r>
    </w:p>
    <w:p w14:paraId="38F46AEA" w14:textId="77777777" w:rsidR="007F185C" w:rsidRPr="0015530B" w:rsidRDefault="007F185C" w:rsidP="007E620F">
      <w:pPr>
        <w:pStyle w:val="Tekstpodstawowy"/>
        <w:spacing w:after="0"/>
        <w:rPr>
          <w:rFonts w:asciiTheme="minorHAnsi" w:hAnsiTheme="minorHAnsi" w:cstheme="minorHAnsi"/>
          <w:sz w:val="22"/>
          <w:szCs w:val="22"/>
        </w:rPr>
      </w:pPr>
      <w:r w:rsidRPr="0015530B">
        <w:rPr>
          <w:rFonts w:asciiTheme="minorHAnsi" w:hAnsiTheme="minorHAnsi" w:cstheme="minorHAnsi"/>
          <w:sz w:val="22"/>
          <w:szCs w:val="22"/>
        </w:rPr>
        <w:t>Uszkodzenie pojazdu w związku z ruchem i postojem wskutek:</w:t>
      </w:r>
    </w:p>
    <w:p w14:paraId="13B6565F" w14:textId="77777777" w:rsidR="007F185C" w:rsidRPr="0015530B" w:rsidRDefault="007E620F" w:rsidP="007E620F">
      <w:pPr>
        <w:pStyle w:val="Tekstpodstawowy"/>
        <w:suppressAutoHyphens w:val="0"/>
        <w:spacing w:after="0"/>
        <w:ind w:left="284"/>
        <w:jc w:val="both"/>
        <w:rPr>
          <w:rFonts w:asciiTheme="minorHAnsi" w:hAnsiTheme="minorHAnsi" w:cstheme="minorHAnsi"/>
          <w:sz w:val="22"/>
          <w:szCs w:val="22"/>
        </w:rPr>
      </w:pPr>
      <w:r w:rsidRPr="0015530B">
        <w:rPr>
          <w:rFonts w:asciiTheme="minorHAnsi" w:hAnsiTheme="minorHAnsi" w:cstheme="minorHAnsi"/>
          <w:sz w:val="22"/>
          <w:szCs w:val="22"/>
        </w:rPr>
        <w:t xml:space="preserve">4.1.1. </w:t>
      </w:r>
      <w:r w:rsidR="007F185C" w:rsidRPr="0015530B">
        <w:rPr>
          <w:rFonts w:asciiTheme="minorHAnsi" w:hAnsiTheme="minorHAnsi" w:cstheme="minorHAnsi"/>
          <w:sz w:val="22"/>
          <w:szCs w:val="22"/>
        </w:rPr>
        <w:t xml:space="preserve">nagłego działania siły mechanicznej w chwili zetknięcia pojazdu z innym pojazdem, osobami, </w:t>
      </w:r>
      <w:r w:rsidR="009C7D59" w:rsidRPr="0015530B">
        <w:rPr>
          <w:rFonts w:asciiTheme="minorHAnsi" w:hAnsiTheme="minorHAnsi" w:cstheme="minorHAnsi"/>
          <w:sz w:val="22"/>
          <w:szCs w:val="22"/>
        </w:rPr>
        <w:tab/>
        <w:t xml:space="preserve">   </w:t>
      </w:r>
      <w:r w:rsidR="007F185C" w:rsidRPr="0015530B">
        <w:rPr>
          <w:rFonts w:asciiTheme="minorHAnsi" w:hAnsiTheme="minorHAnsi" w:cstheme="minorHAnsi"/>
          <w:sz w:val="22"/>
          <w:szCs w:val="22"/>
        </w:rPr>
        <w:t>zwierzętami lub przedmiotami pochodzącymi z zewnątrz pojazdu,</w:t>
      </w:r>
    </w:p>
    <w:p w14:paraId="551C394D" w14:textId="77777777" w:rsidR="007F185C" w:rsidRPr="0015530B" w:rsidRDefault="007E620F" w:rsidP="007E620F">
      <w:pPr>
        <w:pStyle w:val="Tekstpodstawowy"/>
        <w:suppressAutoHyphens w:val="0"/>
        <w:spacing w:after="0"/>
        <w:ind w:left="284"/>
        <w:jc w:val="both"/>
        <w:rPr>
          <w:rFonts w:asciiTheme="minorHAnsi" w:hAnsiTheme="minorHAnsi" w:cstheme="minorHAnsi"/>
          <w:sz w:val="22"/>
          <w:szCs w:val="22"/>
        </w:rPr>
      </w:pPr>
      <w:r w:rsidRPr="0015530B">
        <w:rPr>
          <w:rFonts w:asciiTheme="minorHAnsi" w:hAnsiTheme="minorHAnsi" w:cstheme="minorHAnsi"/>
          <w:sz w:val="22"/>
          <w:szCs w:val="22"/>
        </w:rPr>
        <w:t xml:space="preserve">4.1.2. </w:t>
      </w:r>
      <w:r w:rsidR="007F185C" w:rsidRPr="0015530B">
        <w:rPr>
          <w:rFonts w:asciiTheme="minorHAnsi" w:hAnsiTheme="minorHAnsi" w:cstheme="minorHAnsi"/>
          <w:sz w:val="22"/>
          <w:szCs w:val="22"/>
        </w:rPr>
        <w:t>działania osób trzecich, w tym również włamania,</w:t>
      </w:r>
    </w:p>
    <w:p w14:paraId="36CF210E" w14:textId="0A8720E2" w:rsidR="007F185C" w:rsidRPr="0015530B" w:rsidRDefault="007E620F" w:rsidP="00152812">
      <w:pPr>
        <w:pStyle w:val="Tekstpodstawowy"/>
        <w:suppressAutoHyphens w:val="0"/>
        <w:spacing w:after="0"/>
        <w:ind w:left="851" w:hanging="567"/>
        <w:jc w:val="both"/>
        <w:rPr>
          <w:rFonts w:asciiTheme="minorHAnsi" w:hAnsiTheme="minorHAnsi" w:cstheme="minorHAnsi"/>
          <w:sz w:val="22"/>
          <w:szCs w:val="22"/>
        </w:rPr>
      </w:pPr>
      <w:r w:rsidRPr="0015530B">
        <w:rPr>
          <w:rFonts w:asciiTheme="minorHAnsi" w:hAnsiTheme="minorHAnsi" w:cstheme="minorHAnsi"/>
          <w:sz w:val="22"/>
          <w:szCs w:val="22"/>
        </w:rPr>
        <w:t xml:space="preserve">4.1.3. </w:t>
      </w:r>
      <w:r w:rsidR="007F185C" w:rsidRPr="0015530B">
        <w:rPr>
          <w:rFonts w:asciiTheme="minorHAnsi" w:hAnsiTheme="minorHAnsi" w:cstheme="minorHAnsi"/>
          <w:sz w:val="22"/>
          <w:szCs w:val="22"/>
        </w:rPr>
        <w:t xml:space="preserve">uszkodzenia lub utraty pojazdu wskutek następujących zdarzeń losowych </w:t>
      </w:r>
      <w:r w:rsidR="00073663" w:rsidRPr="0015530B">
        <w:rPr>
          <w:rFonts w:asciiTheme="minorHAnsi" w:hAnsiTheme="minorHAnsi" w:cstheme="minorHAnsi"/>
          <w:sz w:val="22"/>
          <w:szCs w:val="22"/>
        </w:rPr>
        <w:t xml:space="preserve">w tym </w:t>
      </w:r>
      <w:r w:rsidR="003D7673" w:rsidRPr="0015530B">
        <w:rPr>
          <w:rFonts w:asciiTheme="minorHAnsi" w:hAnsiTheme="minorHAnsi" w:cstheme="minorHAnsi"/>
          <w:sz w:val="22"/>
          <w:szCs w:val="22"/>
        </w:rPr>
        <w:t xml:space="preserve">m.in. </w:t>
      </w:r>
      <w:r w:rsidR="007F185C" w:rsidRPr="0015530B">
        <w:rPr>
          <w:rFonts w:asciiTheme="minorHAnsi" w:hAnsiTheme="minorHAnsi" w:cstheme="minorHAnsi"/>
          <w:sz w:val="22"/>
          <w:szCs w:val="22"/>
        </w:rPr>
        <w:t>powodzi,</w:t>
      </w:r>
      <w:r w:rsidR="00073663" w:rsidRPr="0015530B">
        <w:rPr>
          <w:rFonts w:asciiTheme="minorHAnsi" w:hAnsiTheme="minorHAnsi" w:cstheme="minorHAnsi"/>
          <w:sz w:val="22"/>
          <w:szCs w:val="22"/>
        </w:rPr>
        <w:t xml:space="preserve"> </w:t>
      </w:r>
      <w:r w:rsidR="007F185C" w:rsidRPr="0015530B">
        <w:rPr>
          <w:rFonts w:asciiTheme="minorHAnsi" w:hAnsiTheme="minorHAnsi" w:cstheme="minorHAnsi"/>
          <w:sz w:val="22"/>
          <w:szCs w:val="22"/>
        </w:rPr>
        <w:t xml:space="preserve">zatopienia, uderzenia pioruna, pożaru, wybuchu, opadu atmosferycznego, </w:t>
      </w:r>
      <w:r w:rsidR="000C6183" w:rsidRPr="0015530B">
        <w:rPr>
          <w:rFonts w:asciiTheme="minorHAnsi" w:hAnsiTheme="minorHAnsi" w:cstheme="minorHAnsi"/>
          <w:sz w:val="22"/>
          <w:szCs w:val="22"/>
        </w:rPr>
        <w:t xml:space="preserve">huraganu, </w:t>
      </w:r>
      <w:r w:rsidR="007F185C" w:rsidRPr="0015530B">
        <w:rPr>
          <w:rFonts w:asciiTheme="minorHAnsi" w:hAnsiTheme="minorHAnsi" w:cstheme="minorHAnsi"/>
          <w:sz w:val="22"/>
          <w:szCs w:val="22"/>
        </w:rPr>
        <w:t>osuwania lub zapadania się ziemi,</w:t>
      </w:r>
      <w:r w:rsidR="003D7673" w:rsidRPr="0015530B">
        <w:rPr>
          <w:rFonts w:asciiTheme="minorHAnsi" w:hAnsiTheme="minorHAnsi" w:cstheme="minorHAnsi"/>
          <w:sz w:val="22"/>
          <w:szCs w:val="22"/>
        </w:rPr>
        <w:t xml:space="preserve"> gradobicia,</w:t>
      </w:r>
    </w:p>
    <w:p w14:paraId="4333E702" w14:textId="77777777" w:rsidR="007F185C" w:rsidRPr="0015530B" w:rsidRDefault="007E620F" w:rsidP="007E620F">
      <w:pPr>
        <w:pStyle w:val="Tekstpodstawowy"/>
        <w:suppressAutoHyphens w:val="0"/>
        <w:spacing w:after="0"/>
        <w:ind w:left="284"/>
        <w:jc w:val="both"/>
        <w:rPr>
          <w:rFonts w:asciiTheme="minorHAnsi" w:hAnsiTheme="minorHAnsi" w:cstheme="minorHAnsi"/>
          <w:sz w:val="22"/>
          <w:szCs w:val="22"/>
        </w:rPr>
      </w:pPr>
      <w:r w:rsidRPr="0015530B">
        <w:rPr>
          <w:rFonts w:asciiTheme="minorHAnsi" w:hAnsiTheme="minorHAnsi" w:cstheme="minorHAnsi"/>
          <w:sz w:val="22"/>
          <w:szCs w:val="22"/>
        </w:rPr>
        <w:lastRenderedPageBreak/>
        <w:t xml:space="preserve">4.1.4. </w:t>
      </w:r>
      <w:r w:rsidR="007F185C" w:rsidRPr="0015530B">
        <w:rPr>
          <w:rFonts w:asciiTheme="minorHAnsi" w:hAnsiTheme="minorHAnsi" w:cstheme="minorHAnsi"/>
          <w:sz w:val="22"/>
          <w:szCs w:val="22"/>
        </w:rPr>
        <w:t>nagłego działania czynnika termicznego lub chemicznego pochodzącego z zewnątrz pojazdu;</w:t>
      </w:r>
    </w:p>
    <w:p w14:paraId="39321829" w14:textId="77777777" w:rsidR="007F185C" w:rsidRPr="0015530B" w:rsidRDefault="007E620F" w:rsidP="007E620F">
      <w:pPr>
        <w:pStyle w:val="Tekstpodstawowy"/>
        <w:suppressAutoHyphens w:val="0"/>
        <w:spacing w:after="0"/>
        <w:ind w:left="284"/>
        <w:jc w:val="both"/>
        <w:rPr>
          <w:rFonts w:asciiTheme="minorHAnsi" w:hAnsiTheme="minorHAnsi" w:cstheme="minorHAnsi"/>
          <w:sz w:val="22"/>
          <w:szCs w:val="22"/>
        </w:rPr>
      </w:pPr>
      <w:r w:rsidRPr="0015530B">
        <w:rPr>
          <w:rFonts w:asciiTheme="minorHAnsi" w:hAnsiTheme="minorHAnsi" w:cstheme="minorHAnsi"/>
          <w:sz w:val="22"/>
          <w:szCs w:val="22"/>
        </w:rPr>
        <w:t xml:space="preserve">4.1.5. </w:t>
      </w:r>
      <w:r w:rsidR="007F185C" w:rsidRPr="0015530B">
        <w:rPr>
          <w:rFonts w:asciiTheme="minorHAnsi" w:hAnsiTheme="minorHAnsi" w:cstheme="minorHAnsi"/>
          <w:sz w:val="22"/>
          <w:szCs w:val="22"/>
        </w:rPr>
        <w:t xml:space="preserve">uszkodzenia wnętrza pojazdu przez osoby, których przewóz wymagany był potrzebą </w:t>
      </w:r>
      <w:r w:rsidR="009C7D59" w:rsidRPr="0015530B">
        <w:rPr>
          <w:rFonts w:asciiTheme="minorHAnsi" w:hAnsiTheme="minorHAnsi" w:cstheme="minorHAnsi"/>
          <w:sz w:val="22"/>
          <w:szCs w:val="22"/>
        </w:rPr>
        <w:tab/>
        <w:t xml:space="preserve">  </w:t>
      </w:r>
      <w:r w:rsidR="009C7D59" w:rsidRPr="0015530B">
        <w:rPr>
          <w:rFonts w:asciiTheme="minorHAnsi" w:hAnsiTheme="minorHAnsi" w:cstheme="minorHAnsi"/>
          <w:sz w:val="22"/>
          <w:szCs w:val="22"/>
        </w:rPr>
        <w:tab/>
        <w:t xml:space="preserve">   </w:t>
      </w:r>
      <w:r w:rsidR="007F185C" w:rsidRPr="0015530B">
        <w:rPr>
          <w:rFonts w:asciiTheme="minorHAnsi" w:hAnsiTheme="minorHAnsi" w:cstheme="minorHAnsi"/>
          <w:sz w:val="22"/>
          <w:szCs w:val="22"/>
        </w:rPr>
        <w:t>udzielenia pomocy medycznej;</w:t>
      </w:r>
    </w:p>
    <w:p w14:paraId="51D5ADF7" w14:textId="77777777" w:rsidR="007F185C" w:rsidRPr="0015530B" w:rsidRDefault="007E620F" w:rsidP="007E620F">
      <w:pPr>
        <w:pStyle w:val="Tekstpodstawowy"/>
        <w:suppressAutoHyphens w:val="0"/>
        <w:spacing w:after="0"/>
        <w:ind w:left="284"/>
        <w:jc w:val="both"/>
        <w:rPr>
          <w:rFonts w:asciiTheme="minorHAnsi" w:hAnsiTheme="minorHAnsi" w:cstheme="minorHAnsi"/>
          <w:sz w:val="22"/>
          <w:szCs w:val="22"/>
        </w:rPr>
      </w:pPr>
      <w:r w:rsidRPr="0015530B">
        <w:rPr>
          <w:rFonts w:asciiTheme="minorHAnsi" w:hAnsiTheme="minorHAnsi" w:cstheme="minorHAnsi"/>
          <w:sz w:val="22"/>
          <w:szCs w:val="22"/>
        </w:rPr>
        <w:t xml:space="preserve">4.1.6. </w:t>
      </w:r>
      <w:r w:rsidR="007F185C" w:rsidRPr="0015530B">
        <w:rPr>
          <w:rFonts w:asciiTheme="minorHAnsi" w:hAnsiTheme="minorHAnsi" w:cstheme="minorHAnsi"/>
          <w:sz w:val="22"/>
          <w:szCs w:val="22"/>
        </w:rPr>
        <w:t>kradzieży pojazdu, jego części lub wyposażenia, z zastrzeżeniem postanowień wyłączeń,</w:t>
      </w:r>
    </w:p>
    <w:p w14:paraId="0D7FCB1A" w14:textId="77777777" w:rsidR="007F185C" w:rsidRPr="0015530B" w:rsidRDefault="007E620F" w:rsidP="007E620F">
      <w:pPr>
        <w:pStyle w:val="Tekstpodstawowy"/>
        <w:suppressAutoHyphens w:val="0"/>
        <w:spacing w:after="0"/>
        <w:ind w:left="284"/>
        <w:jc w:val="both"/>
        <w:rPr>
          <w:rFonts w:asciiTheme="minorHAnsi" w:hAnsiTheme="minorHAnsi" w:cstheme="minorHAnsi"/>
          <w:sz w:val="22"/>
          <w:szCs w:val="22"/>
        </w:rPr>
      </w:pPr>
      <w:r w:rsidRPr="0015530B">
        <w:rPr>
          <w:rFonts w:asciiTheme="minorHAnsi" w:hAnsiTheme="minorHAnsi" w:cstheme="minorHAnsi"/>
          <w:sz w:val="22"/>
          <w:szCs w:val="22"/>
        </w:rPr>
        <w:t xml:space="preserve">4.1.7. </w:t>
      </w:r>
      <w:r w:rsidR="007F185C" w:rsidRPr="0015530B">
        <w:rPr>
          <w:rFonts w:asciiTheme="minorHAnsi" w:hAnsiTheme="minorHAnsi" w:cstheme="minorHAnsi"/>
          <w:sz w:val="22"/>
          <w:szCs w:val="22"/>
        </w:rPr>
        <w:t xml:space="preserve">uszkodzenia pojazdu lub jego wyposażenia w następstwie jego zabrania w celu </w:t>
      </w:r>
      <w:r w:rsidR="009C7D59" w:rsidRPr="0015530B">
        <w:rPr>
          <w:rFonts w:asciiTheme="minorHAnsi" w:hAnsiTheme="minorHAnsi" w:cstheme="minorHAnsi"/>
          <w:sz w:val="22"/>
          <w:szCs w:val="22"/>
        </w:rPr>
        <w:tab/>
        <w:t xml:space="preserve"> </w:t>
      </w:r>
      <w:r w:rsidR="009C7D59" w:rsidRPr="0015530B">
        <w:rPr>
          <w:rFonts w:asciiTheme="minorHAnsi" w:hAnsiTheme="minorHAnsi" w:cstheme="minorHAnsi"/>
          <w:sz w:val="22"/>
          <w:szCs w:val="22"/>
        </w:rPr>
        <w:tab/>
        <w:t xml:space="preserve">   </w:t>
      </w:r>
      <w:r w:rsidR="007F185C" w:rsidRPr="0015530B">
        <w:rPr>
          <w:rFonts w:asciiTheme="minorHAnsi" w:hAnsiTheme="minorHAnsi" w:cstheme="minorHAnsi"/>
          <w:sz w:val="22"/>
          <w:szCs w:val="22"/>
        </w:rPr>
        <w:t>krótkotrwałego użycia.</w:t>
      </w:r>
    </w:p>
    <w:p w14:paraId="7A9F6D46" w14:textId="77777777" w:rsidR="007F185C" w:rsidRPr="0015530B" w:rsidRDefault="007E620F" w:rsidP="007E620F">
      <w:pPr>
        <w:pStyle w:val="Tekstpodstawowy"/>
        <w:suppressAutoHyphens w:val="0"/>
        <w:spacing w:after="0"/>
        <w:ind w:left="284"/>
        <w:jc w:val="both"/>
        <w:rPr>
          <w:rFonts w:asciiTheme="minorHAnsi" w:hAnsiTheme="minorHAnsi" w:cstheme="minorHAnsi"/>
          <w:sz w:val="22"/>
          <w:szCs w:val="22"/>
        </w:rPr>
      </w:pPr>
      <w:r w:rsidRPr="0015530B">
        <w:rPr>
          <w:rFonts w:asciiTheme="minorHAnsi" w:hAnsiTheme="minorHAnsi" w:cstheme="minorHAnsi"/>
          <w:sz w:val="22"/>
          <w:szCs w:val="22"/>
        </w:rPr>
        <w:t xml:space="preserve">4.1.8. </w:t>
      </w:r>
      <w:r w:rsidR="007F185C" w:rsidRPr="0015530B">
        <w:rPr>
          <w:rFonts w:asciiTheme="minorHAnsi" w:hAnsiTheme="minorHAnsi" w:cstheme="minorHAnsi"/>
          <w:sz w:val="22"/>
          <w:szCs w:val="22"/>
        </w:rPr>
        <w:t>inne siły przyrody niezależnie od miejsca ich powstania</w:t>
      </w:r>
    </w:p>
    <w:p w14:paraId="5130058C" w14:textId="77777777" w:rsidR="00E927FC" w:rsidRPr="0015530B" w:rsidRDefault="00E927FC" w:rsidP="007E620F">
      <w:pPr>
        <w:pStyle w:val="Tekstpodstawowy"/>
        <w:suppressAutoHyphens w:val="0"/>
        <w:spacing w:after="0"/>
        <w:ind w:left="284"/>
        <w:jc w:val="both"/>
        <w:rPr>
          <w:rFonts w:asciiTheme="minorHAnsi" w:hAnsiTheme="minorHAnsi" w:cstheme="minorHAnsi"/>
          <w:sz w:val="22"/>
          <w:szCs w:val="22"/>
        </w:rPr>
      </w:pPr>
      <w:r w:rsidRPr="0015530B">
        <w:rPr>
          <w:rFonts w:asciiTheme="minorHAnsi" w:hAnsiTheme="minorHAnsi" w:cstheme="minorHAnsi"/>
          <w:sz w:val="22"/>
          <w:szCs w:val="22"/>
        </w:rPr>
        <w:t>4.1.9. pożaru lub wybuchu, którego źródło powstało wewnątrz pojazdu</w:t>
      </w:r>
    </w:p>
    <w:p w14:paraId="3A51B416" w14:textId="4B6E4AE3" w:rsidR="00E927FC" w:rsidRPr="0015530B" w:rsidRDefault="00E927FC" w:rsidP="007E620F">
      <w:pPr>
        <w:pStyle w:val="Tekstpodstawowy"/>
        <w:suppressAutoHyphens w:val="0"/>
        <w:spacing w:after="0"/>
        <w:ind w:left="284"/>
        <w:jc w:val="both"/>
        <w:rPr>
          <w:rFonts w:asciiTheme="minorHAnsi" w:hAnsiTheme="minorHAnsi" w:cstheme="minorHAnsi"/>
          <w:sz w:val="22"/>
          <w:szCs w:val="22"/>
        </w:rPr>
      </w:pPr>
      <w:r w:rsidRPr="0015530B">
        <w:rPr>
          <w:rFonts w:asciiTheme="minorHAnsi" w:hAnsiTheme="minorHAnsi" w:cstheme="minorHAnsi"/>
          <w:sz w:val="22"/>
          <w:szCs w:val="22"/>
        </w:rPr>
        <w:t xml:space="preserve">4.1.10. zassania wody przez pracujący silnik w wyniku silnych opadów atmosferycznych, powodzi, </w:t>
      </w:r>
      <w:r w:rsidR="000C6183" w:rsidRPr="0015530B">
        <w:rPr>
          <w:rFonts w:asciiTheme="minorHAnsi" w:hAnsiTheme="minorHAnsi" w:cstheme="minorHAnsi"/>
          <w:sz w:val="22"/>
          <w:szCs w:val="22"/>
        </w:rPr>
        <w:t>itp.</w:t>
      </w:r>
    </w:p>
    <w:p w14:paraId="6B767CDE" w14:textId="77777777" w:rsidR="007E620F" w:rsidRPr="0015530B" w:rsidRDefault="007E620F" w:rsidP="007E620F">
      <w:pPr>
        <w:jc w:val="both"/>
        <w:rPr>
          <w:rFonts w:asciiTheme="minorHAnsi" w:hAnsiTheme="minorHAnsi" w:cstheme="minorHAnsi"/>
          <w:sz w:val="22"/>
          <w:szCs w:val="22"/>
        </w:rPr>
      </w:pPr>
      <w:r w:rsidRPr="0015530B">
        <w:rPr>
          <w:rFonts w:asciiTheme="minorHAnsi" w:hAnsiTheme="minorHAnsi" w:cstheme="minorHAnsi"/>
          <w:sz w:val="22"/>
          <w:szCs w:val="22"/>
        </w:rPr>
        <w:t>4.2. Postanowienia dodatkowe</w:t>
      </w:r>
      <w:r w:rsidR="007F185C" w:rsidRPr="0015530B">
        <w:rPr>
          <w:rFonts w:asciiTheme="minorHAnsi" w:hAnsiTheme="minorHAnsi" w:cstheme="minorHAnsi"/>
          <w:sz w:val="22"/>
          <w:szCs w:val="22"/>
        </w:rPr>
        <w:t xml:space="preserve"> do umowy</w:t>
      </w:r>
      <w:r w:rsidRPr="0015530B">
        <w:rPr>
          <w:rFonts w:asciiTheme="minorHAnsi" w:hAnsiTheme="minorHAnsi" w:cstheme="minorHAnsi"/>
          <w:sz w:val="22"/>
          <w:szCs w:val="22"/>
        </w:rPr>
        <w:t xml:space="preserve"> ubezpieczenia</w:t>
      </w:r>
      <w:r w:rsidR="007F185C" w:rsidRPr="0015530B">
        <w:rPr>
          <w:rFonts w:asciiTheme="minorHAnsi" w:hAnsiTheme="minorHAnsi" w:cstheme="minorHAnsi"/>
          <w:sz w:val="22"/>
          <w:szCs w:val="22"/>
        </w:rPr>
        <w:t xml:space="preserve"> AC:</w:t>
      </w:r>
    </w:p>
    <w:p w14:paraId="3BA1386D" w14:textId="4A9855AA" w:rsidR="007F185C" w:rsidRPr="0015530B" w:rsidRDefault="007E620F" w:rsidP="007E620F">
      <w:pPr>
        <w:ind w:left="284"/>
        <w:jc w:val="both"/>
        <w:rPr>
          <w:rFonts w:asciiTheme="minorHAnsi" w:hAnsiTheme="minorHAnsi" w:cstheme="minorHAnsi"/>
          <w:sz w:val="22"/>
          <w:szCs w:val="22"/>
          <w:u w:val="single"/>
        </w:rPr>
      </w:pPr>
      <w:r w:rsidRPr="0015530B">
        <w:rPr>
          <w:rFonts w:asciiTheme="minorHAnsi" w:hAnsiTheme="minorHAnsi" w:cstheme="minorHAnsi"/>
          <w:sz w:val="22"/>
          <w:szCs w:val="22"/>
        </w:rPr>
        <w:t xml:space="preserve">4.2.1. </w:t>
      </w:r>
      <w:r w:rsidR="007F185C" w:rsidRPr="0015530B">
        <w:rPr>
          <w:rFonts w:asciiTheme="minorHAnsi" w:hAnsiTheme="minorHAnsi" w:cstheme="minorHAnsi"/>
          <w:sz w:val="22"/>
          <w:szCs w:val="22"/>
        </w:rPr>
        <w:t xml:space="preserve">zniesione udziały własne, także w szkodach kradzieżowych i kolejnych – we </w:t>
      </w:r>
      <w:r w:rsidR="000C6183" w:rsidRPr="0015530B">
        <w:rPr>
          <w:rFonts w:asciiTheme="minorHAnsi" w:hAnsiTheme="minorHAnsi" w:cstheme="minorHAnsi"/>
          <w:sz w:val="22"/>
          <w:szCs w:val="22"/>
        </w:rPr>
        <w:t xml:space="preserve">wszystkich </w:t>
      </w:r>
      <w:r w:rsidR="000C6183" w:rsidRPr="0015530B">
        <w:rPr>
          <w:rFonts w:asciiTheme="minorHAnsi" w:hAnsiTheme="minorHAnsi" w:cstheme="minorHAnsi"/>
          <w:sz w:val="22"/>
          <w:szCs w:val="22"/>
        </w:rPr>
        <w:tab/>
      </w:r>
      <w:r w:rsidR="009C7D59" w:rsidRPr="0015530B">
        <w:rPr>
          <w:rFonts w:asciiTheme="minorHAnsi" w:hAnsiTheme="minorHAnsi" w:cstheme="minorHAnsi"/>
          <w:sz w:val="22"/>
          <w:szCs w:val="22"/>
        </w:rPr>
        <w:t xml:space="preserve">    </w:t>
      </w:r>
      <w:r w:rsidR="007F185C" w:rsidRPr="0015530B">
        <w:rPr>
          <w:rFonts w:asciiTheme="minorHAnsi" w:hAnsiTheme="minorHAnsi" w:cstheme="minorHAnsi"/>
          <w:sz w:val="22"/>
          <w:szCs w:val="22"/>
        </w:rPr>
        <w:t>szkodach</w:t>
      </w:r>
    </w:p>
    <w:p w14:paraId="32FE771A" w14:textId="77777777" w:rsidR="007F185C" w:rsidRPr="0015530B" w:rsidRDefault="007E620F" w:rsidP="007E620F">
      <w:pPr>
        <w:tabs>
          <w:tab w:val="left" w:pos="720"/>
        </w:tabs>
        <w:suppressAutoHyphens w:val="0"/>
        <w:overflowPunct w:val="0"/>
        <w:autoSpaceDE w:val="0"/>
        <w:autoSpaceDN w:val="0"/>
        <w:adjustRightInd w:val="0"/>
        <w:ind w:left="284"/>
        <w:jc w:val="both"/>
        <w:textAlignment w:val="baseline"/>
        <w:rPr>
          <w:rFonts w:asciiTheme="minorHAnsi" w:hAnsiTheme="minorHAnsi" w:cstheme="minorHAnsi"/>
          <w:sz w:val="22"/>
          <w:szCs w:val="22"/>
        </w:rPr>
      </w:pPr>
      <w:r w:rsidRPr="0015530B">
        <w:rPr>
          <w:rFonts w:asciiTheme="minorHAnsi" w:hAnsiTheme="minorHAnsi" w:cstheme="minorHAnsi"/>
          <w:sz w:val="22"/>
          <w:szCs w:val="22"/>
        </w:rPr>
        <w:t xml:space="preserve">4.2.2. </w:t>
      </w:r>
      <w:r w:rsidR="007F185C" w:rsidRPr="0015530B">
        <w:rPr>
          <w:rFonts w:asciiTheme="minorHAnsi" w:hAnsiTheme="minorHAnsi" w:cstheme="minorHAnsi"/>
          <w:sz w:val="22"/>
          <w:szCs w:val="22"/>
        </w:rPr>
        <w:t>zniesiona amortyzacja</w:t>
      </w:r>
      <w:r w:rsidR="009C7D59" w:rsidRPr="0015530B">
        <w:rPr>
          <w:rFonts w:asciiTheme="minorHAnsi" w:hAnsiTheme="minorHAnsi" w:cstheme="minorHAnsi"/>
          <w:sz w:val="22"/>
          <w:szCs w:val="22"/>
        </w:rPr>
        <w:t xml:space="preserve"> dotycząca ubytku wartości części zamiennych z wyłączeniem </w:t>
      </w:r>
      <w:r w:rsidR="00E96119" w:rsidRPr="0015530B">
        <w:rPr>
          <w:rFonts w:asciiTheme="minorHAnsi" w:hAnsiTheme="minorHAnsi" w:cstheme="minorHAnsi"/>
          <w:sz w:val="22"/>
          <w:szCs w:val="22"/>
        </w:rPr>
        <w:tab/>
        <w:t xml:space="preserve">   </w:t>
      </w:r>
      <w:r w:rsidR="00E96119" w:rsidRPr="0015530B">
        <w:rPr>
          <w:rFonts w:asciiTheme="minorHAnsi" w:hAnsiTheme="minorHAnsi" w:cstheme="minorHAnsi"/>
          <w:sz w:val="22"/>
          <w:szCs w:val="22"/>
        </w:rPr>
        <w:tab/>
        <w:t xml:space="preserve">   </w:t>
      </w:r>
      <w:r w:rsidR="009C7D59" w:rsidRPr="0015530B">
        <w:rPr>
          <w:rFonts w:asciiTheme="minorHAnsi" w:hAnsiTheme="minorHAnsi" w:cstheme="minorHAnsi"/>
          <w:sz w:val="22"/>
          <w:szCs w:val="22"/>
        </w:rPr>
        <w:t>ogumienia</w:t>
      </w:r>
      <w:r w:rsidR="007F185C" w:rsidRPr="0015530B">
        <w:rPr>
          <w:rFonts w:asciiTheme="minorHAnsi" w:hAnsiTheme="minorHAnsi" w:cstheme="minorHAnsi"/>
          <w:sz w:val="22"/>
          <w:szCs w:val="22"/>
        </w:rPr>
        <w:t xml:space="preserve"> </w:t>
      </w:r>
    </w:p>
    <w:p w14:paraId="672C018D" w14:textId="77777777" w:rsidR="007F185C" w:rsidRPr="0015530B" w:rsidRDefault="007E620F" w:rsidP="007E620F">
      <w:pPr>
        <w:tabs>
          <w:tab w:val="left" w:pos="720"/>
        </w:tabs>
        <w:suppressAutoHyphens w:val="0"/>
        <w:overflowPunct w:val="0"/>
        <w:autoSpaceDE w:val="0"/>
        <w:autoSpaceDN w:val="0"/>
        <w:adjustRightInd w:val="0"/>
        <w:ind w:left="284"/>
        <w:jc w:val="both"/>
        <w:textAlignment w:val="baseline"/>
        <w:rPr>
          <w:rFonts w:asciiTheme="minorHAnsi" w:hAnsiTheme="minorHAnsi" w:cstheme="minorHAnsi"/>
          <w:sz w:val="22"/>
          <w:szCs w:val="22"/>
        </w:rPr>
      </w:pPr>
      <w:r w:rsidRPr="0015530B">
        <w:rPr>
          <w:rFonts w:asciiTheme="minorHAnsi" w:hAnsiTheme="minorHAnsi" w:cstheme="minorHAnsi"/>
          <w:sz w:val="22"/>
          <w:szCs w:val="22"/>
        </w:rPr>
        <w:t xml:space="preserve">4.2.3. </w:t>
      </w:r>
      <w:r w:rsidR="007F185C" w:rsidRPr="0015530B">
        <w:rPr>
          <w:rFonts w:asciiTheme="minorHAnsi" w:hAnsiTheme="minorHAnsi" w:cstheme="minorHAnsi"/>
          <w:sz w:val="22"/>
          <w:szCs w:val="22"/>
        </w:rPr>
        <w:t xml:space="preserve">konsumpcja sumy ubezpieczenia po szkodzie – zniesiona, </w:t>
      </w:r>
    </w:p>
    <w:p w14:paraId="1E4467A6" w14:textId="77777777" w:rsidR="007F185C" w:rsidRPr="0015530B" w:rsidRDefault="007E620F" w:rsidP="009D5114">
      <w:pPr>
        <w:tabs>
          <w:tab w:val="left" w:pos="720"/>
        </w:tabs>
        <w:suppressAutoHyphens w:val="0"/>
        <w:overflowPunct w:val="0"/>
        <w:autoSpaceDE w:val="0"/>
        <w:autoSpaceDN w:val="0"/>
        <w:adjustRightInd w:val="0"/>
        <w:ind w:left="284"/>
        <w:jc w:val="both"/>
        <w:textAlignment w:val="baseline"/>
        <w:rPr>
          <w:rFonts w:asciiTheme="minorHAnsi" w:hAnsiTheme="minorHAnsi" w:cstheme="minorHAnsi"/>
          <w:sz w:val="22"/>
          <w:szCs w:val="22"/>
        </w:rPr>
      </w:pPr>
      <w:r w:rsidRPr="0015530B">
        <w:rPr>
          <w:rFonts w:asciiTheme="minorHAnsi" w:hAnsiTheme="minorHAnsi" w:cstheme="minorHAnsi"/>
          <w:sz w:val="22"/>
          <w:szCs w:val="22"/>
        </w:rPr>
        <w:t xml:space="preserve">4.2.4. </w:t>
      </w:r>
      <w:r w:rsidR="007F185C" w:rsidRPr="0015530B">
        <w:rPr>
          <w:rFonts w:asciiTheme="minorHAnsi" w:hAnsiTheme="minorHAnsi" w:cstheme="minorHAnsi"/>
          <w:sz w:val="22"/>
          <w:szCs w:val="22"/>
        </w:rPr>
        <w:t xml:space="preserve">franszyza </w:t>
      </w:r>
      <w:r w:rsidR="009D5114" w:rsidRPr="0015530B">
        <w:rPr>
          <w:rFonts w:asciiTheme="minorHAnsi" w:hAnsiTheme="minorHAnsi" w:cstheme="minorHAnsi"/>
          <w:sz w:val="22"/>
          <w:szCs w:val="22"/>
        </w:rPr>
        <w:t>redukcyjna</w:t>
      </w:r>
      <w:r w:rsidR="00E17C21" w:rsidRPr="0015530B">
        <w:rPr>
          <w:rFonts w:asciiTheme="minorHAnsi" w:hAnsiTheme="minorHAnsi" w:cstheme="minorHAnsi"/>
          <w:sz w:val="22"/>
          <w:szCs w:val="22"/>
        </w:rPr>
        <w:t xml:space="preserve"> </w:t>
      </w:r>
      <w:r w:rsidR="007F185C" w:rsidRPr="0015530B">
        <w:rPr>
          <w:rFonts w:asciiTheme="minorHAnsi" w:hAnsiTheme="minorHAnsi" w:cstheme="minorHAnsi"/>
          <w:sz w:val="22"/>
          <w:szCs w:val="22"/>
        </w:rPr>
        <w:t xml:space="preserve">– </w:t>
      </w:r>
      <w:r w:rsidR="009D5114" w:rsidRPr="0015530B">
        <w:rPr>
          <w:rFonts w:asciiTheme="minorHAnsi" w:hAnsiTheme="minorHAnsi" w:cstheme="minorHAnsi"/>
          <w:sz w:val="22"/>
          <w:szCs w:val="22"/>
        </w:rPr>
        <w:t>zniesion</w:t>
      </w:r>
      <w:r w:rsidR="00E17C21" w:rsidRPr="0015530B">
        <w:rPr>
          <w:rFonts w:asciiTheme="minorHAnsi" w:hAnsiTheme="minorHAnsi" w:cstheme="minorHAnsi"/>
          <w:sz w:val="22"/>
          <w:szCs w:val="22"/>
        </w:rPr>
        <w:t>a, franszyza integralna – 300 zł,</w:t>
      </w:r>
    </w:p>
    <w:p w14:paraId="41491496" w14:textId="77777777" w:rsidR="007F185C" w:rsidRPr="0015530B" w:rsidRDefault="007E620F" w:rsidP="007E620F">
      <w:pPr>
        <w:tabs>
          <w:tab w:val="left" w:pos="720"/>
        </w:tabs>
        <w:suppressAutoHyphens w:val="0"/>
        <w:ind w:left="284"/>
        <w:jc w:val="both"/>
        <w:rPr>
          <w:rFonts w:asciiTheme="minorHAnsi" w:hAnsiTheme="minorHAnsi" w:cstheme="minorHAnsi"/>
          <w:sz w:val="22"/>
          <w:szCs w:val="22"/>
        </w:rPr>
      </w:pPr>
      <w:r w:rsidRPr="0015530B">
        <w:rPr>
          <w:rFonts w:asciiTheme="minorHAnsi" w:hAnsiTheme="minorHAnsi" w:cstheme="minorHAnsi"/>
          <w:sz w:val="22"/>
          <w:szCs w:val="22"/>
        </w:rPr>
        <w:t xml:space="preserve">4.2.5. </w:t>
      </w:r>
      <w:r w:rsidR="007F185C" w:rsidRPr="0015530B">
        <w:rPr>
          <w:rFonts w:asciiTheme="minorHAnsi" w:hAnsiTheme="minorHAnsi" w:cstheme="minorHAnsi"/>
          <w:sz w:val="22"/>
          <w:szCs w:val="22"/>
        </w:rPr>
        <w:t>rozliczenie kosztów naprawy pojazdów w oparciu o wariant: „warsztat, serwisowy”</w:t>
      </w:r>
    </w:p>
    <w:p w14:paraId="2BA78AB2" w14:textId="1EBA2DE3" w:rsidR="00E25141" w:rsidRPr="0015530B" w:rsidRDefault="007E620F" w:rsidP="00152812">
      <w:pPr>
        <w:tabs>
          <w:tab w:val="left" w:pos="720"/>
        </w:tabs>
        <w:suppressAutoHyphens w:val="0"/>
        <w:overflowPunct w:val="0"/>
        <w:autoSpaceDE w:val="0"/>
        <w:autoSpaceDN w:val="0"/>
        <w:adjustRightInd w:val="0"/>
        <w:ind w:left="851" w:hanging="567"/>
        <w:jc w:val="both"/>
        <w:textAlignment w:val="baseline"/>
        <w:rPr>
          <w:rFonts w:asciiTheme="minorHAnsi" w:hAnsiTheme="minorHAnsi" w:cstheme="minorHAnsi"/>
          <w:sz w:val="22"/>
          <w:szCs w:val="22"/>
        </w:rPr>
      </w:pPr>
      <w:r w:rsidRPr="0015530B">
        <w:rPr>
          <w:rFonts w:asciiTheme="minorHAnsi" w:hAnsiTheme="minorHAnsi" w:cstheme="minorHAnsi"/>
          <w:sz w:val="22"/>
          <w:szCs w:val="22"/>
        </w:rPr>
        <w:t xml:space="preserve">4.2.6. </w:t>
      </w:r>
      <w:r w:rsidR="007F185C" w:rsidRPr="0015530B">
        <w:rPr>
          <w:rFonts w:asciiTheme="minorHAnsi" w:hAnsiTheme="minorHAnsi" w:cstheme="minorHAnsi"/>
          <w:sz w:val="22"/>
          <w:szCs w:val="22"/>
        </w:rPr>
        <w:t>likwidacja szkód w siedzibie Ubezpieczonego niezwłocznie po telefonicznym zgłoszeniu,</w:t>
      </w:r>
      <w:r w:rsidR="00030C98" w:rsidRPr="0015530B">
        <w:rPr>
          <w:rFonts w:asciiTheme="minorHAnsi" w:hAnsiTheme="minorHAnsi" w:cstheme="minorHAnsi"/>
          <w:sz w:val="22"/>
          <w:szCs w:val="22"/>
        </w:rPr>
        <w:t xml:space="preserve"> nie później niż </w:t>
      </w:r>
      <w:r w:rsidR="000E03C8" w:rsidRPr="0015530B">
        <w:rPr>
          <w:rFonts w:asciiTheme="minorHAnsi" w:hAnsiTheme="minorHAnsi" w:cstheme="minorHAnsi"/>
          <w:sz w:val="22"/>
          <w:szCs w:val="22"/>
        </w:rPr>
        <w:t>3</w:t>
      </w:r>
      <w:r w:rsidR="00030C98" w:rsidRPr="0015530B">
        <w:rPr>
          <w:rFonts w:asciiTheme="minorHAnsi" w:hAnsiTheme="minorHAnsi" w:cstheme="minorHAnsi"/>
          <w:sz w:val="22"/>
          <w:szCs w:val="22"/>
        </w:rPr>
        <w:t xml:space="preserve"> dni robocze po telefonicznym zgłoszeniu</w:t>
      </w:r>
    </w:p>
    <w:p w14:paraId="55809E16" w14:textId="1D8F4E4E" w:rsidR="007E620F" w:rsidRPr="0015530B" w:rsidRDefault="007E620F" w:rsidP="007E620F">
      <w:pPr>
        <w:tabs>
          <w:tab w:val="left" w:pos="720"/>
        </w:tabs>
        <w:suppressAutoHyphens w:val="0"/>
        <w:overflowPunct w:val="0"/>
        <w:autoSpaceDE w:val="0"/>
        <w:autoSpaceDN w:val="0"/>
        <w:adjustRightInd w:val="0"/>
        <w:ind w:left="284"/>
        <w:textAlignment w:val="baseline"/>
        <w:rPr>
          <w:rFonts w:asciiTheme="minorHAnsi" w:hAnsiTheme="minorHAnsi" w:cstheme="minorHAnsi"/>
          <w:sz w:val="22"/>
          <w:szCs w:val="22"/>
        </w:rPr>
      </w:pPr>
      <w:r w:rsidRPr="0015530B">
        <w:rPr>
          <w:rFonts w:asciiTheme="minorHAnsi" w:hAnsiTheme="minorHAnsi" w:cstheme="minorHAnsi"/>
          <w:sz w:val="22"/>
          <w:szCs w:val="22"/>
        </w:rPr>
        <w:t xml:space="preserve">4.2.7. naruszenie przez kierującego ubezpieczonym pojazdem przepisów Ustawy prawo o ruchu </w:t>
      </w:r>
      <w:r w:rsidR="000C6183" w:rsidRPr="0015530B">
        <w:rPr>
          <w:rFonts w:asciiTheme="minorHAnsi" w:hAnsiTheme="minorHAnsi" w:cstheme="minorHAnsi"/>
          <w:sz w:val="22"/>
          <w:szCs w:val="22"/>
        </w:rPr>
        <w:tab/>
        <w:t xml:space="preserve"> drogowym</w:t>
      </w:r>
      <w:r w:rsidRPr="0015530B">
        <w:rPr>
          <w:rFonts w:asciiTheme="minorHAnsi" w:hAnsiTheme="minorHAnsi" w:cstheme="minorHAnsi"/>
          <w:sz w:val="22"/>
          <w:szCs w:val="22"/>
        </w:rPr>
        <w:t xml:space="preserve"> mówiących o przekroczeniu dozwolonej prędkości nie skutkuje zmniejszeniem </w:t>
      </w:r>
      <w:r w:rsidRPr="0015530B">
        <w:rPr>
          <w:rFonts w:asciiTheme="minorHAnsi" w:hAnsiTheme="minorHAnsi" w:cstheme="minorHAnsi"/>
          <w:sz w:val="22"/>
          <w:szCs w:val="22"/>
        </w:rPr>
        <w:tab/>
        <w:t xml:space="preserve">  lub odmową wypłaty odszkodowania</w:t>
      </w:r>
    </w:p>
    <w:p w14:paraId="423DA083" w14:textId="77777777" w:rsidR="00813FDF" w:rsidRPr="0015530B" w:rsidRDefault="00813FDF" w:rsidP="007E620F">
      <w:pPr>
        <w:tabs>
          <w:tab w:val="left" w:pos="720"/>
        </w:tabs>
        <w:suppressAutoHyphens w:val="0"/>
        <w:overflowPunct w:val="0"/>
        <w:autoSpaceDE w:val="0"/>
        <w:autoSpaceDN w:val="0"/>
        <w:adjustRightInd w:val="0"/>
        <w:ind w:left="284"/>
        <w:textAlignment w:val="baseline"/>
        <w:rPr>
          <w:rFonts w:asciiTheme="minorHAnsi" w:hAnsiTheme="minorHAnsi" w:cstheme="minorHAnsi"/>
          <w:sz w:val="22"/>
          <w:szCs w:val="22"/>
        </w:rPr>
      </w:pPr>
      <w:r w:rsidRPr="0015530B">
        <w:rPr>
          <w:rFonts w:asciiTheme="minorHAnsi" w:hAnsiTheme="minorHAnsi" w:cstheme="minorHAnsi"/>
          <w:sz w:val="22"/>
          <w:szCs w:val="22"/>
        </w:rPr>
        <w:t xml:space="preserve">4.2.8. zniesiona zasada proporcji </w:t>
      </w:r>
    </w:p>
    <w:p w14:paraId="5143985B" w14:textId="77777777" w:rsidR="009711DC" w:rsidRPr="0015530B" w:rsidRDefault="009711DC" w:rsidP="007E620F">
      <w:pPr>
        <w:tabs>
          <w:tab w:val="left" w:pos="720"/>
        </w:tabs>
        <w:suppressAutoHyphens w:val="0"/>
        <w:overflowPunct w:val="0"/>
        <w:autoSpaceDE w:val="0"/>
        <w:autoSpaceDN w:val="0"/>
        <w:adjustRightInd w:val="0"/>
        <w:ind w:left="284"/>
        <w:textAlignment w:val="baseline"/>
        <w:rPr>
          <w:rFonts w:asciiTheme="minorHAnsi" w:hAnsiTheme="minorHAnsi" w:cstheme="minorHAnsi"/>
          <w:sz w:val="22"/>
          <w:szCs w:val="22"/>
        </w:rPr>
      </w:pPr>
      <w:r w:rsidRPr="0015530B">
        <w:rPr>
          <w:rFonts w:asciiTheme="minorHAnsi" w:hAnsiTheme="minorHAnsi" w:cstheme="minorHAnsi"/>
          <w:sz w:val="22"/>
          <w:szCs w:val="22"/>
        </w:rPr>
        <w:t xml:space="preserve">4.2.9. Ubezpieczyciel w granicach sumy ubezpieczenia, zwraca między innymi udokumentowane i </w:t>
      </w:r>
      <w:r w:rsidR="00551EEE" w:rsidRPr="0015530B">
        <w:rPr>
          <w:rFonts w:asciiTheme="minorHAnsi" w:hAnsiTheme="minorHAnsi" w:cstheme="minorHAnsi"/>
          <w:sz w:val="22"/>
          <w:szCs w:val="22"/>
        </w:rPr>
        <w:tab/>
      </w:r>
      <w:r w:rsidRPr="0015530B">
        <w:rPr>
          <w:rFonts w:asciiTheme="minorHAnsi" w:hAnsiTheme="minorHAnsi" w:cstheme="minorHAnsi"/>
          <w:sz w:val="22"/>
          <w:szCs w:val="22"/>
        </w:rPr>
        <w:t>uzasadnione okolicznościami danego zdarzenia koszty:</w:t>
      </w:r>
    </w:p>
    <w:p w14:paraId="2938C1F0" w14:textId="49328B70" w:rsidR="009711DC" w:rsidRPr="0015530B" w:rsidRDefault="009711DC" w:rsidP="00A115D1">
      <w:pPr>
        <w:numPr>
          <w:ilvl w:val="0"/>
          <w:numId w:val="28"/>
        </w:numPr>
        <w:suppressAutoHyphens w:val="0"/>
        <w:ind w:left="851"/>
        <w:jc w:val="both"/>
        <w:rPr>
          <w:rFonts w:asciiTheme="minorHAnsi" w:hAnsiTheme="minorHAnsi" w:cstheme="minorHAnsi"/>
          <w:sz w:val="22"/>
          <w:szCs w:val="22"/>
        </w:rPr>
      </w:pPr>
      <w:r w:rsidRPr="0015530B">
        <w:rPr>
          <w:rFonts w:asciiTheme="minorHAnsi" w:hAnsiTheme="minorHAnsi" w:cstheme="minorHAnsi"/>
          <w:sz w:val="22"/>
          <w:szCs w:val="22"/>
        </w:rPr>
        <w:t xml:space="preserve">przechowywania uszkodzonego pojazdu w okresie nie dłuższym niż do dnia </w:t>
      </w:r>
      <w:r w:rsidR="000C6183" w:rsidRPr="0015530B">
        <w:rPr>
          <w:rFonts w:asciiTheme="minorHAnsi" w:hAnsiTheme="minorHAnsi" w:cstheme="minorHAnsi"/>
          <w:sz w:val="22"/>
          <w:szCs w:val="22"/>
        </w:rPr>
        <w:t>dokonania oględzin</w:t>
      </w:r>
      <w:r w:rsidRPr="0015530B">
        <w:rPr>
          <w:rFonts w:asciiTheme="minorHAnsi" w:hAnsiTheme="minorHAnsi" w:cstheme="minorHAnsi"/>
          <w:sz w:val="22"/>
          <w:szCs w:val="22"/>
        </w:rPr>
        <w:t xml:space="preserve"> i sporządzenia protokołu szkody,</w:t>
      </w:r>
    </w:p>
    <w:p w14:paraId="0174D6BA" w14:textId="77777777" w:rsidR="009711DC" w:rsidRPr="0015530B" w:rsidRDefault="009711DC" w:rsidP="00A115D1">
      <w:pPr>
        <w:numPr>
          <w:ilvl w:val="0"/>
          <w:numId w:val="28"/>
        </w:numPr>
        <w:suppressAutoHyphens w:val="0"/>
        <w:ind w:left="851"/>
        <w:jc w:val="both"/>
        <w:rPr>
          <w:rFonts w:asciiTheme="minorHAnsi" w:hAnsiTheme="minorHAnsi" w:cstheme="minorHAnsi"/>
          <w:sz w:val="22"/>
          <w:szCs w:val="22"/>
        </w:rPr>
      </w:pPr>
      <w:r w:rsidRPr="0015530B">
        <w:rPr>
          <w:rFonts w:asciiTheme="minorHAnsi" w:hAnsiTheme="minorHAnsi" w:cstheme="minorHAnsi"/>
          <w:sz w:val="22"/>
          <w:szCs w:val="22"/>
        </w:rPr>
        <w:t>holowania lub transportu uszkodzonego pojazdu z miejsca zdarzenia do zakładu naprawczego, najdalej do miejsca zamieszkania właściciela lub osoby uprawnionej do korzystania z pojazdu,</w:t>
      </w:r>
    </w:p>
    <w:p w14:paraId="7A5E5C6F" w14:textId="77777777" w:rsidR="009711DC" w:rsidRPr="0015530B" w:rsidRDefault="009711DC" w:rsidP="00A115D1">
      <w:pPr>
        <w:numPr>
          <w:ilvl w:val="0"/>
          <w:numId w:val="28"/>
        </w:numPr>
        <w:suppressAutoHyphens w:val="0"/>
        <w:ind w:left="851"/>
        <w:jc w:val="both"/>
        <w:rPr>
          <w:rFonts w:asciiTheme="minorHAnsi" w:hAnsiTheme="minorHAnsi" w:cstheme="minorHAnsi"/>
          <w:sz w:val="22"/>
          <w:szCs w:val="22"/>
        </w:rPr>
      </w:pPr>
      <w:r w:rsidRPr="0015530B">
        <w:rPr>
          <w:rFonts w:asciiTheme="minorHAnsi" w:hAnsiTheme="minorHAnsi" w:cstheme="minorHAnsi"/>
          <w:sz w:val="22"/>
          <w:szCs w:val="22"/>
        </w:rPr>
        <w:t>działań podjętych w celu zapobieżenia zwiększeniu się szkody.</w:t>
      </w:r>
    </w:p>
    <w:p w14:paraId="110CF761" w14:textId="0467D7CE" w:rsidR="009711DC" w:rsidRPr="0015530B" w:rsidRDefault="009711DC" w:rsidP="00551EEE">
      <w:pPr>
        <w:ind w:left="284"/>
        <w:jc w:val="both"/>
        <w:outlineLvl w:val="0"/>
        <w:rPr>
          <w:rFonts w:asciiTheme="minorHAnsi" w:hAnsiTheme="minorHAnsi" w:cstheme="minorHAnsi"/>
          <w:sz w:val="22"/>
          <w:szCs w:val="22"/>
        </w:rPr>
      </w:pPr>
      <w:r w:rsidRPr="0015530B">
        <w:rPr>
          <w:rFonts w:asciiTheme="minorHAnsi" w:hAnsiTheme="minorHAnsi" w:cstheme="minorHAnsi"/>
          <w:sz w:val="22"/>
          <w:szCs w:val="22"/>
        </w:rPr>
        <w:t>Wysokość kosztów</w:t>
      </w:r>
      <w:r w:rsidR="007D2B58">
        <w:rPr>
          <w:rFonts w:asciiTheme="minorHAnsi" w:hAnsiTheme="minorHAnsi" w:cstheme="minorHAnsi"/>
          <w:sz w:val="22"/>
          <w:szCs w:val="22"/>
        </w:rPr>
        <w:t>,</w:t>
      </w:r>
      <w:r w:rsidRPr="0015530B">
        <w:rPr>
          <w:rFonts w:asciiTheme="minorHAnsi" w:hAnsiTheme="minorHAnsi" w:cstheme="minorHAnsi"/>
          <w:sz w:val="22"/>
          <w:szCs w:val="22"/>
        </w:rPr>
        <w:t xml:space="preserve"> o których mowa powyżej nie może przekroczyć 10% sumy </w:t>
      </w:r>
      <w:r w:rsidR="000C6183" w:rsidRPr="0015530B">
        <w:rPr>
          <w:rFonts w:asciiTheme="minorHAnsi" w:hAnsiTheme="minorHAnsi" w:cstheme="minorHAnsi"/>
          <w:sz w:val="22"/>
          <w:szCs w:val="22"/>
        </w:rPr>
        <w:t>ubezpieczenia i</w:t>
      </w:r>
      <w:r w:rsidRPr="0015530B">
        <w:rPr>
          <w:rFonts w:asciiTheme="minorHAnsi" w:hAnsiTheme="minorHAnsi" w:cstheme="minorHAnsi"/>
          <w:sz w:val="22"/>
          <w:szCs w:val="22"/>
        </w:rPr>
        <w:t xml:space="preserve"> nie może pr</w:t>
      </w:r>
      <w:r w:rsidR="00F85976" w:rsidRPr="0015530B">
        <w:rPr>
          <w:rFonts w:asciiTheme="minorHAnsi" w:hAnsiTheme="minorHAnsi" w:cstheme="minorHAnsi"/>
          <w:sz w:val="22"/>
          <w:szCs w:val="22"/>
        </w:rPr>
        <w:t xml:space="preserve">zekroczyć równowartości </w:t>
      </w:r>
      <w:r w:rsidR="007D2B58">
        <w:rPr>
          <w:rFonts w:asciiTheme="minorHAnsi" w:hAnsiTheme="minorHAnsi" w:cstheme="minorHAnsi"/>
          <w:sz w:val="22"/>
          <w:szCs w:val="22"/>
        </w:rPr>
        <w:t>3</w:t>
      </w:r>
      <w:r w:rsidR="00D01598" w:rsidRPr="0015530B">
        <w:rPr>
          <w:rFonts w:asciiTheme="minorHAnsi" w:hAnsiTheme="minorHAnsi" w:cstheme="minorHAnsi"/>
          <w:sz w:val="22"/>
          <w:szCs w:val="22"/>
        </w:rPr>
        <w:t> 000</w:t>
      </w:r>
      <w:r w:rsidRPr="0015530B">
        <w:rPr>
          <w:rFonts w:asciiTheme="minorHAnsi" w:hAnsiTheme="minorHAnsi" w:cstheme="minorHAnsi"/>
          <w:sz w:val="22"/>
          <w:szCs w:val="22"/>
        </w:rPr>
        <w:t xml:space="preserve"> zł za</w:t>
      </w:r>
      <w:r w:rsidR="00E94C5F" w:rsidRPr="0015530B">
        <w:rPr>
          <w:rFonts w:asciiTheme="minorHAnsi" w:hAnsiTheme="minorHAnsi" w:cstheme="minorHAnsi"/>
          <w:sz w:val="22"/>
          <w:szCs w:val="22"/>
        </w:rPr>
        <w:t xml:space="preserve"> wyjątkiem pojazdów specjalnych, </w:t>
      </w:r>
      <w:r w:rsidRPr="0015530B">
        <w:rPr>
          <w:rFonts w:asciiTheme="minorHAnsi" w:hAnsiTheme="minorHAnsi" w:cstheme="minorHAnsi"/>
          <w:sz w:val="22"/>
          <w:szCs w:val="22"/>
        </w:rPr>
        <w:t>gdzie wprowad</w:t>
      </w:r>
      <w:r w:rsidR="00F85976" w:rsidRPr="0015530B">
        <w:rPr>
          <w:rFonts w:asciiTheme="minorHAnsi" w:hAnsiTheme="minorHAnsi" w:cstheme="minorHAnsi"/>
          <w:sz w:val="22"/>
          <w:szCs w:val="22"/>
        </w:rPr>
        <w:t xml:space="preserve">za się osobny limit kwotowy do </w:t>
      </w:r>
      <w:r w:rsidR="007D2B58">
        <w:rPr>
          <w:rFonts w:asciiTheme="minorHAnsi" w:hAnsiTheme="minorHAnsi" w:cstheme="minorHAnsi"/>
          <w:sz w:val="22"/>
          <w:szCs w:val="22"/>
        </w:rPr>
        <w:t>4</w:t>
      </w:r>
      <w:r w:rsidRPr="0015530B">
        <w:rPr>
          <w:rFonts w:asciiTheme="minorHAnsi" w:hAnsiTheme="minorHAnsi" w:cstheme="minorHAnsi"/>
          <w:sz w:val="22"/>
          <w:szCs w:val="22"/>
        </w:rPr>
        <w:t xml:space="preserve"> 000 zł na pojazd.</w:t>
      </w:r>
    </w:p>
    <w:p w14:paraId="397AF637" w14:textId="77777777" w:rsidR="00C06396" w:rsidRPr="0015530B" w:rsidRDefault="00C06396" w:rsidP="004F449A">
      <w:pPr>
        <w:ind w:left="284"/>
        <w:jc w:val="both"/>
        <w:outlineLvl w:val="0"/>
        <w:rPr>
          <w:rFonts w:asciiTheme="minorHAnsi" w:hAnsiTheme="minorHAnsi" w:cstheme="minorHAnsi"/>
          <w:sz w:val="22"/>
          <w:szCs w:val="22"/>
        </w:rPr>
      </w:pPr>
      <w:r w:rsidRPr="0015530B">
        <w:rPr>
          <w:rFonts w:asciiTheme="minorHAnsi" w:hAnsiTheme="minorHAnsi" w:cstheme="minorHAnsi"/>
          <w:sz w:val="22"/>
          <w:szCs w:val="22"/>
        </w:rPr>
        <w:t>4.2.10. Jeżeli rzeczywiste koszty naprawy pojazdu nie przekroczą 70% wartości pojazdu aktualnej na dzień szkody Ubezpieczający/Ubezpieczony ma prawo wymagać likwidacji szkody jako szkody częściowej (bez względu na zasady uznawania szkody za całkowitą).</w:t>
      </w:r>
    </w:p>
    <w:p w14:paraId="3D447BBD" w14:textId="77777777" w:rsidR="004A46AD" w:rsidRPr="0015530B" w:rsidRDefault="004A46AD" w:rsidP="006B00AA">
      <w:pPr>
        <w:tabs>
          <w:tab w:val="left" w:pos="720"/>
        </w:tabs>
        <w:suppressAutoHyphens w:val="0"/>
        <w:overflowPunct w:val="0"/>
        <w:autoSpaceDE w:val="0"/>
        <w:autoSpaceDN w:val="0"/>
        <w:adjustRightInd w:val="0"/>
        <w:jc w:val="both"/>
        <w:textAlignment w:val="baseline"/>
        <w:rPr>
          <w:rFonts w:asciiTheme="minorHAnsi" w:hAnsiTheme="minorHAnsi" w:cstheme="minorHAnsi"/>
          <w:sz w:val="22"/>
          <w:szCs w:val="22"/>
        </w:rPr>
      </w:pPr>
    </w:p>
    <w:p w14:paraId="074BE0BF" w14:textId="77777777" w:rsidR="00663FAE" w:rsidRPr="0015530B" w:rsidRDefault="00855F9D"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15530B">
        <w:rPr>
          <w:rFonts w:asciiTheme="minorHAnsi" w:hAnsiTheme="minorHAnsi" w:cstheme="minorHAnsi"/>
          <w:b/>
          <w:sz w:val="22"/>
          <w:szCs w:val="22"/>
        </w:rPr>
        <w:t>IX</w:t>
      </w:r>
      <w:r w:rsidR="00E25141" w:rsidRPr="0015530B">
        <w:rPr>
          <w:rFonts w:asciiTheme="minorHAnsi" w:hAnsiTheme="minorHAnsi" w:cstheme="minorHAnsi"/>
          <w:b/>
          <w:sz w:val="22"/>
          <w:szCs w:val="22"/>
        </w:rPr>
        <w:t xml:space="preserve">. </w:t>
      </w:r>
      <w:r w:rsidR="007F185C" w:rsidRPr="0015530B">
        <w:rPr>
          <w:rFonts w:asciiTheme="minorHAnsi" w:hAnsiTheme="minorHAnsi" w:cstheme="minorHAnsi"/>
          <w:b/>
          <w:sz w:val="22"/>
          <w:szCs w:val="22"/>
          <w:u w:val="single"/>
        </w:rPr>
        <w:t>Ubezpieczenie N</w:t>
      </w:r>
      <w:r w:rsidR="00663FAE" w:rsidRPr="0015530B">
        <w:rPr>
          <w:rFonts w:asciiTheme="minorHAnsi" w:hAnsiTheme="minorHAnsi" w:cstheme="minorHAnsi"/>
          <w:b/>
          <w:sz w:val="22"/>
          <w:szCs w:val="22"/>
          <w:u w:val="single"/>
        </w:rPr>
        <w:t>NW</w:t>
      </w:r>
    </w:p>
    <w:p w14:paraId="04F9C61F" w14:textId="77777777" w:rsidR="00663FAE" w:rsidRPr="0015530B" w:rsidRDefault="00663FAE"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15530B">
        <w:rPr>
          <w:rFonts w:asciiTheme="minorHAnsi" w:hAnsiTheme="minorHAnsi" w:cstheme="minorHAnsi"/>
          <w:b/>
          <w:sz w:val="22"/>
          <w:szCs w:val="22"/>
        </w:rPr>
        <w:t>1. Przedmiot ubezpieczenia</w:t>
      </w:r>
    </w:p>
    <w:p w14:paraId="7D3258B8" w14:textId="4DF8879A" w:rsidR="00663FAE" w:rsidRPr="001E0425" w:rsidRDefault="00663FAE" w:rsidP="00663FAE">
      <w:pPr>
        <w:keepNext/>
        <w:jc w:val="both"/>
        <w:outlineLvl w:val="1"/>
        <w:rPr>
          <w:rFonts w:asciiTheme="minorHAnsi" w:hAnsiTheme="minorHAnsi" w:cstheme="minorHAnsi"/>
          <w:sz w:val="22"/>
          <w:szCs w:val="22"/>
        </w:rPr>
      </w:pPr>
      <w:r w:rsidRPr="001E0425">
        <w:rPr>
          <w:rFonts w:asciiTheme="minorHAnsi" w:hAnsiTheme="minorHAnsi" w:cstheme="minorHAnsi"/>
          <w:sz w:val="22"/>
          <w:szCs w:val="22"/>
        </w:rPr>
        <w:t xml:space="preserve">Ubezpieczenie NNW kierujących pojazdem oraz pasażerów pojazdów. Dla </w:t>
      </w:r>
      <w:r w:rsidR="00D01598" w:rsidRPr="001E0425">
        <w:rPr>
          <w:rFonts w:asciiTheme="minorHAnsi" w:hAnsiTheme="minorHAnsi" w:cstheme="minorHAnsi"/>
          <w:sz w:val="22"/>
          <w:szCs w:val="22"/>
        </w:rPr>
        <w:t xml:space="preserve">pojazdów z miejscami siedzącymi zgodnie z </w:t>
      </w:r>
      <w:r w:rsidR="007A73EB">
        <w:rPr>
          <w:rFonts w:asciiTheme="minorHAnsi" w:hAnsiTheme="minorHAnsi" w:cstheme="minorHAnsi"/>
          <w:sz w:val="22"/>
          <w:szCs w:val="22"/>
        </w:rPr>
        <w:t>Z</w:t>
      </w:r>
      <w:r w:rsidR="007A73EB" w:rsidRPr="001E0425">
        <w:rPr>
          <w:rFonts w:asciiTheme="minorHAnsi" w:hAnsiTheme="minorHAnsi" w:cstheme="minorHAnsi"/>
          <w:sz w:val="22"/>
          <w:szCs w:val="22"/>
        </w:rPr>
        <w:t xml:space="preserve">ałącznikiem </w:t>
      </w:r>
      <w:r w:rsidR="00D01598" w:rsidRPr="001E0425">
        <w:rPr>
          <w:rFonts w:asciiTheme="minorHAnsi" w:hAnsiTheme="minorHAnsi" w:cstheme="minorHAnsi"/>
          <w:sz w:val="22"/>
          <w:szCs w:val="22"/>
        </w:rPr>
        <w:t xml:space="preserve">nr </w:t>
      </w:r>
      <w:r w:rsidR="007A73EB">
        <w:rPr>
          <w:rFonts w:asciiTheme="minorHAnsi" w:hAnsiTheme="minorHAnsi" w:cstheme="minorHAnsi"/>
          <w:sz w:val="22"/>
          <w:szCs w:val="22"/>
        </w:rPr>
        <w:t>11 SWZ</w:t>
      </w:r>
      <w:r w:rsidR="007D2B58">
        <w:rPr>
          <w:rFonts w:asciiTheme="minorHAnsi" w:hAnsiTheme="minorHAnsi" w:cstheme="minorHAnsi"/>
          <w:sz w:val="22"/>
          <w:szCs w:val="22"/>
        </w:rPr>
        <w:t>.</w:t>
      </w:r>
    </w:p>
    <w:p w14:paraId="0F82734C" w14:textId="77777777" w:rsidR="00663FAE" w:rsidRPr="001E0425" w:rsidRDefault="00663FAE"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1E0425">
        <w:rPr>
          <w:rFonts w:asciiTheme="minorHAnsi" w:hAnsiTheme="minorHAnsi" w:cstheme="minorHAnsi"/>
          <w:b/>
          <w:sz w:val="22"/>
          <w:szCs w:val="22"/>
        </w:rPr>
        <w:t>2. Zakres ubezpieczenia</w:t>
      </w:r>
    </w:p>
    <w:p w14:paraId="1A8DE62E" w14:textId="77777777" w:rsidR="00663FAE" w:rsidRPr="001E0425" w:rsidRDefault="00663FAE" w:rsidP="00663FAE">
      <w:pPr>
        <w:jc w:val="both"/>
        <w:rPr>
          <w:rFonts w:asciiTheme="minorHAnsi" w:hAnsiTheme="minorHAnsi" w:cstheme="minorHAnsi"/>
          <w:sz w:val="22"/>
          <w:szCs w:val="22"/>
        </w:rPr>
      </w:pPr>
      <w:r w:rsidRPr="001E0425">
        <w:rPr>
          <w:rFonts w:asciiTheme="minorHAnsi" w:hAnsiTheme="minorHAnsi" w:cstheme="minorHAnsi"/>
          <w:sz w:val="22"/>
          <w:szCs w:val="22"/>
        </w:rPr>
        <w:t>Następstwa nieszczęśliwych wypadków kierowców i pasażerów (śmierć na skutek wypadku, uszkodzenia ciała i rozstrój zdrowia) związane z ruchem tych pojazdów.</w:t>
      </w:r>
    </w:p>
    <w:p w14:paraId="50C435B2" w14:textId="77777777" w:rsidR="00663FAE" w:rsidRPr="001E0425" w:rsidRDefault="00663FAE"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1E0425">
        <w:rPr>
          <w:rFonts w:asciiTheme="minorHAnsi" w:hAnsiTheme="minorHAnsi" w:cstheme="minorHAnsi"/>
          <w:b/>
          <w:sz w:val="22"/>
          <w:szCs w:val="22"/>
        </w:rPr>
        <w:t>3. Suma ubezpieczenia</w:t>
      </w:r>
    </w:p>
    <w:p w14:paraId="124CD658" w14:textId="729626A8" w:rsidR="00663FAE" w:rsidRPr="001E0425" w:rsidRDefault="00F953AC"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sz w:val="22"/>
          <w:szCs w:val="22"/>
        </w:rPr>
      </w:pPr>
      <w:r w:rsidRPr="001E0425">
        <w:rPr>
          <w:rFonts w:asciiTheme="minorHAnsi" w:hAnsiTheme="minorHAnsi" w:cstheme="minorHAnsi"/>
          <w:sz w:val="22"/>
          <w:szCs w:val="22"/>
        </w:rPr>
        <w:t>1</w:t>
      </w:r>
      <w:r w:rsidR="007D2B58">
        <w:rPr>
          <w:rFonts w:asciiTheme="minorHAnsi" w:hAnsiTheme="minorHAnsi" w:cstheme="minorHAnsi"/>
          <w:sz w:val="22"/>
          <w:szCs w:val="22"/>
        </w:rPr>
        <w:t>5</w:t>
      </w:r>
      <w:r w:rsidR="00551EEE" w:rsidRPr="001E0425">
        <w:rPr>
          <w:rFonts w:asciiTheme="minorHAnsi" w:hAnsiTheme="minorHAnsi" w:cstheme="minorHAnsi"/>
          <w:sz w:val="22"/>
          <w:szCs w:val="22"/>
        </w:rPr>
        <w:t xml:space="preserve"> </w:t>
      </w:r>
      <w:r w:rsidR="00D01598" w:rsidRPr="001E0425">
        <w:rPr>
          <w:rFonts w:asciiTheme="minorHAnsi" w:hAnsiTheme="minorHAnsi" w:cstheme="minorHAnsi"/>
          <w:sz w:val="22"/>
          <w:szCs w:val="22"/>
        </w:rPr>
        <w:t>000 zł</w:t>
      </w:r>
      <w:r w:rsidR="00663FAE" w:rsidRPr="001E0425">
        <w:rPr>
          <w:rFonts w:asciiTheme="minorHAnsi" w:hAnsiTheme="minorHAnsi" w:cstheme="minorHAnsi"/>
          <w:sz w:val="22"/>
          <w:szCs w:val="22"/>
        </w:rPr>
        <w:t xml:space="preserve"> za każde miejsce w pojeździe</w:t>
      </w:r>
    </w:p>
    <w:p w14:paraId="28C797EE" w14:textId="77777777" w:rsidR="00663FAE" w:rsidRPr="001E0425" w:rsidRDefault="00663FAE"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sz w:val="22"/>
          <w:szCs w:val="22"/>
        </w:rPr>
      </w:pPr>
      <w:r w:rsidRPr="001E0425">
        <w:rPr>
          <w:rFonts w:asciiTheme="minorHAnsi" w:hAnsiTheme="minorHAnsi" w:cstheme="minorHAnsi"/>
          <w:b/>
          <w:sz w:val="22"/>
          <w:szCs w:val="22"/>
        </w:rPr>
        <w:t>4. Składka ubezpieczeniowa</w:t>
      </w:r>
    </w:p>
    <w:p w14:paraId="0C1C5484" w14:textId="77777777" w:rsidR="00663FAE" w:rsidRPr="001E0425" w:rsidRDefault="00663FAE" w:rsidP="00663FAE">
      <w:pPr>
        <w:keepNext/>
        <w:jc w:val="both"/>
        <w:outlineLvl w:val="1"/>
        <w:rPr>
          <w:rFonts w:asciiTheme="minorHAnsi" w:hAnsiTheme="minorHAnsi" w:cstheme="minorHAnsi"/>
          <w:sz w:val="22"/>
          <w:szCs w:val="22"/>
        </w:rPr>
      </w:pPr>
      <w:r w:rsidRPr="001E0425">
        <w:rPr>
          <w:rFonts w:asciiTheme="minorHAnsi" w:hAnsiTheme="minorHAnsi" w:cstheme="minorHAnsi"/>
          <w:sz w:val="22"/>
          <w:szCs w:val="22"/>
        </w:rPr>
        <w:t xml:space="preserve">Ubezpieczyciel zobowiązany jest podać składkę ryczałtową w odniesieniu do poszczególnego pojazdu. </w:t>
      </w:r>
    </w:p>
    <w:p w14:paraId="35E2F145" w14:textId="77777777" w:rsidR="009210DC" w:rsidRPr="001E0425" w:rsidRDefault="009210DC"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sz w:val="22"/>
          <w:szCs w:val="22"/>
        </w:rPr>
      </w:pPr>
    </w:p>
    <w:p w14:paraId="5E4EA913" w14:textId="77777777" w:rsidR="00663FAE" w:rsidRPr="001E0425" w:rsidRDefault="00855F9D"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1E0425">
        <w:rPr>
          <w:rFonts w:asciiTheme="minorHAnsi" w:hAnsiTheme="minorHAnsi" w:cstheme="minorHAnsi"/>
          <w:b/>
          <w:sz w:val="22"/>
          <w:szCs w:val="22"/>
        </w:rPr>
        <w:t>X</w:t>
      </w:r>
      <w:r w:rsidR="00E25141" w:rsidRPr="001E0425">
        <w:rPr>
          <w:rFonts w:asciiTheme="minorHAnsi" w:hAnsiTheme="minorHAnsi" w:cstheme="minorHAnsi"/>
          <w:b/>
          <w:sz w:val="22"/>
          <w:szCs w:val="22"/>
        </w:rPr>
        <w:t xml:space="preserve">. </w:t>
      </w:r>
      <w:r w:rsidR="007F185C" w:rsidRPr="001E0425">
        <w:rPr>
          <w:rFonts w:asciiTheme="minorHAnsi" w:hAnsiTheme="minorHAnsi" w:cstheme="minorHAnsi"/>
          <w:b/>
          <w:sz w:val="22"/>
          <w:szCs w:val="22"/>
          <w:u w:val="single"/>
        </w:rPr>
        <w:t>Ubezpieczenie Assistance</w:t>
      </w:r>
      <w:r w:rsidR="007F185C" w:rsidRPr="001E0425">
        <w:rPr>
          <w:rFonts w:asciiTheme="minorHAnsi" w:hAnsiTheme="minorHAnsi" w:cstheme="minorHAnsi"/>
          <w:b/>
          <w:sz w:val="22"/>
          <w:szCs w:val="22"/>
        </w:rPr>
        <w:t xml:space="preserve"> </w:t>
      </w:r>
    </w:p>
    <w:p w14:paraId="0AB922E9" w14:textId="77777777" w:rsidR="00663FAE" w:rsidRPr="001E0425" w:rsidRDefault="00663FAE"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1E0425">
        <w:rPr>
          <w:rFonts w:asciiTheme="minorHAnsi" w:hAnsiTheme="minorHAnsi" w:cstheme="minorHAnsi"/>
          <w:b/>
          <w:sz w:val="22"/>
          <w:szCs w:val="22"/>
        </w:rPr>
        <w:lastRenderedPageBreak/>
        <w:t>1. Przedmiot ubezpieczenia</w:t>
      </w:r>
    </w:p>
    <w:p w14:paraId="7B7CF26C" w14:textId="3E4F9E42" w:rsidR="00663FAE" w:rsidRPr="00F76432" w:rsidRDefault="00663FAE" w:rsidP="00663FAE">
      <w:pPr>
        <w:keepNext/>
        <w:jc w:val="both"/>
        <w:outlineLvl w:val="1"/>
        <w:rPr>
          <w:rFonts w:asciiTheme="minorHAnsi" w:hAnsiTheme="minorHAnsi" w:cstheme="minorHAnsi"/>
          <w:sz w:val="22"/>
          <w:szCs w:val="22"/>
        </w:rPr>
      </w:pPr>
      <w:r w:rsidRPr="001E0425">
        <w:rPr>
          <w:rFonts w:asciiTheme="minorHAnsi" w:hAnsiTheme="minorHAnsi" w:cstheme="minorHAnsi"/>
          <w:sz w:val="22"/>
          <w:szCs w:val="22"/>
        </w:rPr>
        <w:t xml:space="preserve">Przedmiotem ubezpieczenia jest organizacja natychmiastowej pomocy assistance za pośrednictwem Centrum Alarmowego i pokrycie jej kosztów dla pojazdów </w:t>
      </w:r>
      <w:r w:rsidR="00073C37" w:rsidRPr="001E0425">
        <w:rPr>
          <w:rFonts w:asciiTheme="minorHAnsi" w:hAnsiTheme="minorHAnsi" w:cstheme="minorHAnsi"/>
          <w:sz w:val="22"/>
          <w:szCs w:val="22"/>
        </w:rPr>
        <w:t xml:space="preserve">wskazanych w załączniku nr </w:t>
      </w:r>
      <w:r w:rsidR="00097564">
        <w:rPr>
          <w:rFonts w:asciiTheme="minorHAnsi" w:hAnsiTheme="minorHAnsi" w:cstheme="minorHAnsi"/>
          <w:sz w:val="22"/>
          <w:szCs w:val="22"/>
        </w:rPr>
        <w:t>11</w:t>
      </w:r>
      <w:r w:rsidR="00216BB3" w:rsidRPr="001E0425">
        <w:rPr>
          <w:rFonts w:asciiTheme="minorHAnsi" w:hAnsiTheme="minorHAnsi" w:cstheme="minorHAnsi"/>
          <w:sz w:val="22"/>
          <w:szCs w:val="22"/>
        </w:rPr>
        <w:t>.</w:t>
      </w:r>
    </w:p>
    <w:p w14:paraId="036D18C4" w14:textId="77777777" w:rsidR="00663FAE" w:rsidRPr="00F76432" w:rsidRDefault="00663FAE"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F76432">
        <w:rPr>
          <w:rFonts w:asciiTheme="minorHAnsi" w:hAnsiTheme="minorHAnsi" w:cstheme="minorHAnsi"/>
          <w:b/>
          <w:sz w:val="22"/>
          <w:szCs w:val="22"/>
        </w:rPr>
        <w:t xml:space="preserve">2. Zakres terytorialny </w:t>
      </w:r>
    </w:p>
    <w:p w14:paraId="0B5BD0AD" w14:textId="77777777" w:rsidR="00663FAE" w:rsidRPr="00F76432" w:rsidRDefault="00663FAE"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sz w:val="22"/>
          <w:szCs w:val="22"/>
        </w:rPr>
      </w:pPr>
      <w:r w:rsidRPr="00F76432">
        <w:rPr>
          <w:rFonts w:asciiTheme="minorHAnsi" w:hAnsiTheme="minorHAnsi" w:cstheme="minorHAnsi"/>
          <w:sz w:val="22"/>
          <w:szCs w:val="22"/>
        </w:rPr>
        <w:t>Zgodny z zakresem terytorialnym ubezpieczenia AC</w:t>
      </w:r>
    </w:p>
    <w:p w14:paraId="5C613C89" w14:textId="77777777" w:rsidR="00050D26" w:rsidRPr="00EE72AD" w:rsidRDefault="00663FAE"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EE72AD">
        <w:rPr>
          <w:rFonts w:asciiTheme="minorHAnsi" w:hAnsiTheme="minorHAnsi" w:cstheme="minorHAnsi"/>
          <w:b/>
          <w:sz w:val="22"/>
          <w:szCs w:val="22"/>
        </w:rPr>
        <w:t xml:space="preserve">3. Zakres ubezpieczenia – </w:t>
      </w:r>
    </w:p>
    <w:p w14:paraId="195C3CBF" w14:textId="14FFF321" w:rsidR="00050D26" w:rsidRPr="00F97481" w:rsidRDefault="00050D26"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EE72AD">
        <w:rPr>
          <w:rFonts w:asciiTheme="minorHAnsi" w:hAnsiTheme="minorHAnsi" w:cstheme="minorHAnsi"/>
          <w:b/>
          <w:sz w:val="22"/>
          <w:szCs w:val="22"/>
        </w:rPr>
        <w:t xml:space="preserve">3.1 podstawowy – </w:t>
      </w:r>
      <w:r w:rsidRPr="00EE72AD">
        <w:rPr>
          <w:rFonts w:asciiTheme="minorHAnsi" w:hAnsiTheme="minorHAnsi" w:cstheme="minorHAnsi"/>
          <w:sz w:val="22"/>
          <w:szCs w:val="22"/>
        </w:rPr>
        <w:t>dla wszystkich pojazdów posiadających wykupione AC</w:t>
      </w:r>
      <w:r w:rsidR="00CB1B39" w:rsidRPr="00EE72AD">
        <w:rPr>
          <w:rFonts w:asciiTheme="minorHAnsi" w:hAnsiTheme="minorHAnsi" w:cstheme="minorHAnsi"/>
          <w:sz w:val="22"/>
          <w:szCs w:val="22"/>
        </w:rPr>
        <w:t xml:space="preserve"> (zakres pełny)</w:t>
      </w:r>
      <w:r w:rsidRPr="00EE72AD">
        <w:rPr>
          <w:rFonts w:asciiTheme="minorHAnsi" w:hAnsiTheme="minorHAnsi" w:cstheme="minorHAnsi"/>
          <w:sz w:val="22"/>
          <w:szCs w:val="22"/>
        </w:rPr>
        <w:t xml:space="preserve"> wskazanych w </w:t>
      </w:r>
      <w:r w:rsidRPr="00F97481">
        <w:rPr>
          <w:rFonts w:asciiTheme="minorHAnsi" w:hAnsiTheme="minorHAnsi" w:cstheme="minorHAnsi"/>
          <w:sz w:val="22"/>
          <w:szCs w:val="22"/>
        </w:rPr>
        <w:t xml:space="preserve">załączniku nr </w:t>
      </w:r>
      <w:r w:rsidR="00097564" w:rsidRPr="00F97481">
        <w:rPr>
          <w:rFonts w:asciiTheme="minorHAnsi" w:hAnsiTheme="minorHAnsi" w:cstheme="minorHAnsi"/>
          <w:sz w:val="22"/>
          <w:szCs w:val="22"/>
        </w:rPr>
        <w:t>11</w:t>
      </w:r>
      <w:r w:rsidR="00D01598" w:rsidRPr="00F97481">
        <w:rPr>
          <w:rFonts w:asciiTheme="minorHAnsi" w:hAnsiTheme="minorHAnsi" w:cstheme="minorHAnsi"/>
          <w:sz w:val="22"/>
          <w:szCs w:val="22"/>
        </w:rPr>
        <w:t>.</w:t>
      </w:r>
    </w:p>
    <w:p w14:paraId="02933139" w14:textId="5F8993F3" w:rsidR="00663FAE" w:rsidRPr="00F97481" w:rsidRDefault="00050D26"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F97481">
        <w:rPr>
          <w:rFonts w:asciiTheme="minorHAnsi" w:hAnsiTheme="minorHAnsi" w:cstheme="minorHAnsi"/>
          <w:b/>
          <w:sz w:val="22"/>
          <w:szCs w:val="22"/>
        </w:rPr>
        <w:t xml:space="preserve">3.2 </w:t>
      </w:r>
      <w:r w:rsidR="00663FAE" w:rsidRPr="00F97481">
        <w:rPr>
          <w:rFonts w:asciiTheme="minorHAnsi" w:hAnsiTheme="minorHAnsi" w:cstheme="minorHAnsi"/>
          <w:b/>
          <w:sz w:val="22"/>
          <w:szCs w:val="22"/>
        </w:rPr>
        <w:t xml:space="preserve">rozszerzony </w:t>
      </w:r>
      <w:r w:rsidRPr="00F97481">
        <w:rPr>
          <w:rFonts w:asciiTheme="minorHAnsi" w:hAnsiTheme="minorHAnsi" w:cstheme="minorHAnsi"/>
          <w:b/>
          <w:sz w:val="22"/>
          <w:szCs w:val="22"/>
        </w:rPr>
        <w:t xml:space="preserve">– </w:t>
      </w:r>
      <w:r w:rsidRPr="00F97481">
        <w:rPr>
          <w:rFonts w:asciiTheme="minorHAnsi" w:hAnsiTheme="minorHAnsi" w:cstheme="minorHAnsi"/>
          <w:sz w:val="22"/>
          <w:szCs w:val="22"/>
        </w:rPr>
        <w:t xml:space="preserve">dla </w:t>
      </w:r>
      <w:r w:rsidR="00CB1B39" w:rsidRPr="00F97481">
        <w:rPr>
          <w:rFonts w:asciiTheme="minorHAnsi" w:hAnsiTheme="minorHAnsi" w:cstheme="minorHAnsi"/>
          <w:sz w:val="22"/>
          <w:szCs w:val="22"/>
        </w:rPr>
        <w:t>pojazd</w:t>
      </w:r>
      <w:r w:rsidR="00097564" w:rsidRPr="00F97481">
        <w:rPr>
          <w:rFonts w:asciiTheme="minorHAnsi" w:hAnsiTheme="minorHAnsi" w:cstheme="minorHAnsi"/>
          <w:sz w:val="22"/>
          <w:szCs w:val="22"/>
        </w:rPr>
        <w:t>ów</w:t>
      </w:r>
      <w:r w:rsidR="00CB1B39" w:rsidRPr="00F97481">
        <w:rPr>
          <w:rFonts w:asciiTheme="minorHAnsi" w:hAnsiTheme="minorHAnsi" w:cstheme="minorHAnsi"/>
          <w:sz w:val="22"/>
          <w:szCs w:val="22"/>
        </w:rPr>
        <w:t xml:space="preserve"> opisanego</w:t>
      </w:r>
      <w:r w:rsidRPr="00F97481">
        <w:rPr>
          <w:rFonts w:asciiTheme="minorHAnsi" w:hAnsiTheme="minorHAnsi" w:cstheme="minorHAnsi"/>
          <w:sz w:val="22"/>
          <w:szCs w:val="22"/>
        </w:rPr>
        <w:t xml:space="preserve"> w załączniku nr </w:t>
      </w:r>
      <w:r w:rsidR="00097564" w:rsidRPr="00F97481">
        <w:rPr>
          <w:rFonts w:asciiTheme="minorHAnsi" w:hAnsiTheme="minorHAnsi" w:cstheme="minorHAnsi"/>
          <w:sz w:val="22"/>
          <w:szCs w:val="22"/>
        </w:rPr>
        <w:t xml:space="preserve">11 </w:t>
      </w:r>
      <w:r w:rsidRPr="00F97481">
        <w:rPr>
          <w:rFonts w:asciiTheme="minorHAnsi" w:hAnsiTheme="minorHAnsi" w:cstheme="minorHAnsi"/>
          <w:sz w:val="22"/>
          <w:szCs w:val="22"/>
        </w:rPr>
        <w:t>(kolumna „Assistance rozszerzony”), obejmujący m</w:t>
      </w:r>
      <w:r w:rsidR="00CB1B39" w:rsidRPr="00F97481">
        <w:rPr>
          <w:rFonts w:asciiTheme="minorHAnsi" w:hAnsiTheme="minorHAnsi" w:cstheme="minorHAnsi"/>
          <w:sz w:val="22"/>
          <w:szCs w:val="22"/>
        </w:rPr>
        <w:t>iędzy innymi poniższy</w:t>
      </w:r>
      <w:r w:rsidRPr="00F97481">
        <w:rPr>
          <w:rFonts w:asciiTheme="minorHAnsi" w:hAnsiTheme="minorHAnsi" w:cstheme="minorHAnsi"/>
          <w:sz w:val="22"/>
          <w:szCs w:val="22"/>
        </w:rPr>
        <w:t xml:space="preserve"> zakres świadczeń:</w:t>
      </w:r>
    </w:p>
    <w:p w14:paraId="63D41645" w14:textId="77777777" w:rsidR="00663FAE" w:rsidRPr="00F97481" w:rsidRDefault="00050D26" w:rsidP="004B6D5D">
      <w:pPr>
        <w:suppressAutoHyphens w:val="0"/>
        <w:ind w:left="567"/>
        <w:jc w:val="both"/>
        <w:rPr>
          <w:rFonts w:asciiTheme="minorHAnsi" w:hAnsiTheme="minorHAnsi" w:cstheme="minorHAnsi"/>
          <w:sz w:val="22"/>
          <w:szCs w:val="22"/>
        </w:rPr>
      </w:pPr>
      <w:r w:rsidRPr="00F97481">
        <w:rPr>
          <w:rFonts w:asciiTheme="minorHAnsi" w:hAnsiTheme="minorHAnsi" w:cstheme="minorHAnsi"/>
          <w:sz w:val="22"/>
          <w:szCs w:val="22"/>
        </w:rPr>
        <w:t xml:space="preserve">3.2.1. </w:t>
      </w:r>
      <w:r w:rsidR="00663FAE" w:rsidRPr="00F97481">
        <w:rPr>
          <w:rFonts w:asciiTheme="minorHAnsi" w:hAnsiTheme="minorHAnsi" w:cstheme="minorHAnsi"/>
          <w:sz w:val="22"/>
          <w:szCs w:val="22"/>
        </w:rPr>
        <w:t>naprawy pojazdu na miejscu zdarzenia,</w:t>
      </w:r>
    </w:p>
    <w:p w14:paraId="5A67489B" w14:textId="77777777" w:rsidR="00663FAE" w:rsidRPr="00F97481" w:rsidRDefault="00050D26" w:rsidP="004B6D5D">
      <w:pPr>
        <w:suppressAutoHyphens w:val="0"/>
        <w:ind w:left="567"/>
        <w:jc w:val="both"/>
        <w:rPr>
          <w:rFonts w:asciiTheme="minorHAnsi" w:hAnsiTheme="minorHAnsi" w:cstheme="minorHAnsi"/>
          <w:sz w:val="22"/>
          <w:szCs w:val="22"/>
        </w:rPr>
      </w:pPr>
      <w:r w:rsidRPr="00F97481">
        <w:rPr>
          <w:rFonts w:asciiTheme="minorHAnsi" w:hAnsiTheme="minorHAnsi" w:cstheme="minorHAnsi"/>
          <w:sz w:val="22"/>
          <w:szCs w:val="22"/>
        </w:rPr>
        <w:t>3.2</w:t>
      </w:r>
      <w:r w:rsidR="00771892" w:rsidRPr="00F97481">
        <w:rPr>
          <w:rFonts w:asciiTheme="minorHAnsi" w:hAnsiTheme="minorHAnsi" w:cstheme="minorHAnsi"/>
          <w:sz w:val="22"/>
          <w:szCs w:val="22"/>
        </w:rPr>
        <w:t xml:space="preserve">.2. </w:t>
      </w:r>
      <w:r w:rsidR="00663FAE" w:rsidRPr="00F97481">
        <w:rPr>
          <w:rFonts w:asciiTheme="minorHAnsi" w:hAnsiTheme="minorHAnsi" w:cstheme="minorHAnsi"/>
          <w:sz w:val="22"/>
          <w:szCs w:val="22"/>
        </w:rPr>
        <w:t>holowania pojazdu - jeżeli nie jest możliwa naprawa,</w:t>
      </w:r>
    </w:p>
    <w:p w14:paraId="47595699" w14:textId="77777777" w:rsidR="00663FAE" w:rsidRPr="00F97481" w:rsidRDefault="00050D26" w:rsidP="00761885">
      <w:pPr>
        <w:suppressAutoHyphens w:val="0"/>
        <w:ind w:left="1134" w:hanging="567"/>
        <w:jc w:val="both"/>
        <w:rPr>
          <w:rFonts w:asciiTheme="minorHAnsi" w:hAnsiTheme="minorHAnsi" w:cstheme="minorHAnsi"/>
          <w:sz w:val="22"/>
          <w:szCs w:val="22"/>
        </w:rPr>
      </w:pPr>
      <w:r w:rsidRPr="00F97481">
        <w:rPr>
          <w:rFonts w:asciiTheme="minorHAnsi" w:hAnsiTheme="minorHAnsi" w:cstheme="minorHAnsi"/>
          <w:sz w:val="22"/>
          <w:szCs w:val="22"/>
        </w:rPr>
        <w:t>3.2</w:t>
      </w:r>
      <w:r w:rsidR="00771892" w:rsidRPr="00F97481">
        <w:rPr>
          <w:rFonts w:asciiTheme="minorHAnsi" w:hAnsiTheme="minorHAnsi" w:cstheme="minorHAnsi"/>
          <w:sz w:val="22"/>
          <w:szCs w:val="22"/>
        </w:rPr>
        <w:t xml:space="preserve">.3. </w:t>
      </w:r>
      <w:r w:rsidR="00663FAE" w:rsidRPr="00F97481">
        <w:rPr>
          <w:rFonts w:asciiTheme="minorHAnsi" w:hAnsiTheme="minorHAnsi" w:cstheme="minorHAnsi"/>
          <w:sz w:val="22"/>
          <w:szCs w:val="22"/>
        </w:rPr>
        <w:t>holowania pojazdu osoby poszkodowanej,</w:t>
      </w:r>
      <w:r w:rsidR="002C4481" w:rsidRPr="00F97481">
        <w:rPr>
          <w:rFonts w:asciiTheme="minorHAnsi" w:hAnsiTheme="minorHAnsi" w:cstheme="minorHAnsi"/>
          <w:sz w:val="22"/>
          <w:szCs w:val="22"/>
        </w:rPr>
        <w:t xml:space="preserve"> unieruchomionego w następstwie:</w:t>
      </w:r>
      <w:r w:rsidR="00771892" w:rsidRPr="00F97481">
        <w:rPr>
          <w:rFonts w:asciiTheme="minorHAnsi" w:hAnsiTheme="minorHAnsi" w:cstheme="minorHAnsi"/>
          <w:sz w:val="22"/>
          <w:szCs w:val="22"/>
        </w:rPr>
        <w:tab/>
        <w:t xml:space="preserve">        </w:t>
      </w:r>
      <w:r w:rsidR="002C4481" w:rsidRPr="00F97481">
        <w:rPr>
          <w:rFonts w:asciiTheme="minorHAnsi" w:hAnsiTheme="minorHAnsi" w:cstheme="minorHAnsi"/>
          <w:sz w:val="22"/>
          <w:szCs w:val="22"/>
        </w:rPr>
        <w:t>wypadku drogowego lub awarii pojazdu, kradzieży części składowych pojazdu, rozładowania akumulatora, utraty lub uszkodzenia kluczy służących do otwarcia i uruchomienia pojazdu, przebicia opony, jak również braku paliwa lub niewłaściwego paliwa w zbiorniku pojazdu</w:t>
      </w:r>
      <w:r w:rsidR="008E18B3" w:rsidRPr="00F97481">
        <w:rPr>
          <w:rFonts w:asciiTheme="minorHAnsi" w:hAnsiTheme="minorHAnsi" w:cstheme="minorHAnsi"/>
          <w:sz w:val="22"/>
          <w:szCs w:val="22"/>
        </w:rPr>
        <w:t>,</w:t>
      </w:r>
    </w:p>
    <w:p w14:paraId="495C01D3" w14:textId="77777777" w:rsidR="00771892" w:rsidRPr="00F97481" w:rsidRDefault="00050D26" w:rsidP="004B6D5D">
      <w:pPr>
        <w:suppressAutoHyphens w:val="0"/>
        <w:ind w:left="567"/>
        <w:jc w:val="both"/>
        <w:rPr>
          <w:rFonts w:asciiTheme="minorHAnsi" w:hAnsiTheme="minorHAnsi" w:cstheme="minorHAnsi"/>
          <w:sz w:val="22"/>
          <w:szCs w:val="22"/>
        </w:rPr>
      </w:pPr>
      <w:r w:rsidRPr="00F97481">
        <w:rPr>
          <w:rFonts w:asciiTheme="minorHAnsi" w:hAnsiTheme="minorHAnsi" w:cstheme="minorHAnsi"/>
          <w:sz w:val="22"/>
          <w:szCs w:val="22"/>
        </w:rPr>
        <w:t>3.2</w:t>
      </w:r>
      <w:r w:rsidR="00771892" w:rsidRPr="00F97481">
        <w:rPr>
          <w:rFonts w:asciiTheme="minorHAnsi" w:hAnsiTheme="minorHAnsi" w:cstheme="minorHAnsi"/>
          <w:sz w:val="22"/>
          <w:szCs w:val="22"/>
        </w:rPr>
        <w:t xml:space="preserve">.8. </w:t>
      </w:r>
      <w:r w:rsidR="00663FAE" w:rsidRPr="00F97481">
        <w:rPr>
          <w:rFonts w:asciiTheme="minorHAnsi" w:hAnsiTheme="minorHAnsi" w:cstheme="minorHAnsi"/>
          <w:sz w:val="22"/>
          <w:szCs w:val="22"/>
        </w:rPr>
        <w:t>wynajem pojazdu zastępczego do 5 dni,</w:t>
      </w:r>
    </w:p>
    <w:p w14:paraId="69BED81D" w14:textId="77777777" w:rsidR="00663FAE" w:rsidRPr="00F97481" w:rsidRDefault="00050D26" w:rsidP="00761885">
      <w:pPr>
        <w:suppressAutoHyphens w:val="0"/>
        <w:ind w:left="1134" w:hanging="567"/>
        <w:jc w:val="both"/>
        <w:rPr>
          <w:rStyle w:val="Bodytext5"/>
          <w:rFonts w:asciiTheme="minorHAnsi" w:hAnsiTheme="minorHAnsi" w:cstheme="minorHAnsi"/>
          <w:sz w:val="22"/>
          <w:szCs w:val="22"/>
        </w:rPr>
      </w:pPr>
      <w:r w:rsidRPr="00F97481">
        <w:rPr>
          <w:rFonts w:asciiTheme="minorHAnsi" w:hAnsiTheme="minorHAnsi" w:cstheme="minorHAnsi"/>
          <w:sz w:val="22"/>
          <w:szCs w:val="22"/>
        </w:rPr>
        <w:t>3.2</w:t>
      </w:r>
      <w:r w:rsidR="00771892" w:rsidRPr="00F97481">
        <w:rPr>
          <w:rFonts w:asciiTheme="minorHAnsi" w:hAnsiTheme="minorHAnsi" w:cstheme="minorHAnsi"/>
          <w:sz w:val="22"/>
          <w:szCs w:val="22"/>
        </w:rPr>
        <w:t xml:space="preserve">.9. </w:t>
      </w:r>
      <w:r w:rsidR="00642C77" w:rsidRPr="00F97481">
        <w:rPr>
          <w:rStyle w:val="Bodytext5"/>
          <w:rFonts w:asciiTheme="minorHAnsi" w:hAnsiTheme="minorHAnsi" w:cstheme="minorHAnsi"/>
          <w:sz w:val="22"/>
          <w:szCs w:val="22"/>
        </w:rPr>
        <w:t xml:space="preserve">dla usługi assistance - </w:t>
      </w:r>
      <w:r w:rsidR="00663FAE" w:rsidRPr="00F97481">
        <w:rPr>
          <w:rStyle w:val="Bodytext5"/>
          <w:rFonts w:asciiTheme="minorHAnsi" w:hAnsiTheme="minorHAnsi" w:cstheme="minorHAnsi"/>
          <w:sz w:val="22"/>
          <w:szCs w:val="22"/>
        </w:rPr>
        <w:t>umowa ze zniesion</w:t>
      </w:r>
      <w:r w:rsidR="007957CA" w:rsidRPr="00F97481">
        <w:rPr>
          <w:rStyle w:val="Bodytext5"/>
          <w:rFonts w:asciiTheme="minorHAnsi" w:hAnsiTheme="minorHAnsi" w:cstheme="minorHAnsi"/>
          <w:sz w:val="22"/>
          <w:szCs w:val="22"/>
        </w:rPr>
        <w:t>ą tzw. franszyzą</w:t>
      </w:r>
      <w:r w:rsidR="00663FAE" w:rsidRPr="00F97481">
        <w:rPr>
          <w:rStyle w:val="Bodytext5"/>
          <w:rFonts w:asciiTheme="minorHAnsi" w:hAnsiTheme="minorHAnsi" w:cstheme="minorHAnsi"/>
          <w:sz w:val="22"/>
          <w:szCs w:val="22"/>
        </w:rPr>
        <w:t xml:space="preserve"> kilome</w:t>
      </w:r>
      <w:r w:rsidR="007957CA" w:rsidRPr="00F97481">
        <w:rPr>
          <w:rStyle w:val="Bodytext5"/>
          <w:rFonts w:asciiTheme="minorHAnsi" w:hAnsiTheme="minorHAnsi" w:cstheme="minorHAnsi"/>
          <w:sz w:val="22"/>
          <w:szCs w:val="22"/>
        </w:rPr>
        <w:t>trową dotyczącą</w:t>
      </w:r>
      <w:r w:rsidR="00663FAE" w:rsidRPr="00F97481">
        <w:rPr>
          <w:rStyle w:val="Bodytext5"/>
          <w:rFonts w:asciiTheme="minorHAnsi" w:hAnsiTheme="minorHAnsi" w:cstheme="minorHAnsi"/>
          <w:sz w:val="22"/>
          <w:szCs w:val="22"/>
        </w:rPr>
        <w:t xml:space="preserve"> </w:t>
      </w:r>
      <w:r w:rsidR="00642C77" w:rsidRPr="00F97481">
        <w:rPr>
          <w:rStyle w:val="Bodytext5"/>
          <w:rFonts w:asciiTheme="minorHAnsi" w:hAnsiTheme="minorHAnsi" w:cstheme="minorHAnsi"/>
          <w:sz w:val="22"/>
          <w:szCs w:val="22"/>
        </w:rPr>
        <w:t>odległości od siedziby ubezpieczającego (ubezpieczonego), tj.</w:t>
      </w:r>
      <w:r w:rsidR="00663FAE" w:rsidRPr="00F97481">
        <w:rPr>
          <w:rStyle w:val="Bodytext5"/>
          <w:rFonts w:asciiTheme="minorHAnsi" w:hAnsiTheme="minorHAnsi" w:cstheme="minorHAnsi"/>
          <w:sz w:val="22"/>
          <w:szCs w:val="22"/>
        </w:rPr>
        <w:t xml:space="preserve"> bez stosowania warunku zajścia wypadku ubezpieczeniowego w </w:t>
      </w:r>
      <w:r w:rsidR="00642C77" w:rsidRPr="00F97481">
        <w:rPr>
          <w:rStyle w:val="Bodytext5"/>
          <w:rFonts w:asciiTheme="minorHAnsi" w:hAnsiTheme="minorHAnsi" w:cstheme="minorHAnsi"/>
          <w:sz w:val="22"/>
          <w:szCs w:val="22"/>
        </w:rPr>
        <w:t xml:space="preserve">określonej </w:t>
      </w:r>
      <w:r w:rsidR="00663FAE" w:rsidRPr="00F97481">
        <w:rPr>
          <w:rStyle w:val="Bodytext5"/>
          <w:rFonts w:asciiTheme="minorHAnsi" w:hAnsiTheme="minorHAnsi" w:cstheme="minorHAnsi"/>
          <w:sz w:val="22"/>
          <w:szCs w:val="22"/>
        </w:rPr>
        <w:t xml:space="preserve">odległości </w:t>
      </w:r>
      <w:r w:rsidR="00642C77" w:rsidRPr="00F97481">
        <w:rPr>
          <w:rStyle w:val="Bodytext5"/>
          <w:rFonts w:asciiTheme="minorHAnsi" w:hAnsiTheme="minorHAnsi" w:cstheme="minorHAnsi"/>
          <w:sz w:val="22"/>
          <w:szCs w:val="22"/>
        </w:rPr>
        <w:t>od siedziby ubezpieczającego (ubezpieczonego),</w:t>
      </w:r>
    </w:p>
    <w:p w14:paraId="5975AFEB" w14:textId="17DC9329" w:rsidR="00354C9F" w:rsidRPr="00F97481" w:rsidRDefault="00050D26" w:rsidP="004B6D5D">
      <w:pPr>
        <w:suppressAutoHyphens w:val="0"/>
        <w:ind w:left="567"/>
        <w:jc w:val="both"/>
        <w:rPr>
          <w:rStyle w:val="Bodytext5"/>
          <w:rFonts w:asciiTheme="minorHAnsi" w:hAnsiTheme="minorHAnsi" w:cstheme="minorHAnsi"/>
          <w:sz w:val="22"/>
          <w:szCs w:val="22"/>
        </w:rPr>
      </w:pPr>
      <w:r w:rsidRPr="00F97481">
        <w:rPr>
          <w:rStyle w:val="Bodytext5"/>
          <w:rFonts w:asciiTheme="minorHAnsi" w:hAnsiTheme="minorHAnsi" w:cstheme="minorHAnsi"/>
          <w:sz w:val="22"/>
          <w:szCs w:val="22"/>
        </w:rPr>
        <w:t>3.2</w:t>
      </w:r>
      <w:r w:rsidR="00354C9F" w:rsidRPr="00F97481">
        <w:rPr>
          <w:rStyle w:val="Bodytext5"/>
          <w:rFonts w:asciiTheme="minorHAnsi" w:hAnsiTheme="minorHAnsi" w:cstheme="minorHAnsi"/>
          <w:sz w:val="22"/>
          <w:szCs w:val="22"/>
        </w:rPr>
        <w:t>.10 Lim</w:t>
      </w:r>
      <w:r w:rsidR="00F0339B" w:rsidRPr="00F97481">
        <w:rPr>
          <w:rStyle w:val="Bodytext5"/>
          <w:rFonts w:asciiTheme="minorHAnsi" w:hAnsiTheme="minorHAnsi" w:cstheme="minorHAnsi"/>
          <w:sz w:val="22"/>
          <w:szCs w:val="22"/>
        </w:rPr>
        <w:t>it na holowanie na terytorium</w:t>
      </w:r>
      <w:r w:rsidR="00F76432" w:rsidRPr="00F97481">
        <w:rPr>
          <w:rStyle w:val="Bodytext5"/>
          <w:rFonts w:asciiTheme="minorHAnsi" w:hAnsiTheme="minorHAnsi" w:cstheme="minorHAnsi"/>
          <w:sz w:val="22"/>
          <w:szCs w:val="22"/>
        </w:rPr>
        <w:t xml:space="preserve"> </w:t>
      </w:r>
      <w:r w:rsidR="00354C9F" w:rsidRPr="00F97481">
        <w:rPr>
          <w:rStyle w:val="Bodytext5"/>
          <w:rFonts w:asciiTheme="minorHAnsi" w:hAnsiTheme="minorHAnsi" w:cstheme="minorHAnsi"/>
          <w:sz w:val="22"/>
          <w:szCs w:val="22"/>
        </w:rPr>
        <w:t xml:space="preserve">Europy – </w:t>
      </w:r>
      <w:r w:rsidR="007957CA" w:rsidRPr="00F97481">
        <w:rPr>
          <w:rStyle w:val="Bodytext5"/>
          <w:rFonts w:asciiTheme="minorHAnsi" w:hAnsiTheme="minorHAnsi" w:cstheme="minorHAnsi"/>
          <w:sz w:val="22"/>
          <w:szCs w:val="22"/>
        </w:rPr>
        <w:t>5</w:t>
      </w:r>
      <w:r w:rsidR="00354C9F" w:rsidRPr="00F97481">
        <w:rPr>
          <w:rStyle w:val="Bodytext5"/>
          <w:rFonts w:asciiTheme="minorHAnsi" w:hAnsiTheme="minorHAnsi" w:cstheme="minorHAnsi"/>
          <w:sz w:val="22"/>
          <w:szCs w:val="22"/>
        </w:rPr>
        <w:t>00 km</w:t>
      </w:r>
      <w:r w:rsidR="007957CA" w:rsidRPr="00F97481">
        <w:rPr>
          <w:rStyle w:val="Bodytext5"/>
          <w:rFonts w:asciiTheme="minorHAnsi" w:hAnsiTheme="minorHAnsi" w:cstheme="minorHAnsi"/>
          <w:sz w:val="22"/>
          <w:szCs w:val="22"/>
        </w:rPr>
        <w:t>, na terytorium RP brak limitu</w:t>
      </w:r>
      <w:r w:rsidR="008E18B3" w:rsidRPr="00F97481">
        <w:rPr>
          <w:rStyle w:val="Bodytext5"/>
          <w:rFonts w:asciiTheme="minorHAnsi" w:hAnsiTheme="minorHAnsi" w:cstheme="minorHAnsi"/>
          <w:sz w:val="22"/>
          <w:szCs w:val="22"/>
        </w:rPr>
        <w:t>.</w:t>
      </w:r>
    </w:p>
    <w:p w14:paraId="12EAACFB" w14:textId="77777777" w:rsidR="00F85976" w:rsidRPr="00F97481" w:rsidRDefault="00F85976" w:rsidP="004B6D5D">
      <w:pPr>
        <w:suppressAutoHyphens w:val="0"/>
        <w:ind w:left="567"/>
        <w:jc w:val="both"/>
        <w:rPr>
          <w:rStyle w:val="Bodytext5"/>
          <w:rFonts w:asciiTheme="minorHAnsi" w:hAnsiTheme="minorHAnsi" w:cstheme="minorHAnsi"/>
          <w:sz w:val="22"/>
          <w:szCs w:val="22"/>
          <w:shd w:val="clear" w:color="auto" w:fill="auto"/>
        </w:rPr>
      </w:pPr>
    </w:p>
    <w:p w14:paraId="4FFACE28" w14:textId="26EF39C1" w:rsidR="00F2267F" w:rsidRPr="00F97481" w:rsidRDefault="003E50B5" w:rsidP="00F2267F">
      <w:p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F97481">
        <w:rPr>
          <w:rFonts w:asciiTheme="minorHAnsi" w:hAnsiTheme="minorHAnsi" w:cstheme="minorHAnsi"/>
          <w:b/>
          <w:sz w:val="22"/>
          <w:szCs w:val="22"/>
        </w:rPr>
        <w:t xml:space="preserve">XI. </w:t>
      </w:r>
      <w:r w:rsidR="00F2267F" w:rsidRPr="00F97481">
        <w:rPr>
          <w:rFonts w:asciiTheme="minorHAnsi" w:hAnsiTheme="minorHAnsi" w:cstheme="minorHAnsi"/>
          <w:b/>
          <w:sz w:val="22"/>
          <w:szCs w:val="22"/>
          <w:u w:val="single"/>
        </w:rPr>
        <w:t>Ubezpieczenie ZK</w:t>
      </w:r>
    </w:p>
    <w:p w14:paraId="63C3BE7A" w14:textId="77777777" w:rsidR="00F2267F" w:rsidRPr="00F97481" w:rsidRDefault="00F2267F" w:rsidP="00F2267F">
      <w:p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F97481">
        <w:rPr>
          <w:rFonts w:asciiTheme="minorHAnsi" w:hAnsiTheme="minorHAnsi" w:cstheme="minorHAnsi"/>
          <w:b/>
          <w:sz w:val="22"/>
          <w:szCs w:val="22"/>
        </w:rPr>
        <w:t>1. Przedmiot ubezpieczenia</w:t>
      </w:r>
    </w:p>
    <w:p w14:paraId="676F4860" w14:textId="77777777" w:rsidR="00F20FCA" w:rsidRPr="00F97481" w:rsidRDefault="00F2267F" w:rsidP="009D5114">
      <w:pPr>
        <w:keepNext/>
        <w:jc w:val="both"/>
        <w:outlineLvl w:val="1"/>
        <w:rPr>
          <w:rFonts w:asciiTheme="minorHAnsi" w:hAnsiTheme="minorHAnsi" w:cstheme="minorHAnsi"/>
          <w:sz w:val="22"/>
          <w:szCs w:val="22"/>
        </w:rPr>
      </w:pPr>
      <w:r w:rsidRPr="00F97481">
        <w:rPr>
          <w:rFonts w:asciiTheme="minorHAnsi" w:hAnsiTheme="minorHAnsi" w:cstheme="minorHAnsi"/>
          <w:sz w:val="22"/>
          <w:szCs w:val="22"/>
        </w:rPr>
        <w:t xml:space="preserve">Ubezpieczenie </w:t>
      </w:r>
      <w:r w:rsidR="00F20FCA" w:rsidRPr="00F97481">
        <w:rPr>
          <w:rFonts w:asciiTheme="minorHAnsi" w:hAnsiTheme="minorHAnsi" w:cstheme="minorHAnsi"/>
          <w:sz w:val="22"/>
          <w:szCs w:val="22"/>
        </w:rPr>
        <w:t>Zielona Karta (ZK) chroni posiada pojazdów mechanicznych przed odpowiedzialnością za szkody wyrządzone osobom trzecim poza granicami RP</w:t>
      </w:r>
      <w:r w:rsidRPr="00F97481">
        <w:rPr>
          <w:rFonts w:asciiTheme="minorHAnsi" w:hAnsiTheme="minorHAnsi" w:cstheme="minorHAnsi"/>
          <w:sz w:val="22"/>
          <w:szCs w:val="22"/>
        </w:rPr>
        <w:t xml:space="preserve">. </w:t>
      </w:r>
      <w:r w:rsidR="009D5114" w:rsidRPr="00F97481">
        <w:rPr>
          <w:rFonts w:asciiTheme="minorHAnsi" w:hAnsiTheme="minorHAnsi" w:cstheme="minorHAnsi"/>
          <w:sz w:val="22"/>
          <w:szCs w:val="22"/>
        </w:rPr>
        <w:t>Ubezpieczyciel wyrazi zgodę na wystawienie ZK doraźnie – w przypadku zgłoszenia takiej potrzeby.</w:t>
      </w:r>
    </w:p>
    <w:p w14:paraId="333886F5" w14:textId="77777777" w:rsidR="00F2267F" w:rsidRPr="00F97481" w:rsidRDefault="00F2267F" w:rsidP="00F2267F">
      <w:pPr>
        <w:tabs>
          <w:tab w:val="left" w:pos="720"/>
        </w:tabs>
        <w:suppressAutoHyphens w:val="0"/>
        <w:overflowPunct w:val="0"/>
        <w:autoSpaceDE w:val="0"/>
        <w:autoSpaceDN w:val="0"/>
        <w:adjustRightInd w:val="0"/>
        <w:jc w:val="both"/>
        <w:textAlignment w:val="baseline"/>
        <w:rPr>
          <w:rFonts w:asciiTheme="minorHAnsi" w:hAnsiTheme="minorHAnsi" w:cstheme="minorHAnsi"/>
          <w:b/>
          <w:sz w:val="22"/>
          <w:szCs w:val="22"/>
        </w:rPr>
      </w:pPr>
      <w:r w:rsidRPr="00F97481">
        <w:rPr>
          <w:rFonts w:asciiTheme="minorHAnsi" w:hAnsiTheme="minorHAnsi" w:cstheme="minorHAnsi"/>
          <w:b/>
          <w:sz w:val="22"/>
          <w:szCs w:val="22"/>
        </w:rPr>
        <w:t xml:space="preserve">2. Zakres </w:t>
      </w:r>
      <w:r w:rsidR="00377884" w:rsidRPr="00F97481">
        <w:rPr>
          <w:rFonts w:asciiTheme="minorHAnsi" w:hAnsiTheme="minorHAnsi" w:cstheme="minorHAnsi"/>
          <w:b/>
          <w:sz w:val="22"/>
          <w:szCs w:val="22"/>
        </w:rPr>
        <w:t xml:space="preserve">terytorialny </w:t>
      </w:r>
      <w:r w:rsidRPr="00F97481">
        <w:rPr>
          <w:rFonts w:asciiTheme="minorHAnsi" w:hAnsiTheme="minorHAnsi" w:cstheme="minorHAnsi"/>
          <w:b/>
          <w:sz w:val="22"/>
          <w:szCs w:val="22"/>
        </w:rPr>
        <w:t>ubezpieczenia</w:t>
      </w:r>
    </w:p>
    <w:p w14:paraId="1A9E370E" w14:textId="77777777" w:rsidR="00F20FCA" w:rsidRPr="00F97481" w:rsidRDefault="00F20FCA" w:rsidP="00F20FCA">
      <w:pPr>
        <w:suppressAutoHyphens w:val="0"/>
        <w:jc w:val="both"/>
        <w:rPr>
          <w:rFonts w:asciiTheme="minorHAnsi" w:hAnsiTheme="minorHAnsi" w:cstheme="minorHAnsi"/>
          <w:sz w:val="22"/>
          <w:szCs w:val="22"/>
          <w:lang w:eastAsia="pl-PL"/>
        </w:rPr>
      </w:pPr>
      <w:r w:rsidRPr="00F97481">
        <w:rPr>
          <w:rFonts w:asciiTheme="minorHAnsi" w:hAnsiTheme="minorHAnsi" w:cstheme="minorHAnsi"/>
          <w:sz w:val="22"/>
          <w:szCs w:val="22"/>
          <w:shd w:val="clear" w:color="auto" w:fill="FFFFFF"/>
          <w:lang w:eastAsia="pl-PL"/>
        </w:rPr>
        <w:t>Certyfikat Zielonej Karty obowiązywać winien odpowiedzialność za szkody między innymi w następujących krajach: Albania, Białoruś, Bośnia i Hercegowina, Iran, Izrael, Macedonia, Maroko, Mołdawia, Rosja, Czarnogóra, Tunezja, Turcja, Ukraina.</w:t>
      </w:r>
    </w:p>
    <w:p w14:paraId="1164A0BC" w14:textId="77777777" w:rsidR="00566D7D" w:rsidRPr="00F97481" w:rsidRDefault="00566D7D" w:rsidP="009711DC">
      <w:pPr>
        <w:tabs>
          <w:tab w:val="left" w:pos="720"/>
        </w:tabs>
        <w:suppressAutoHyphens w:val="0"/>
        <w:overflowPunct w:val="0"/>
        <w:autoSpaceDE w:val="0"/>
        <w:autoSpaceDN w:val="0"/>
        <w:adjustRightInd w:val="0"/>
        <w:jc w:val="both"/>
        <w:textAlignment w:val="baseline"/>
        <w:rPr>
          <w:rFonts w:asciiTheme="minorHAnsi" w:hAnsiTheme="minorHAnsi" w:cstheme="minorHAnsi"/>
          <w:sz w:val="22"/>
          <w:szCs w:val="22"/>
        </w:rPr>
      </w:pPr>
    </w:p>
    <w:p w14:paraId="100B4E03" w14:textId="77777777" w:rsidR="007D2B58" w:rsidRPr="00F97481" w:rsidRDefault="007D2B58" w:rsidP="007D2B58">
      <w:pPr>
        <w:tabs>
          <w:tab w:val="left" w:pos="720"/>
        </w:tabs>
        <w:overflowPunct w:val="0"/>
        <w:autoSpaceDE w:val="0"/>
        <w:autoSpaceDN w:val="0"/>
        <w:adjustRightInd w:val="0"/>
        <w:ind w:firstLine="5"/>
        <w:jc w:val="both"/>
        <w:textAlignment w:val="baseline"/>
        <w:rPr>
          <w:rFonts w:asciiTheme="minorHAnsi" w:hAnsiTheme="minorHAnsi" w:cstheme="minorHAnsi"/>
          <w:b/>
          <w:sz w:val="22"/>
          <w:szCs w:val="22"/>
        </w:rPr>
      </w:pPr>
      <w:r w:rsidRPr="00F97481">
        <w:rPr>
          <w:rFonts w:asciiTheme="minorHAnsi" w:hAnsiTheme="minorHAnsi" w:cstheme="minorHAnsi"/>
          <w:b/>
          <w:sz w:val="22"/>
          <w:szCs w:val="22"/>
        </w:rPr>
        <w:t>XII. Ubezpieczenie maszyn i urządzeń budowlanych</w:t>
      </w:r>
    </w:p>
    <w:p w14:paraId="1CBC8350" w14:textId="77777777" w:rsidR="007D2B58" w:rsidRPr="00F97481" w:rsidRDefault="007D2B58" w:rsidP="007D2B58">
      <w:pPr>
        <w:jc w:val="both"/>
        <w:rPr>
          <w:rFonts w:asciiTheme="minorHAnsi" w:hAnsiTheme="minorHAnsi" w:cstheme="minorHAnsi"/>
          <w:b/>
          <w:sz w:val="22"/>
          <w:szCs w:val="22"/>
        </w:rPr>
      </w:pPr>
      <w:r w:rsidRPr="00F97481">
        <w:rPr>
          <w:rFonts w:asciiTheme="minorHAnsi" w:hAnsiTheme="minorHAnsi" w:cstheme="minorHAnsi"/>
          <w:b/>
          <w:sz w:val="22"/>
          <w:szCs w:val="22"/>
        </w:rPr>
        <w:t>1. Przedmiot ubezpieczenia:</w:t>
      </w:r>
    </w:p>
    <w:p w14:paraId="070663B7" w14:textId="77777777" w:rsidR="007D2B58" w:rsidRPr="00F97481" w:rsidRDefault="007D2B58" w:rsidP="007D2B58">
      <w:pPr>
        <w:jc w:val="both"/>
        <w:rPr>
          <w:rFonts w:asciiTheme="minorHAnsi" w:hAnsiTheme="minorHAnsi"/>
          <w:sz w:val="22"/>
          <w:szCs w:val="22"/>
        </w:rPr>
      </w:pPr>
      <w:r w:rsidRPr="00F97481">
        <w:rPr>
          <w:rFonts w:asciiTheme="minorHAnsi" w:hAnsiTheme="minorHAnsi"/>
          <w:sz w:val="22"/>
          <w:szCs w:val="22"/>
        </w:rPr>
        <w:t>Ubezpieczeniem objęty zostanie jeden pojazd - maszyna zgodnie z w wykazem – Załącznik 8 (ciągnik - kosiarka SHIBAURA ST324M).</w:t>
      </w:r>
    </w:p>
    <w:p w14:paraId="1B2C1A2E" w14:textId="77777777" w:rsidR="007D2B58" w:rsidRPr="00FD0C2A" w:rsidRDefault="007D2B58" w:rsidP="007D2B58">
      <w:pPr>
        <w:jc w:val="both"/>
        <w:rPr>
          <w:rFonts w:asciiTheme="minorHAnsi" w:hAnsiTheme="minorHAnsi" w:cstheme="minorHAnsi"/>
          <w:b/>
          <w:sz w:val="22"/>
          <w:szCs w:val="22"/>
        </w:rPr>
      </w:pPr>
      <w:r w:rsidRPr="00F97481">
        <w:rPr>
          <w:rFonts w:asciiTheme="minorHAnsi" w:hAnsiTheme="minorHAnsi" w:cstheme="minorHAnsi"/>
          <w:b/>
          <w:sz w:val="22"/>
          <w:szCs w:val="22"/>
        </w:rPr>
        <w:t>2. Okres ubezpieczenia:</w:t>
      </w:r>
    </w:p>
    <w:p w14:paraId="05F5211E" w14:textId="50D4E5EF" w:rsidR="007D2B58" w:rsidRPr="00FD0C2A" w:rsidRDefault="007D2B58" w:rsidP="007D2B58">
      <w:pPr>
        <w:keepNext/>
        <w:jc w:val="both"/>
        <w:outlineLvl w:val="1"/>
        <w:rPr>
          <w:rFonts w:asciiTheme="minorHAnsi" w:hAnsiTheme="minorHAnsi" w:cstheme="minorHAnsi"/>
          <w:sz w:val="22"/>
          <w:szCs w:val="22"/>
        </w:rPr>
      </w:pPr>
      <w:r w:rsidRPr="00FD0C2A">
        <w:rPr>
          <w:rFonts w:asciiTheme="minorHAnsi" w:hAnsiTheme="minorHAnsi" w:cstheme="minorHAnsi"/>
          <w:sz w:val="22"/>
          <w:szCs w:val="22"/>
        </w:rPr>
        <w:t>Od dnia wnioskowanego dla poszczególnego pojazdu jako dzień rozpoczęcia ochrony przez okres 12 miesięcy lub do końca okresu dla pojazdów zgłaszanych w trakcie umowy ubezpieczenia zgodnie z klauzulą wyrównania okresu ubezpieczenia do dnia 3</w:t>
      </w:r>
      <w:r>
        <w:rPr>
          <w:rFonts w:asciiTheme="minorHAnsi" w:hAnsiTheme="minorHAnsi" w:cstheme="minorHAnsi"/>
          <w:sz w:val="22"/>
          <w:szCs w:val="22"/>
        </w:rPr>
        <w:t>1</w:t>
      </w:r>
      <w:r w:rsidRPr="00FD0C2A">
        <w:rPr>
          <w:rFonts w:asciiTheme="minorHAnsi" w:hAnsiTheme="minorHAnsi" w:cstheme="minorHAnsi"/>
          <w:sz w:val="22"/>
          <w:szCs w:val="22"/>
        </w:rPr>
        <w:t>.</w:t>
      </w:r>
      <w:r>
        <w:rPr>
          <w:rFonts w:asciiTheme="minorHAnsi" w:hAnsiTheme="minorHAnsi" w:cstheme="minorHAnsi"/>
          <w:sz w:val="22"/>
          <w:szCs w:val="22"/>
        </w:rPr>
        <w:t>12</w:t>
      </w:r>
      <w:r w:rsidRPr="00FD0C2A">
        <w:rPr>
          <w:rFonts w:asciiTheme="minorHAnsi" w:hAnsiTheme="minorHAnsi" w:cstheme="minorHAnsi"/>
          <w:sz w:val="22"/>
          <w:szCs w:val="22"/>
        </w:rPr>
        <w:t>. danego roku.</w:t>
      </w:r>
    </w:p>
    <w:p w14:paraId="28043D8A" w14:textId="77777777" w:rsidR="007D2B58" w:rsidRPr="00FD0C2A" w:rsidRDefault="007D2B58" w:rsidP="007D2B58">
      <w:pPr>
        <w:keepNext/>
        <w:jc w:val="both"/>
        <w:outlineLvl w:val="1"/>
        <w:rPr>
          <w:rFonts w:asciiTheme="minorHAnsi" w:hAnsiTheme="minorHAnsi" w:cstheme="minorHAnsi"/>
          <w:b/>
          <w:sz w:val="22"/>
          <w:szCs w:val="22"/>
        </w:rPr>
      </w:pPr>
      <w:r w:rsidRPr="00FD0C2A">
        <w:rPr>
          <w:rFonts w:asciiTheme="minorHAnsi" w:hAnsiTheme="minorHAnsi" w:cstheme="minorHAnsi"/>
          <w:b/>
          <w:sz w:val="22"/>
          <w:szCs w:val="22"/>
        </w:rPr>
        <w:t>3. Zakres terytorialny:</w:t>
      </w:r>
    </w:p>
    <w:p w14:paraId="45B98F1B" w14:textId="77777777" w:rsidR="007D2B58" w:rsidRPr="00FD0C2A" w:rsidRDefault="007D2B58" w:rsidP="007D2B58">
      <w:pPr>
        <w:keepNext/>
        <w:jc w:val="both"/>
        <w:outlineLvl w:val="1"/>
        <w:rPr>
          <w:rFonts w:asciiTheme="minorHAnsi" w:hAnsiTheme="minorHAnsi" w:cstheme="minorHAnsi"/>
          <w:sz w:val="22"/>
          <w:szCs w:val="22"/>
        </w:rPr>
      </w:pPr>
      <w:r w:rsidRPr="00FD0C2A">
        <w:rPr>
          <w:rFonts w:asciiTheme="minorHAnsi" w:hAnsiTheme="minorHAnsi" w:cstheme="minorHAnsi"/>
          <w:sz w:val="22"/>
          <w:szCs w:val="22"/>
        </w:rPr>
        <w:t xml:space="preserve">Rzeczpospolita Polska (faktyczny obszar eksploatacji pojazdów - głównie </w:t>
      </w:r>
      <w:r>
        <w:rPr>
          <w:rFonts w:asciiTheme="minorHAnsi" w:hAnsiTheme="minorHAnsi" w:cstheme="minorHAnsi"/>
          <w:sz w:val="22"/>
          <w:szCs w:val="22"/>
        </w:rPr>
        <w:t>Miasto Ustroń</w:t>
      </w:r>
      <w:r w:rsidRPr="00FD0C2A">
        <w:rPr>
          <w:rFonts w:asciiTheme="minorHAnsi" w:hAnsiTheme="minorHAnsi" w:cstheme="minorHAnsi"/>
          <w:sz w:val="22"/>
          <w:szCs w:val="22"/>
        </w:rPr>
        <w:t>).</w:t>
      </w:r>
    </w:p>
    <w:p w14:paraId="7AB3CC95" w14:textId="77777777" w:rsidR="007D2B58" w:rsidRPr="00FD0C2A" w:rsidRDefault="007D2B58" w:rsidP="007D2B58">
      <w:pPr>
        <w:keepNext/>
        <w:jc w:val="both"/>
        <w:outlineLvl w:val="1"/>
        <w:rPr>
          <w:rFonts w:asciiTheme="minorHAnsi" w:hAnsiTheme="minorHAnsi" w:cstheme="minorHAnsi"/>
          <w:b/>
          <w:sz w:val="22"/>
          <w:szCs w:val="22"/>
        </w:rPr>
      </w:pPr>
      <w:r w:rsidRPr="00FD0C2A">
        <w:rPr>
          <w:rFonts w:asciiTheme="minorHAnsi" w:hAnsiTheme="minorHAnsi" w:cstheme="minorHAnsi"/>
          <w:b/>
          <w:sz w:val="22"/>
          <w:szCs w:val="22"/>
        </w:rPr>
        <w:t>4. Zakres ubezpieczenia:</w:t>
      </w:r>
    </w:p>
    <w:p w14:paraId="5EBC5ECC" w14:textId="77777777" w:rsidR="007D2B58" w:rsidRPr="00FD0C2A" w:rsidRDefault="007D2B58" w:rsidP="007D2B58">
      <w:pPr>
        <w:jc w:val="both"/>
        <w:rPr>
          <w:rFonts w:asciiTheme="minorHAnsi" w:hAnsiTheme="minorHAnsi" w:cstheme="minorHAnsi"/>
          <w:sz w:val="22"/>
          <w:szCs w:val="22"/>
        </w:rPr>
      </w:pPr>
      <w:r w:rsidRPr="00FD0C2A">
        <w:rPr>
          <w:rFonts w:asciiTheme="minorHAnsi" w:hAnsiTheme="minorHAnsi" w:cstheme="minorHAnsi"/>
          <w:sz w:val="22"/>
          <w:szCs w:val="22"/>
        </w:rPr>
        <w:t xml:space="preserve">Ochrona ubezpieczeniowa na bazie ubezpieczenia mienia od wszystkich ryzyk z rozszerzeniem zakresu ochrony ubezpieczeniowej o transport lądowy. </w:t>
      </w:r>
    </w:p>
    <w:p w14:paraId="7B8D9CE2" w14:textId="376236BD" w:rsidR="007D2B58" w:rsidRPr="00FD0C2A" w:rsidRDefault="007D2B58" w:rsidP="007D2B58">
      <w:pPr>
        <w:autoSpaceDE w:val="0"/>
        <w:autoSpaceDN w:val="0"/>
        <w:adjustRightInd w:val="0"/>
        <w:jc w:val="both"/>
        <w:rPr>
          <w:rFonts w:asciiTheme="minorHAnsi" w:eastAsia="Humanist521PL-Roman" w:hAnsiTheme="minorHAnsi" w:cstheme="minorHAnsi"/>
          <w:sz w:val="22"/>
          <w:szCs w:val="22"/>
          <w:lang w:eastAsia="pl-PL"/>
        </w:rPr>
      </w:pPr>
      <w:r w:rsidRPr="00FD0C2A">
        <w:rPr>
          <w:rFonts w:asciiTheme="minorHAnsi" w:eastAsia="Humanist521PL-Roman" w:hAnsiTheme="minorHAnsi" w:cstheme="minorHAnsi"/>
          <w:sz w:val="22"/>
          <w:szCs w:val="22"/>
          <w:lang w:eastAsia="pl-PL"/>
        </w:rPr>
        <w:t>Maszyny (urządzenia) budowlane wymienione w umowie objęte są ochroną ubezpieczeniowa</w:t>
      </w:r>
      <w:r>
        <w:rPr>
          <w:rFonts w:asciiTheme="minorHAnsi" w:eastAsia="Humanist521PL-Roman" w:hAnsiTheme="minorHAnsi" w:cstheme="minorHAnsi"/>
          <w:sz w:val="22"/>
          <w:szCs w:val="22"/>
          <w:lang w:eastAsia="pl-PL"/>
        </w:rPr>
        <w:t> w</w:t>
      </w:r>
      <w:r w:rsidRPr="00FD0C2A">
        <w:rPr>
          <w:rFonts w:asciiTheme="minorHAnsi" w:eastAsia="Humanist521PL-Roman" w:hAnsiTheme="minorHAnsi" w:cstheme="minorHAnsi"/>
          <w:sz w:val="22"/>
          <w:szCs w:val="22"/>
          <w:lang w:eastAsia="pl-PL"/>
        </w:rPr>
        <w:t> miejscu określonym w umowie podczas:</w:t>
      </w:r>
    </w:p>
    <w:p w14:paraId="02C89612" w14:textId="77777777" w:rsidR="007D2B58" w:rsidRPr="00FD0C2A" w:rsidRDefault="007D2B58" w:rsidP="007D2B58">
      <w:pPr>
        <w:autoSpaceDE w:val="0"/>
        <w:autoSpaceDN w:val="0"/>
        <w:adjustRightInd w:val="0"/>
        <w:rPr>
          <w:rFonts w:asciiTheme="minorHAnsi" w:eastAsia="Humanist521PL-Roman" w:hAnsiTheme="minorHAnsi" w:cstheme="minorHAnsi"/>
          <w:sz w:val="22"/>
          <w:szCs w:val="22"/>
          <w:lang w:eastAsia="pl-PL"/>
        </w:rPr>
      </w:pPr>
      <w:r w:rsidRPr="00FD0C2A">
        <w:rPr>
          <w:rFonts w:asciiTheme="minorHAnsi" w:eastAsia="Humanist521PL-Bold" w:hAnsiTheme="minorHAnsi" w:cstheme="minorHAnsi"/>
          <w:bCs/>
          <w:sz w:val="22"/>
          <w:szCs w:val="22"/>
          <w:lang w:eastAsia="pl-PL"/>
        </w:rPr>
        <w:t xml:space="preserve">4.1. </w:t>
      </w:r>
      <w:r w:rsidRPr="00FD0C2A">
        <w:rPr>
          <w:rFonts w:asciiTheme="minorHAnsi" w:eastAsia="Humanist521PL-Roman" w:hAnsiTheme="minorHAnsi" w:cstheme="minorHAnsi"/>
          <w:sz w:val="22"/>
          <w:szCs w:val="22"/>
          <w:lang w:eastAsia="pl-PL"/>
        </w:rPr>
        <w:t>eksploatacji,</w:t>
      </w:r>
    </w:p>
    <w:p w14:paraId="6431EFB4" w14:textId="77777777" w:rsidR="007D2B58" w:rsidRPr="00FD0C2A" w:rsidRDefault="007D2B58" w:rsidP="007D2B58">
      <w:pPr>
        <w:autoSpaceDE w:val="0"/>
        <w:autoSpaceDN w:val="0"/>
        <w:adjustRightInd w:val="0"/>
        <w:rPr>
          <w:rFonts w:asciiTheme="minorHAnsi" w:eastAsia="Humanist521PL-Roman" w:hAnsiTheme="minorHAnsi" w:cstheme="minorHAnsi"/>
          <w:sz w:val="22"/>
          <w:szCs w:val="22"/>
          <w:lang w:eastAsia="pl-PL"/>
        </w:rPr>
      </w:pPr>
      <w:r w:rsidRPr="00FD0C2A">
        <w:rPr>
          <w:rFonts w:asciiTheme="minorHAnsi" w:eastAsia="Humanist521PL-Bold" w:hAnsiTheme="minorHAnsi" w:cstheme="minorHAnsi"/>
          <w:bCs/>
          <w:sz w:val="22"/>
          <w:szCs w:val="22"/>
          <w:lang w:eastAsia="pl-PL"/>
        </w:rPr>
        <w:t xml:space="preserve">4.2. </w:t>
      </w:r>
      <w:r w:rsidRPr="00FD0C2A">
        <w:rPr>
          <w:rFonts w:asciiTheme="minorHAnsi" w:eastAsia="Humanist521PL-Roman" w:hAnsiTheme="minorHAnsi" w:cstheme="minorHAnsi"/>
          <w:sz w:val="22"/>
          <w:szCs w:val="22"/>
          <w:lang w:eastAsia="pl-PL"/>
        </w:rPr>
        <w:t>przestoju,</w:t>
      </w:r>
    </w:p>
    <w:p w14:paraId="6AC5AAF3" w14:textId="77777777" w:rsidR="007D2B58" w:rsidRPr="00FD0C2A" w:rsidRDefault="007D2B58" w:rsidP="007D2B58">
      <w:pPr>
        <w:autoSpaceDE w:val="0"/>
        <w:autoSpaceDN w:val="0"/>
        <w:adjustRightInd w:val="0"/>
        <w:rPr>
          <w:rFonts w:asciiTheme="minorHAnsi" w:eastAsia="Humanist521PL-Roman" w:hAnsiTheme="minorHAnsi" w:cstheme="minorHAnsi"/>
          <w:sz w:val="22"/>
          <w:szCs w:val="22"/>
          <w:lang w:eastAsia="pl-PL"/>
        </w:rPr>
      </w:pPr>
      <w:r w:rsidRPr="00FD0C2A">
        <w:rPr>
          <w:rFonts w:asciiTheme="minorHAnsi" w:eastAsia="Humanist521PL-Bold" w:hAnsiTheme="minorHAnsi" w:cstheme="minorHAnsi"/>
          <w:bCs/>
          <w:sz w:val="22"/>
          <w:szCs w:val="22"/>
          <w:lang w:eastAsia="pl-PL"/>
        </w:rPr>
        <w:t xml:space="preserve">4.3. </w:t>
      </w:r>
      <w:r w:rsidRPr="00FD0C2A">
        <w:rPr>
          <w:rFonts w:asciiTheme="minorHAnsi" w:eastAsia="Humanist521PL-Roman" w:hAnsiTheme="minorHAnsi" w:cstheme="minorHAnsi"/>
          <w:sz w:val="22"/>
          <w:szCs w:val="22"/>
          <w:lang w:eastAsia="pl-PL"/>
        </w:rPr>
        <w:t>konserwacji i remontu</w:t>
      </w:r>
    </w:p>
    <w:p w14:paraId="3C3C25F6" w14:textId="77777777" w:rsidR="007D2B58" w:rsidRPr="00FD0C2A" w:rsidRDefault="007D2B58" w:rsidP="007D2B58">
      <w:pPr>
        <w:autoSpaceDE w:val="0"/>
        <w:autoSpaceDN w:val="0"/>
        <w:adjustRightInd w:val="0"/>
        <w:rPr>
          <w:rFonts w:asciiTheme="minorHAnsi" w:eastAsia="Humanist521PL-Roman" w:hAnsiTheme="minorHAnsi" w:cstheme="minorHAnsi"/>
          <w:sz w:val="22"/>
          <w:szCs w:val="22"/>
          <w:lang w:eastAsia="pl-PL"/>
        </w:rPr>
      </w:pPr>
      <w:r w:rsidRPr="00FD0C2A">
        <w:rPr>
          <w:rFonts w:asciiTheme="minorHAnsi" w:eastAsia="Humanist521PL-Roman" w:hAnsiTheme="minorHAnsi" w:cstheme="minorHAnsi"/>
          <w:sz w:val="22"/>
          <w:szCs w:val="22"/>
          <w:lang w:eastAsia="pl-PL"/>
        </w:rPr>
        <w:lastRenderedPageBreak/>
        <w:t>4.4.</w:t>
      </w:r>
      <w:r w:rsidRPr="00FD0C2A">
        <w:rPr>
          <w:rFonts w:asciiTheme="minorHAnsi" w:eastAsia="Humanist521PL-Bold" w:hAnsiTheme="minorHAnsi" w:cstheme="minorHAnsi"/>
          <w:bCs/>
          <w:sz w:val="22"/>
          <w:szCs w:val="22"/>
          <w:lang w:eastAsia="pl-PL"/>
        </w:rPr>
        <w:t xml:space="preserve"> </w:t>
      </w:r>
      <w:r w:rsidRPr="00FD0C2A">
        <w:rPr>
          <w:rFonts w:asciiTheme="minorHAnsi" w:eastAsia="Humanist521PL-Roman" w:hAnsiTheme="minorHAnsi" w:cstheme="minorHAnsi"/>
          <w:sz w:val="22"/>
          <w:szCs w:val="22"/>
          <w:lang w:eastAsia="pl-PL"/>
        </w:rPr>
        <w:t>czyszczenia,</w:t>
      </w:r>
    </w:p>
    <w:p w14:paraId="6A89279B" w14:textId="77777777" w:rsidR="007D2B58" w:rsidRPr="00FD0C2A" w:rsidRDefault="007D2B58" w:rsidP="007D2B58">
      <w:pPr>
        <w:autoSpaceDE w:val="0"/>
        <w:autoSpaceDN w:val="0"/>
        <w:adjustRightInd w:val="0"/>
        <w:rPr>
          <w:rFonts w:asciiTheme="minorHAnsi" w:eastAsia="Humanist521PL-Roman" w:hAnsiTheme="minorHAnsi" w:cstheme="minorHAnsi"/>
          <w:sz w:val="22"/>
          <w:szCs w:val="22"/>
          <w:lang w:eastAsia="pl-PL"/>
        </w:rPr>
      </w:pPr>
      <w:r w:rsidRPr="00FD0C2A">
        <w:rPr>
          <w:rFonts w:asciiTheme="minorHAnsi" w:eastAsia="Humanist521PL-Bold" w:hAnsiTheme="minorHAnsi" w:cstheme="minorHAnsi"/>
          <w:bCs/>
          <w:sz w:val="22"/>
          <w:szCs w:val="22"/>
          <w:lang w:eastAsia="pl-PL"/>
        </w:rPr>
        <w:t xml:space="preserve">4.5. </w:t>
      </w:r>
      <w:r w:rsidRPr="00FD0C2A">
        <w:rPr>
          <w:rFonts w:asciiTheme="minorHAnsi" w:eastAsia="Humanist521PL-Roman" w:hAnsiTheme="minorHAnsi" w:cstheme="minorHAnsi"/>
          <w:sz w:val="22"/>
          <w:szCs w:val="22"/>
          <w:lang w:eastAsia="pl-PL"/>
        </w:rPr>
        <w:t>naprawy,</w:t>
      </w:r>
    </w:p>
    <w:p w14:paraId="2AC14BF6" w14:textId="77777777" w:rsidR="007D2B58" w:rsidRPr="00FD0C2A" w:rsidRDefault="007D2B58" w:rsidP="007D2B58">
      <w:pPr>
        <w:autoSpaceDE w:val="0"/>
        <w:autoSpaceDN w:val="0"/>
        <w:adjustRightInd w:val="0"/>
        <w:rPr>
          <w:rFonts w:asciiTheme="minorHAnsi" w:eastAsia="Humanist521PL-Roman" w:hAnsiTheme="minorHAnsi" w:cstheme="minorHAnsi"/>
          <w:sz w:val="22"/>
          <w:szCs w:val="22"/>
          <w:lang w:eastAsia="pl-PL"/>
        </w:rPr>
      </w:pPr>
      <w:r w:rsidRPr="00FD0C2A">
        <w:rPr>
          <w:rFonts w:asciiTheme="minorHAnsi" w:eastAsia="Humanist521PL-Bold" w:hAnsiTheme="minorHAnsi" w:cstheme="minorHAnsi"/>
          <w:bCs/>
          <w:sz w:val="22"/>
          <w:szCs w:val="22"/>
          <w:lang w:eastAsia="pl-PL"/>
        </w:rPr>
        <w:t xml:space="preserve">4.6. </w:t>
      </w:r>
      <w:r w:rsidRPr="00FD0C2A">
        <w:rPr>
          <w:rFonts w:asciiTheme="minorHAnsi" w:eastAsia="Humanist521PL-Roman" w:hAnsiTheme="minorHAnsi" w:cstheme="minorHAnsi"/>
          <w:sz w:val="22"/>
          <w:szCs w:val="22"/>
          <w:lang w:eastAsia="pl-PL"/>
        </w:rPr>
        <w:t>demontażu i ponownego montażu w celu wykonania w/w czynności,</w:t>
      </w:r>
    </w:p>
    <w:p w14:paraId="548BF05C" w14:textId="77777777" w:rsidR="007D2B58" w:rsidRPr="00FD0C2A" w:rsidRDefault="007D2B58" w:rsidP="007D2B58">
      <w:pPr>
        <w:autoSpaceDE w:val="0"/>
        <w:autoSpaceDN w:val="0"/>
        <w:adjustRightInd w:val="0"/>
        <w:rPr>
          <w:rFonts w:asciiTheme="minorHAnsi" w:eastAsia="Humanist521PL-Roman" w:hAnsiTheme="minorHAnsi" w:cstheme="minorHAnsi"/>
          <w:sz w:val="22"/>
          <w:szCs w:val="22"/>
          <w:lang w:eastAsia="pl-PL"/>
        </w:rPr>
      </w:pPr>
      <w:r w:rsidRPr="00FD0C2A">
        <w:rPr>
          <w:rFonts w:asciiTheme="minorHAnsi" w:eastAsia="Humanist521PL-Bold" w:hAnsiTheme="minorHAnsi" w:cstheme="minorHAnsi"/>
          <w:bCs/>
          <w:sz w:val="22"/>
          <w:szCs w:val="22"/>
          <w:lang w:eastAsia="pl-PL"/>
        </w:rPr>
        <w:t xml:space="preserve">4.7. </w:t>
      </w:r>
      <w:r w:rsidRPr="00FD0C2A">
        <w:rPr>
          <w:rFonts w:asciiTheme="minorHAnsi" w:eastAsia="Humanist521PL-Roman" w:hAnsiTheme="minorHAnsi" w:cstheme="minorHAnsi"/>
          <w:sz w:val="22"/>
          <w:szCs w:val="22"/>
          <w:lang w:eastAsia="pl-PL"/>
        </w:rPr>
        <w:t>transportu związanego z w/w czynnościami w miejscu ubezpieczenia (załadunek i rozładunek włączony)</w:t>
      </w:r>
    </w:p>
    <w:p w14:paraId="1790EB04" w14:textId="77777777" w:rsidR="007D2B58" w:rsidRPr="00FD0C2A" w:rsidRDefault="007D2B58" w:rsidP="007D2B58">
      <w:pPr>
        <w:keepNext/>
        <w:jc w:val="both"/>
        <w:outlineLvl w:val="1"/>
        <w:rPr>
          <w:rFonts w:asciiTheme="minorHAnsi" w:hAnsiTheme="minorHAnsi" w:cstheme="minorHAnsi"/>
          <w:b/>
          <w:sz w:val="22"/>
          <w:szCs w:val="22"/>
        </w:rPr>
      </w:pPr>
    </w:p>
    <w:p w14:paraId="2D94BA04" w14:textId="77777777" w:rsidR="007D2B58" w:rsidRPr="00FD0C2A" w:rsidRDefault="007D2B58" w:rsidP="007D2B58">
      <w:pPr>
        <w:keepNext/>
        <w:jc w:val="both"/>
        <w:outlineLvl w:val="1"/>
        <w:rPr>
          <w:rFonts w:asciiTheme="minorHAnsi" w:hAnsiTheme="minorHAnsi" w:cstheme="minorHAnsi"/>
          <w:b/>
          <w:sz w:val="22"/>
          <w:szCs w:val="22"/>
        </w:rPr>
      </w:pPr>
      <w:r w:rsidRPr="00FD0C2A">
        <w:rPr>
          <w:rFonts w:asciiTheme="minorHAnsi" w:hAnsiTheme="minorHAnsi" w:cstheme="minorHAnsi"/>
          <w:b/>
          <w:sz w:val="22"/>
          <w:szCs w:val="22"/>
        </w:rPr>
        <w:t xml:space="preserve">5. Suma ubezpieczenia: </w:t>
      </w:r>
    </w:p>
    <w:p w14:paraId="3DB102D2" w14:textId="77777777" w:rsidR="007D2B58" w:rsidRPr="00FD0C2A" w:rsidRDefault="007D2B58" w:rsidP="007D2B58">
      <w:pPr>
        <w:keepNext/>
        <w:jc w:val="both"/>
        <w:outlineLvl w:val="1"/>
        <w:rPr>
          <w:rFonts w:asciiTheme="minorHAnsi" w:hAnsiTheme="minorHAnsi" w:cstheme="minorHAnsi"/>
          <w:sz w:val="22"/>
          <w:szCs w:val="22"/>
        </w:rPr>
      </w:pPr>
      <w:r>
        <w:rPr>
          <w:rFonts w:asciiTheme="minorHAnsi" w:hAnsiTheme="minorHAnsi" w:cstheme="minorHAnsi"/>
          <w:sz w:val="22"/>
          <w:szCs w:val="22"/>
        </w:rPr>
        <w:t>Zgodnie z załącznikiem – wykazem pojazdów</w:t>
      </w:r>
      <w:r w:rsidRPr="00FD0C2A">
        <w:rPr>
          <w:rFonts w:asciiTheme="minorHAnsi" w:hAnsiTheme="minorHAnsi" w:cstheme="minorHAnsi"/>
          <w:sz w:val="22"/>
          <w:szCs w:val="22"/>
        </w:rPr>
        <w:t xml:space="preserve"> (odtworzeniowa brutto)</w:t>
      </w:r>
    </w:p>
    <w:p w14:paraId="4AC6042F" w14:textId="77777777" w:rsidR="007D2B58" w:rsidRPr="00FD0C2A" w:rsidRDefault="007D2B58" w:rsidP="007D2B58">
      <w:pPr>
        <w:keepNext/>
        <w:jc w:val="both"/>
        <w:outlineLvl w:val="1"/>
        <w:rPr>
          <w:rFonts w:asciiTheme="minorHAnsi" w:hAnsiTheme="minorHAnsi" w:cstheme="minorHAnsi"/>
          <w:b/>
          <w:sz w:val="22"/>
          <w:szCs w:val="22"/>
        </w:rPr>
      </w:pPr>
    </w:p>
    <w:p w14:paraId="299B6D5F" w14:textId="77777777" w:rsidR="007D2B58" w:rsidRPr="00FD0C2A" w:rsidRDefault="007D2B58" w:rsidP="007D2B58">
      <w:pPr>
        <w:keepNext/>
        <w:jc w:val="both"/>
        <w:outlineLvl w:val="1"/>
        <w:rPr>
          <w:rFonts w:asciiTheme="minorHAnsi" w:hAnsiTheme="minorHAnsi" w:cstheme="minorHAnsi"/>
          <w:b/>
          <w:sz w:val="22"/>
          <w:szCs w:val="22"/>
        </w:rPr>
      </w:pPr>
      <w:r w:rsidRPr="00FD0C2A">
        <w:rPr>
          <w:rFonts w:asciiTheme="minorHAnsi" w:hAnsiTheme="minorHAnsi" w:cstheme="minorHAnsi"/>
          <w:b/>
          <w:sz w:val="22"/>
          <w:szCs w:val="22"/>
        </w:rPr>
        <w:t>6. Franszyza redukcyjna:</w:t>
      </w:r>
    </w:p>
    <w:p w14:paraId="4ABF9760" w14:textId="77777777" w:rsidR="007D2B58" w:rsidRPr="00FD0C2A" w:rsidRDefault="007D2B58" w:rsidP="007D2B58">
      <w:pPr>
        <w:keepNext/>
        <w:jc w:val="both"/>
        <w:outlineLvl w:val="1"/>
        <w:rPr>
          <w:rFonts w:asciiTheme="minorHAnsi" w:hAnsiTheme="minorHAnsi" w:cstheme="minorHAnsi"/>
          <w:sz w:val="22"/>
          <w:szCs w:val="22"/>
        </w:rPr>
      </w:pPr>
      <w:r w:rsidRPr="00FD0C2A">
        <w:rPr>
          <w:rFonts w:asciiTheme="minorHAnsi" w:hAnsiTheme="minorHAnsi" w:cstheme="minorHAnsi"/>
          <w:sz w:val="22"/>
          <w:szCs w:val="22"/>
        </w:rPr>
        <w:t>5% wartości szkody nie mniej niż 1 000 zł</w:t>
      </w:r>
    </w:p>
    <w:p w14:paraId="4BF891A3" w14:textId="77777777" w:rsidR="005B1E8B" w:rsidRPr="003E2BA5" w:rsidRDefault="005B1E8B" w:rsidP="005B1E8B">
      <w:pPr>
        <w:tabs>
          <w:tab w:val="left" w:pos="720"/>
        </w:tabs>
        <w:overflowPunct w:val="0"/>
        <w:autoSpaceDE w:val="0"/>
        <w:autoSpaceDN w:val="0"/>
        <w:adjustRightInd w:val="0"/>
        <w:jc w:val="both"/>
        <w:textAlignment w:val="baseline"/>
        <w:rPr>
          <w:rFonts w:asciiTheme="minorHAnsi" w:hAnsiTheme="minorHAnsi" w:cstheme="minorHAnsi"/>
          <w:b/>
          <w:sz w:val="22"/>
          <w:szCs w:val="22"/>
          <w:highlight w:val="yellow"/>
        </w:rPr>
      </w:pPr>
    </w:p>
    <w:p w14:paraId="19F809F0" w14:textId="77777777" w:rsidR="004017E0" w:rsidRPr="00F76432" w:rsidRDefault="004017E0" w:rsidP="004017E0">
      <w:pPr>
        <w:keepNext/>
        <w:jc w:val="center"/>
        <w:outlineLvl w:val="1"/>
        <w:rPr>
          <w:rFonts w:asciiTheme="minorHAnsi" w:hAnsiTheme="minorHAnsi" w:cstheme="minorHAnsi"/>
          <w:b/>
          <w:sz w:val="22"/>
          <w:szCs w:val="22"/>
        </w:rPr>
      </w:pPr>
      <w:r w:rsidRPr="00F76432">
        <w:rPr>
          <w:rFonts w:asciiTheme="minorHAnsi" w:hAnsiTheme="minorHAnsi" w:cstheme="minorHAnsi"/>
          <w:b/>
          <w:sz w:val="22"/>
          <w:szCs w:val="22"/>
        </w:rPr>
        <w:t>----------------</w:t>
      </w:r>
    </w:p>
    <w:p w14:paraId="5BA1E8FE" w14:textId="77777777" w:rsidR="0089459C" w:rsidRDefault="0089459C" w:rsidP="004D7EBE">
      <w:pPr>
        <w:ind w:left="1500"/>
        <w:rPr>
          <w:rFonts w:asciiTheme="minorHAnsi" w:hAnsiTheme="minorHAnsi" w:cstheme="minorHAnsi"/>
          <w:sz w:val="22"/>
          <w:szCs w:val="22"/>
        </w:rPr>
      </w:pPr>
    </w:p>
    <w:p w14:paraId="16F10CA5" w14:textId="77777777" w:rsidR="00626018" w:rsidRDefault="00626018" w:rsidP="004D7EBE">
      <w:pPr>
        <w:ind w:left="1500"/>
        <w:rPr>
          <w:rFonts w:asciiTheme="minorHAnsi" w:hAnsiTheme="minorHAnsi" w:cstheme="minorHAnsi"/>
          <w:sz w:val="22"/>
          <w:szCs w:val="22"/>
        </w:rPr>
      </w:pPr>
    </w:p>
    <w:p w14:paraId="76FB71C2" w14:textId="77777777" w:rsidR="00626018" w:rsidRPr="00F76432" w:rsidRDefault="00626018" w:rsidP="004D7EBE">
      <w:pPr>
        <w:ind w:left="1500"/>
        <w:rPr>
          <w:rFonts w:asciiTheme="minorHAnsi" w:hAnsiTheme="minorHAnsi" w:cstheme="minorHAnsi"/>
          <w:sz w:val="22"/>
          <w:szCs w:val="22"/>
        </w:rPr>
      </w:pPr>
    </w:p>
    <w:p w14:paraId="6D7449F0" w14:textId="77777777" w:rsidR="007F185C" w:rsidRPr="00F76432" w:rsidRDefault="00855F9D" w:rsidP="00855F9D">
      <w:pPr>
        <w:jc w:val="center"/>
        <w:rPr>
          <w:rFonts w:asciiTheme="minorHAnsi" w:hAnsiTheme="minorHAnsi" w:cstheme="minorHAnsi"/>
          <w:b/>
          <w:sz w:val="22"/>
          <w:szCs w:val="22"/>
          <w:u w:val="single"/>
        </w:rPr>
      </w:pPr>
      <w:r w:rsidRPr="00F76432">
        <w:rPr>
          <w:rFonts w:asciiTheme="minorHAnsi" w:hAnsiTheme="minorHAnsi" w:cstheme="minorHAnsi"/>
          <w:b/>
          <w:sz w:val="22"/>
          <w:szCs w:val="22"/>
          <w:u w:val="single"/>
        </w:rPr>
        <w:t>KLAUZULE DODATKOWE DO CZĘŚCI 2:</w:t>
      </w:r>
    </w:p>
    <w:p w14:paraId="21456B15" w14:textId="77777777" w:rsidR="007F185C" w:rsidRPr="00F76432" w:rsidRDefault="007F185C" w:rsidP="004D7EBE">
      <w:pPr>
        <w:ind w:left="360"/>
        <w:jc w:val="both"/>
        <w:rPr>
          <w:rFonts w:asciiTheme="minorHAnsi" w:hAnsiTheme="minorHAnsi" w:cstheme="minorHAnsi"/>
          <w:b/>
          <w:sz w:val="22"/>
          <w:szCs w:val="22"/>
        </w:rPr>
      </w:pPr>
    </w:p>
    <w:p w14:paraId="7F29D7DF" w14:textId="71F8B053" w:rsidR="007F185C" w:rsidRPr="00F76432" w:rsidRDefault="00162E58" w:rsidP="00A115D1">
      <w:pPr>
        <w:numPr>
          <w:ilvl w:val="1"/>
          <w:numId w:val="17"/>
        </w:numPr>
        <w:ind w:left="426" w:hanging="425"/>
        <w:jc w:val="both"/>
        <w:rPr>
          <w:rFonts w:asciiTheme="minorHAnsi" w:hAnsiTheme="minorHAnsi" w:cstheme="minorHAnsi"/>
          <w:b/>
          <w:sz w:val="22"/>
          <w:szCs w:val="22"/>
        </w:rPr>
      </w:pPr>
      <w:r w:rsidRPr="00F76432">
        <w:rPr>
          <w:rFonts w:asciiTheme="minorHAnsi" w:hAnsiTheme="minorHAnsi" w:cstheme="minorHAnsi"/>
          <w:b/>
          <w:sz w:val="22"/>
          <w:szCs w:val="22"/>
        </w:rPr>
        <w:t xml:space="preserve">Klauzule </w:t>
      </w:r>
      <w:r w:rsidR="003B74A9" w:rsidRPr="00F76432">
        <w:rPr>
          <w:rFonts w:asciiTheme="minorHAnsi" w:hAnsiTheme="minorHAnsi" w:cstheme="minorHAnsi"/>
          <w:b/>
          <w:sz w:val="22"/>
          <w:szCs w:val="22"/>
        </w:rPr>
        <w:t xml:space="preserve">obligatoryjne </w:t>
      </w:r>
      <w:r w:rsidRPr="00F76432">
        <w:rPr>
          <w:rFonts w:asciiTheme="minorHAnsi" w:hAnsiTheme="minorHAnsi" w:cstheme="minorHAnsi"/>
          <w:b/>
          <w:sz w:val="22"/>
          <w:szCs w:val="22"/>
        </w:rPr>
        <w:t>do wszystkich rodzajów u</w:t>
      </w:r>
      <w:r w:rsidR="005B1E8B" w:rsidRPr="00F76432">
        <w:rPr>
          <w:rFonts w:asciiTheme="minorHAnsi" w:hAnsiTheme="minorHAnsi" w:cstheme="minorHAnsi"/>
          <w:b/>
          <w:sz w:val="22"/>
          <w:szCs w:val="22"/>
        </w:rPr>
        <w:t xml:space="preserve">bezpieczeń opisanych w </w:t>
      </w:r>
      <w:r w:rsidR="007A73EB">
        <w:rPr>
          <w:rFonts w:asciiTheme="minorHAnsi" w:hAnsiTheme="minorHAnsi" w:cstheme="minorHAnsi"/>
          <w:b/>
          <w:sz w:val="22"/>
          <w:szCs w:val="22"/>
        </w:rPr>
        <w:t>C</w:t>
      </w:r>
      <w:r w:rsidR="007A73EB" w:rsidRPr="00F76432">
        <w:rPr>
          <w:rFonts w:asciiTheme="minorHAnsi" w:hAnsiTheme="minorHAnsi" w:cstheme="minorHAnsi"/>
          <w:b/>
          <w:sz w:val="22"/>
          <w:szCs w:val="22"/>
        </w:rPr>
        <w:t xml:space="preserve">zęści </w:t>
      </w:r>
      <w:r w:rsidR="005B1E8B" w:rsidRPr="00F76432">
        <w:rPr>
          <w:rFonts w:asciiTheme="minorHAnsi" w:hAnsiTheme="minorHAnsi" w:cstheme="minorHAnsi"/>
          <w:b/>
          <w:sz w:val="22"/>
          <w:szCs w:val="22"/>
        </w:rPr>
        <w:t>2</w:t>
      </w:r>
      <w:r w:rsidRPr="00F76432">
        <w:rPr>
          <w:rFonts w:asciiTheme="minorHAnsi" w:hAnsiTheme="minorHAnsi" w:cstheme="minorHAnsi"/>
          <w:b/>
          <w:sz w:val="22"/>
          <w:szCs w:val="22"/>
        </w:rPr>
        <w:t>:</w:t>
      </w:r>
    </w:p>
    <w:p w14:paraId="034B7EA6" w14:textId="77777777" w:rsidR="00E82A47" w:rsidRPr="00F76432" w:rsidRDefault="00E82A47" w:rsidP="00E82A47">
      <w:pPr>
        <w:jc w:val="both"/>
        <w:rPr>
          <w:rFonts w:asciiTheme="minorHAnsi" w:hAnsiTheme="minorHAnsi" w:cstheme="minorHAnsi"/>
          <w:b/>
          <w:sz w:val="22"/>
          <w:szCs w:val="22"/>
        </w:rPr>
      </w:pPr>
    </w:p>
    <w:p w14:paraId="627E81D8" w14:textId="01FDB931" w:rsidR="007F185C" w:rsidRPr="0011642C" w:rsidRDefault="00D555AC" w:rsidP="0011642C">
      <w:pPr>
        <w:pStyle w:val="Adresodbiorcy"/>
        <w:numPr>
          <w:ilvl w:val="2"/>
          <w:numId w:val="17"/>
        </w:numPr>
        <w:spacing w:after="0" w:line="240" w:lineRule="auto"/>
        <w:ind w:left="709"/>
        <w:outlineLvl w:val="0"/>
        <w:rPr>
          <w:rFonts w:asciiTheme="minorHAnsi" w:hAnsiTheme="minorHAnsi" w:cstheme="minorHAnsi"/>
          <w:b/>
          <w:sz w:val="22"/>
          <w:szCs w:val="22"/>
        </w:rPr>
      </w:pPr>
      <w:bookmarkStart w:id="10" w:name="_Toc324941233"/>
      <w:r w:rsidRPr="00F76432">
        <w:rPr>
          <w:rFonts w:asciiTheme="minorHAnsi" w:hAnsiTheme="minorHAnsi" w:cstheme="minorHAnsi"/>
          <w:b/>
          <w:sz w:val="22"/>
          <w:szCs w:val="22"/>
        </w:rPr>
        <w:t>Klauzula automatycznego pokrycia</w:t>
      </w:r>
      <w:bookmarkEnd w:id="10"/>
      <w:r w:rsidR="0011642C">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Pr>
          <w:rFonts w:asciiTheme="minorHAnsi" w:hAnsiTheme="minorHAnsi" w:cstheme="minorHAnsi"/>
          <w:b/>
          <w:sz w:val="22"/>
          <w:szCs w:val="22"/>
        </w:rPr>
        <w:t xml:space="preserve"> </w:t>
      </w:r>
      <w:r w:rsidR="0011642C">
        <w:rPr>
          <w:rFonts w:asciiTheme="minorHAnsi" w:hAnsiTheme="minorHAnsi" w:cstheme="minorHAnsi"/>
          <w:sz w:val="22"/>
          <w:szCs w:val="22"/>
        </w:rPr>
        <w:t>k</w:t>
      </w:r>
      <w:r w:rsidR="007F185C" w:rsidRPr="0011642C">
        <w:rPr>
          <w:rFonts w:asciiTheme="minorHAnsi" w:hAnsiTheme="minorHAnsi" w:cstheme="minorHAnsi"/>
          <w:sz w:val="22"/>
          <w:szCs w:val="22"/>
        </w:rPr>
        <w:t xml:space="preserve">ażdy nowo nabyty pojazd będzie automatycznie </w:t>
      </w:r>
      <w:r w:rsidR="006D0877" w:rsidRPr="0011642C">
        <w:rPr>
          <w:rFonts w:asciiTheme="minorHAnsi" w:hAnsiTheme="minorHAnsi" w:cstheme="minorHAnsi"/>
          <w:sz w:val="22"/>
          <w:szCs w:val="22"/>
        </w:rPr>
        <w:t xml:space="preserve">objęty ochroną ubezpieczeniową </w:t>
      </w:r>
      <w:r w:rsidR="007F185C" w:rsidRPr="0011642C">
        <w:rPr>
          <w:rFonts w:asciiTheme="minorHAnsi" w:hAnsiTheme="minorHAnsi" w:cstheme="minorHAnsi"/>
          <w:sz w:val="22"/>
          <w:szCs w:val="22"/>
        </w:rPr>
        <w:t>w zakresie OC, AC i NNW od momentu zarejestrowania na Ubezpieczającego/ Ubezpieczonego, ale nie później, niż z chwilą wprowadzenia przez Ubezpieczającego/ Ubezpieczonego pojazdu do ruchu, na warunka</w:t>
      </w:r>
      <w:r w:rsidR="006D0877" w:rsidRPr="0011642C">
        <w:rPr>
          <w:rFonts w:asciiTheme="minorHAnsi" w:hAnsiTheme="minorHAnsi" w:cstheme="minorHAnsi"/>
          <w:sz w:val="22"/>
          <w:szCs w:val="22"/>
        </w:rPr>
        <w:t xml:space="preserve">ch </w:t>
      </w:r>
      <w:r w:rsidR="007F185C" w:rsidRPr="0011642C">
        <w:rPr>
          <w:rFonts w:asciiTheme="minorHAnsi" w:hAnsiTheme="minorHAnsi" w:cstheme="minorHAnsi"/>
          <w:sz w:val="22"/>
          <w:szCs w:val="22"/>
        </w:rPr>
        <w:t>obowiąz</w:t>
      </w:r>
      <w:r w:rsidR="006D0877" w:rsidRPr="0011642C">
        <w:rPr>
          <w:rFonts w:asciiTheme="minorHAnsi" w:hAnsiTheme="minorHAnsi" w:cstheme="minorHAnsi"/>
          <w:sz w:val="22"/>
          <w:szCs w:val="22"/>
        </w:rPr>
        <w:t xml:space="preserve">ujących dla pojazdów tego typu </w:t>
      </w:r>
      <w:r w:rsidR="007F185C" w:rsidRPr="0011642C">
        <w:rPr>
          <w:rFonts w:asciiTheme="minorHAnsi" w:hAnsiTheme="minorHAnsi" w:cstheme="minorHAnsi"/>
          <w:sz w:val="22"/>
          <w:szCs w:val="22"/>
        </w:rPr>
        <w:t xml:space="preserve">w roku ubezpieczenia. Ubezpieczający obowiązany jest zgłaszać takie przypadki </w:t>
      </w:r>
      <w:r w:rsidR="007F185C" w:rsidRPr="0011642C">
        <w:rPr>
          <w:rFonts w:asciiTheme="minorHAnsi" w:hAnsiTheme="minorHAnsi" w:cstheme="minorHAnsi"/>
          <w:b/>
          <w:bCs/>
          <w:sz w:val="22"/>
          <w:szCs w:val="22"/>
        </w:rPr>
        <w:t>do 3 dni</w:t>
      </w:r>
      <w:r w:rsidR="007F185C" w:rsidRPr="0011642C">
        <w:rPr>
          <w:rFonts w:asciiTheme="minorHAnsi" w:hAnsiTheme="minorHAnsi" w:cstheme="minorHAnsi"/>
          <w:sz w:val="22"/>
          <w:szCs w:val="22"/>
        </w:rPr>
        <w:t xml:space="preserve"> od daty rejestracji lub wprowadzenia pojazdu do ruchu z podaniem następujących informacji:</w:t>
      </w:r>
    </w:p>
    <w:p w14:paraId="2A4818FA" w14:textId="77777777" w:rsidR="007F185C" w:rsidRPr="00F76432" w:rsidRDefault="007F185C" w:rsidP="00A115D1">
      <w:pPr>
        <w:numPr>
          <w:ilvl w:val="0"/>
          <w:numId w:val="20"/>
        </w:numPr>
        <w:tabs>
          <w:tab w:val="left" w:pos="757"/>
        </w:tabs>
        <w:suppressAutoHyphens w:val="0"/>
        <w:overflowPunct w:val="0"/>
        <w:autoSpaceDE w:val="0"/>
        <w:autoSpaceDN w:val="0"/>
        <w:adjustRightInd w:val="0"/>
        <w:jc w:val="both"/>
        <w:textAlignment w:val="baseline"/>
        <w:rPr>
          <w:rFonts w:asciiTheme="minorHAnsi" w:hAnsiTheme="minorHAnsi" w:cstheme="minorHAnsi"/>
          <w:sz w:val="22"/>
          <w:szCs w:val="22"/>
        </w:rPr>
      </w:pPr>
      <w:r w:rsidRPr="00F76432">
        <w:rPr>
          <w:rFonts w:asciiTheme="minorHAnsi" w:hAnsiTheme="minorHAnsi" w:cstheme="minorHAnsi"/>
          <w:sz w:val="22"/>
          <w:szCs w:val="22"/>
        </w:rPr>
        <w:t>marka, model, typ pojazdu,</w:t>
      </w:r>
    </w:p>
    <w:p w14:paraId="2AF2F508" w14:textId="77777777" w:rsidR="007F185C" w:rsidRPr="00F76432" w:rsidRDefault="007F185C" w:rsidP="00A115D1">
      <w:pPr>
        <w:numPr>
          <w:ilvl w:val="0"/>
          <w:numId w:val="20"/>
        </w:numPr>
        <w:tabs>
          <w:tab w:val="left" w:pos="757"/>
        </w:tabs>
        <w:suppressAutoHyphens w:val="0"/>
        <w:overflowPunct w:val="0"/>
        <w:autoSpaceDE w:val="0"/>
        <w:autoSpaceDN w:val="0"/>
        <w:adjustRightInd w:val="0"/>
        <w:jc w:val="both"/>
        <w:textAlignment w:val="baseline"/>
        <w:rPr>
          <w:rFonts w:asciiTheme="minorHAnsi" w:hAnsiTheme="minorHAnsi" w:cstheme="minorHAnsi"/>
          <w:sz w:val="22"/>
          <w:szCs w:val="22"/>
        </w:rPr>
      </w:pPr>
      <w:r w:rsidRPr="00F76432">
        <w:rPr>
          <w:rFonts w:asciiTheme="minorHAnsi" w:hAnsiTheme="minorHAnsi" w:cstheme="minorHAnsi"/>
          <w:sz w:val="22"/>
          <w:szCs w:val="22"/>
        </w:rPr>
        <w:t>numer rejestracyjny,</w:t>
      </w:r>
    </w:p>
    <w:p w14:paraId="45AEEEF3" w14:textId="77777777" w:rsidR="007F185C" w:rsidRPr="00F76432" w:rsidRDefault="007F185C" w:rsidP="00A115D1">
      <w:pPr>
        <w:numPr>
          <w:ilvl w:val="0"/>
          <w:numId w:val="20"/>
        </w:numPr>
        <w:tabs>
          <w:tab w:val="left" w:pos="757"/>
        </w:tabs>
        <w:suppressAutoHyphens w:val="0"/>
        <w:overflowPunct w:val="0"/>
        <w:autoSpaceDE w:val="0"/>
        <w:autoSpaceDN w:val="0"/>
        <w:adjustRightInd w:val="0"/>
        <w:jc w:val="both"/>
        <w:textAlignment w:val="baseline"/>
        <w:rPr>
          <w:rFonts w:asciiTheme="minorHAnsi" w:hAnsiTheme="minorHAnsi" w:cstheme="minorHAnsi"/>
          <w:sz w:val="22"/>
          <w:szCs w:val="22"/>
        </w:rPr>
      </w:pPr>
      <w:r w:rsidRPr="00F76432">
        <w:rPr>
          <w:rFonts w:asciiTheme="minorHAnsi" w:hAnsiTheme="minorHAnsi" w:cstheme="minorHAnsi"/>
          <w:sz w:val="22"/>
          <w:szCs w:val="22"/>
        </w:rPr>
        <w:t>numer nadwozia i silnika,</w:t>
      </w:r>
    </w:p>
    <w:p w14:paraId="6311BF36" w14:textId="77777777" w:rsidR="007F185C" w:rsidRPr="00F76432" w:rsidRDefault="007F185C" w:rsidP="00A115D1">
      <w:pPr>
        <w:numPr>
          <w:ilvl w:val="0"/>
          <w:numId w:val="20"/>
        </w:numPr>
        <w:tabs>
          <w:tab w:val="left" w:pos="757"/>
        </w:tabs>
        <w:suppressAutoHyphens w:val="0"/>
        <w:overflowPunct w:val="0"/>
        <w:autoSpaceDE w:val="0"/>
        <w:autoSpaceDN w:val="0"/>
        <w:adjustRightInd w:val="0"/>
        <w:jc w:val="both"/>
        <w:textAlignment w:val="baseline"/>
        <w:rPr>
          <w:rFonts w:asciiTheme="minorHAnsi" w:hAnsiTheme="minorHAnsi" w:cstheme="minorHAnsi"/>
          <w:sz w:val="22"/>
          <w:szCs w:val="22"/>
        </w:rPr>
      </w:pPr>
      <w:r w:rsidRPr="00F76432">
        <w:rPr>
          <w:rFonts w:asciiTheme="minorHAnsi" w:hAnsiTheme="minorHAnsi" w:cstheme="minorHAnsi"/>
          <w:sz w:val="22"/>
          <w:szCs w:val="22"/>
        </w:rPr>
        <w:t>rok produkcji,</w:t>
      </w:r>
    </w:p>
    <w:p w14:paraId="3AE159C7" w14:textId="77777777" w:rsidR="007F185C" w:rsidRPr="00F76432" w:rsidRDefault="007F185C" w:rsidP="00A115D1">
      <w:pPr>
        <w:numPr>
          <w:ilvl w:val="0"/>
          <w:numId w:val="20"/>
        </w:numPr>
        <w:tabs>
          <w:tab w:val="left" w:pos="757"/>
        </w:tabs>
        <w:suppressAutoHyphens w:val="0"/>
        <w:overflowPunct w:val="0"/>
        <w:autoSpaceDE w:val="0"/>
        <w:autoSpaceDN w:val="0"/>
        <w:adjustRightInd w:val="0"/>
        <w:jc w:val="both"/>
        <w:textAlignment w:val="baseline"/>
        <w:rPr>
          <w:rFonts w:asciiTheme="minorHAnsi" w:hAnsiTheme="minorHAnsi" w:cstheme="minorHAnsi"/>
          <w:sz w:val="22"/>
          <w:szCs w:val="22"/>
        </w:rPr>
      </w:pPr>
      <w:r w:rsidRPr="00F76432">
        <w:rPr>
          <w:rFonts w:asciiTheme="minorHAnsi" w:hAnsiTheme="minorHAnsi" w:cstheme="minorHAnsi"/>
          <w:sz w:val="22"/>
          <w:szCs w:val="22"/>
        </w:rPr>
        <w:t>data pierwszej rejestracji,</w:t>
      </w:r>
    </w:p>
    <w:p w14:paraId="723DF4FE" w14:textId="77777777" w:rsidR="007F185C" w:rsidRPr="00F76432" w:rsidRDefault="007F185C" w:rsidP="00A115D1">
      <w:pPr>
        <w:numPr>
          <w:ilvl w:val="0"/>
          <w:numId w:val="20"/>
        </w:numPr>
        <w:tabs>
          <w:tab w:val="left" w:pos="757"/>
        </w:tabs>
        <w:suppressAutoHyphens w:val="0"/>
        <w:overflowPunct w:val="0"/>
        <w:autoSpaceDE w:val="0"/>
        <w:autoSpaceDN w:val="0"/>
        <w:adjustRightInd w:val="0"/>
        <w:ind w:left="708"/>
        <w:jc w:val="both"/>
        <w:textAlignment w:val="baseline"/>
        <w:rPr>
          <w:rFonts w:asciiTheme="minorHAnsi" w:hAnsiTheme="minorHAnsi" w:cstheme="minorHAnsi"/>
          <w:sz w:val="22"/>
          <w:szCs w:val="22"/>
        </w:rPr>
      </w:pPr>
      <w:r w:rsidRPr="00F76432">
        <w:rPr>
          <w:rFonts w:asciiTheme="minorHAnsi" w:hAnsiTheme="minorHAnsi" w:cstheme="minorHAnsi"/>
          <w:sz w:val="22"/>
          <w:szCs w:val="22"/>
        </w:rPr>
        <w:t>wartość rynkowa pojazdu ustalona na podstawie katalogu wydawanego przez SRTSiRD „Pojazdy samochodowe – wartości rynkowe” w przypadku zakupu pojazdu używanego,</w:t>
      </w:r>
    </w:p>
    <w:p w14:paraId="4DEC9BF9" w14:textId="77777777" w:rsidR="007F185C" w:rsidRPr="00F76432" w:rsidRDefault="007F185C" w:rsidP="00A115D1">
      <w:pPr>
        <w:numPr>
          <w:ilvl w:val="0"/>
          <w:numId w:val="20"/>
        </w:numPr>
        <w:tabs>
          <w:tab w:val="left" w:pos="757"/>
        </w:tabs>
        <w:suppressAutoHyphens w:val="0"/>
        <w:overflowPunct w:val="0"/>
        <w:autoSpaceDE w:val="0"/>
        <w:autoSpaceDN w:val="0"/>
        <w:adjustRightInd w:val="0"/>
        <w:jc w:val="both"/>
        <w:textAlignment w:val="baseline"/>
        <w:rPr>
          <w:rFonts w:asciiTheme="minorHAnsi" w:hAnsiTheme="minorHAnsi" w:cstheme="minorHAnsi"/>
          <w:sz w:val="22"/>
          <w:szCs w:val="22"/>
        </w:rPr>
      </w:pPr>
      <w:r w:rsidRPr="00F76432">
        <w:rPr>
          <w:rFonts w:asciiTheme="minorHAnsi" w:hAnsiTheme="minorHAnsi" w:cstheme="minorHAnsi"/>
          <w:sz w:val="22"/>
          <w:szCs w:val="22"/>
        </w:rPr>
        <w:t>wartość fakturową w przypadku zakupu pojazdu nowego,</w:t>
      </w:r>
    </w:p>
    <w:p w14:paraId="09288849" w14:textId="77777777" w:rsidR="007F185C" w:rsidRPr="00F76432" w:rsidRDefault="007F185C" w:rsidP="00A115D1">
      <w:pPr>
        <w:numPr>
          <w:ilvl w:val="0"/>
          <w:numId w:val="20"/>
        </w:numPr>
        <w:tabs>
          <w:tab w:val="left" w:pos="757"/>
        </w:tabs>
        <w:suppressAutoHyphens w:val="0"/>
        <w:overflowPunct w:val="0"/>
        <w:autoSpaceDE w:val="0"/>
        <w:autoSpaceDN w:val="0"/>
        <w:adjustRightInd w:val="0"/>
        <w:jc w:val="both"/>
        <w:textAlignment w:val="baseline"/>
        <w:rPr>
          <w:rFonts w:asciiTheme="minorHAnsi" w:hAnsiTheme="minorHAnsi" w:cstheme="minorHAnsi"/>
          <w:sz w:val="22"/>
          <w:szCs w:val="22"/>
        </w:rPr>
      </w:pPr>
      <w:r w:rsidRPr="00F76432">
        <w:rPr>
          <w:rFonts w:asciiTheme="minorHAnsi" w:hAnsiTheme="minorHAnsi" w:cstheme="minorHAnsi"/>
          <w:sz w:val="22"/>
          <w:szCs w:val="22"/>
        </w:rPr>
        <w:t>istniejące zabezpieczenia przeciw kradzieżowe spełniające wymogi OWU mających zastosowanie do umowy ubezpieczenia.</w:t>
      </w:r>
    </w:p>
    <w:p w14:paraId="7301106A" w14:textId="77777777" w:rsidR="00332DAE" w:rsidRPr="00F76432" w:rsidRDefault="00332DAE" w:rsidP="00A115D1">
      <w:pPr>
        <w:numPr>
          <w:ilvl w:val="0"/>
          <w:numId w:val="20"/>
        </w:numPr>
        <w:tabs>
          <w:tab w:val="left" w:pos="757"/>
        </w:tabs>
        <w:suppressAutoHyphens w:val="0"/>
        <w:overflowPunct w:val="0"/>
        <w:autoSpaceDE w:val="0"/>
        <w:autoSpaceDN w:val="0"/>
        <w:adjustRightInd w:val="0"/>
        <w:jc w:val="both"/>
        <w:textAlignment w:val="baseline"/>
        <w:rPr>
          <w:rFonts w:asciiTheme="minorHAnsi" w:hAnsiTheme="minorHAnsi" w:cstheme="minorHAnsi"/>
          <w:sz w:val="22"/>
          <w:szCs w:val="22"/>
        </w:rPr>
      </w:pPr>
      <w:r w:rsidRPr="00F76432">
        <w:rPr>
          <w:rFonts w:asciiTheme="minorHAnsi" w:hAnsiTheme="minorHAnsi" w:cstheme="minorHAnsi"/>
          <w:sz w:val="22"/>
          <w:szCs w:val="22"/>
        </w:rPr>
        <w:t>Data następnego badania technicznego, stan licznika, ewentualne uszkodzenia, dopuszczalna masa całkowita (dla innych niż osobowe)</w:t>
      </w:r>
      <w:r w:rsidR="004431C3" w:rsidRPr="00F76432">
        <w:rPr>
          <w:rFonts w:asciiTheme="minorHAnsi" w:hAnsiTheme="minorHAnsi" w:cstheme="minorHAnsi"/>
          <w:sz w:val="22"/>
          <w:szCs w:val="22"/>
        </w:rPr>
        <w:t>.</w:t>
      </w:r>
    </w:p>
    <w:p w14:paraId="0ADF9FAF" w14:textId="6BABDB9A" w:rsidR="007F185C" w:rsidRPr="00F76432" w:rsidRDefault="00D555AC" w:rsidP="006D0877">
      <w:pPr>
        <w:pStyle w:val="Adresodbiorcy"/>
        <w:numPr>
          <w:ilvl w:val="2"/>
          <w:numId w:val="21"/>
        </w:numPr>
        <w:spacing w:after="0" w:line="240" w:lineRule="auto"/>
        <w:ind w:left="0" w:hanging="11"/>
        <w:outlineLvl w:val="0"/>
        <w:rPr>
          <w:rFonts w:asciiTheme="minorHAnsi" w:hAnsiTheme="minorHAnsi" w:cstheme="minorHAnsi"/>
          <w:b/>
          <w:sz w:val="22"/>
          <w:szCs w:val="22"/>
        </w:rPr>
      </w:pPr>
      <w:bookmarkStart w:id="11" w:name="_Toc324941234"/>
      <w:r w:rsidRPr="00F76432">
        <w:rPr>
          <w:rFonts w:asciiTheme="minorHAnsi" w:hAnsiTheme="minorHAnsi" w:cstheme="minorHAnsi"/>
          <w:b/>
          <w:sz w:val="22"/>
          <w:szCs w:val="22"/>
        </w:rPr>
        <w:t>Klauzula warunków i taryf</w:t>
      </w:r>
      <w:bookmarkEnd w:id="11"/>
      <w:r w:rsidR="006D0877" w:rsidRPr="00F76432">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F76432">
        <w:rPr>
          <w:rFonts w:asciiTheme="minorHAnsi" w:hAnsiTheme="minorHAnsi" w:cstheme="minorHAnsi"/>
          <w:sz w:val="22"/>
          <w:szCs w:val="22"/>
        </w:rPr>
        <w:t xml:space="preserve"> </w:t>
      </w:r>
      <w:r w:rsidR="006D0877" w:rsidRPr="00F76432">
        <w:rPr>
          <w:rFonts w:asciiTheme="minorHAnsi" w:hAnsiTheme="minorHAnsi" w:cstheme="minorHAnsi"/>
          <w:sz w:val="22"/>
          <w:szCs w:val="22"/>
        </w:rPr>
        <w:t>w</w:t>
      </w:r>
      <w:r w:rsidR="007F185C" w:rsidRPr="00F76432">
        <w:rPr>
          <w:rFonts w:asciiTheme="minorHAnsi" w:hAnsiTheme="minorHAnsi" w:cstheme="minorHAnsi"/>
          <w:sz w:val="22"/>
          <w:szCs w:val="22"/>
        </w:rPr>
        <w:t>szelkie umowy ubezpieczenia dla nowo</w:t>
      </w:r>
      <w:r w:rsidR="00E41F3A" w:rsidRPr="00F76432">
        <w:rPr>
          <w:rFonts w:asciiTheme="minorHAnsi" w:hAnsiTheme="minorHAnsi" w:cstheme="minorHAnsi"/>
          <w:sz w:val="22"/>
          <w:szCs w:val="22"/>
        </w:rPr>
        <w:t xml:space="preserve"> </w:t>
      </w:r>
      <w:r w:rsidR="007F185C" w:rsidRPr="00F76432">
        <w:rPr>
          <w:rFonts w:asciiTheme="minorHAnsi" w:hAnsiTheme="minorHAnsi" w:cstheme="minorHAnsi"/>
          <w:sz w:val="22"/>
          <w:szCs w:val="22"/>
        </w:rPr>
        <w:t>nabytych pojazdów, podwyższenia sumy ubezpieczenia lub limitu odpowiedzialności dokonyw</w:t>
      </w:r>
      <w:r w:rsidR="006D0877" w:rsidRPr="00F76432">
        <w:rPr>
          <w:rFonts w:asciiTheme="minorHAnsi" w:hAnsiTheme="minorHAnsi" w:cstheme="minorHAnsi"/>
          <w:sz w:val="22"/>
          <w:szCs w:val="22"/>
        </w:rPr>
        <w:t xml:space="preserve">ane będą na podstawie warunków </w:t>
      </w:r>
      <w:r w:rsidR="007F185C" w:rsidRPr="00F76432">
        <w:rPr>
          <w:rFonts w:asciiTheme="minorHAnsi" w:hAnsiTheme="minorHAnsi" w:cstheme="minorHAnsi"/>
          <w:sz w:val="22"/>
          <w:szCs w:val="22"/>
        </w:rPr>
        <w:t>i stawek ustalonych w niniejszej umowie ubezpieczenia.</w:t>
      </w:r>
    </w:p>
    <w:p w14:paraId="3FFDA2B7" w14:textId="035BBA8C" w:rsidR="007F185C" w:rsidRPr="00F76432" w:rsidRDefault="00D555AC" w:rsidP="006D0877">
      <w:pPr>
        <w:pStyle w:val="Adresodbiorcy"/>
        <w:numPr>
          <w:ilvl w:val="2"/>
          <w:numId w:val="21"/>
        </w:numPr>
        <w:spacing w:after="0" w:line="240" w:lineRule="auto"/>
        <w:ind w:left="0" w:hanging="11"/>
        <w:outlineLvl w:val="0"/>
        <w:rPr>
          <w:rFonts w:asciiTheme="minorHAnsi" w:hAnsiTheme="minorHAnsi" w:cstheme="minorHAnsi"/>
          <w:b/>
          <w:sz w:val="22"/>
          <w:szCs w:val="22"/>
        </w:rPr>
      </w:pPr>
      <w:bookmarkStart w:id="12" w:name="_Toc324941235"/>
      <w:r w:rsidRPr="00F76432">
        <w:rPr>
          <w:rFonts w:asciiTheme="minorHAnsi" w:hAnsiTheme="minorHAnsi" w:cstheme="minorHAnsi"/>
          <w:b/>
          <w:sz w:val="22"/>
          <w:szCs w:val="22"/>
        </w:rPr>
        <w:t>Klauzula honorowania dokumentów</w:t>
      </w:r>
      <w:bookmarkEnd w:id="12"/>
      <w:r w:rsidR="006D0877" w:rsidRPr="00F76432">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F76432">
        <w:rPr>
          <w:rFonts w:asciiTheme="minorHAnsi" w:hAnsiTheme="minorHAnsi" w:cstheme="minorHAnsi"/>
          <w:sz w:val="22"/>
          <w:szCs w:val="22"/>
        </w:rPr>
        <w:t xml:space="preserve"> </w:t>
      </w:r>
      <w:r w:rsidR="007F185C" w:rsidRPr="00F76432">
        <w:rPr>
          <w:rFonts w:asciiTheme="minorHAnsi" w:hAnsiTheme="minorHAnsi" w:cstheme="minorHAnsi"/>
          <w:sz w:val="22"/>
          <w:szCs w:val="22"/>
        </w:rPr>
        <w:t>Ubezpieczyciel akceptuje prawa jazdy wydane przez właściwe urzędy innych państw jako wystarczający dowód posiadanych uprawnień do prowadzenia pojazdu.</w:t>
      </w:r>
    </w:p>
    <w:p w14:paraId="00580B6B" w14:textId="53013CEE" w:rsidR="007F185C" w:rsidRPr="00F76432" w:rsidRDefault="00D555AC" w:rsidP="006D0877">
      <w:pPr>
        <w:pStyle w:val="Adresodbiorcy"/>
        <w:numPr>
          <w:ilvl w:val="2"/>
          <w:numId w:val="21"/>
        </w:numPr>
        <w:spacing w:after="0" w:line="240" w:lineRule="auto"/>
        <w:ind w:left="0" w:hanging="11"/>
        <w:outlineLvl w:val="0"/>
        <w:rPr>
          <w:rFonts w:asciiTheme="minorHAnsi" w:hAnsiTheme="minorHAnsi" w:cstheme="minorHAnsi"/>
          <w:b/>
          <w:sz w:val="22"/>
          <w:szCs w:val="22"/>
        </w:rPr>
      </w:pPr>
      <w:bookmarkStart w:id="13" w:name="_Toc324941236"/>
      <w:r w:rsidRPr="00F76432">
        <w:rPr>
          <w:rFonts w:asciiTheme="minorHAnsi" w:hAnsiTheme="minorHAnsi" w:cstheme="minorHAnsi"/>
          <w:b/>
          <w:sz w:val="22"/>
          <w:szCs w:val="22"/>
        </w:rPr>
        <w:t>Klauzula składania oryginału dokumentu ubezpieczenia do zwrotu składki</w:t>
      </w:r>
      <w:bookmarkEnd w:id="13"/>
      <w:r w:rsidR="006D0877" w:rsidRPr="00F76432">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F76432">
        <w:rPr>
          <w:rFonts w:asciiTheme="minorHAnsi" w:hAnsiTheme="minorHAnsi" w:cstheme="minorHAnsi"/>
          <w:sz w:val="22"/>
          <w:szCs w:val="22"/>
        </w:rPr>
        <w:t xml:space="preserve"> </w:t>
      </w:r>
      <w:r w:rsidR="006D0877" w:rsidRPr="00F76432">
        <w:rPr>
          <w:rFonts w:asciiTheme="minorHAnsi" w:hAnsiTheme="minorHAnsi" w:cstheme="minorHAnsi"/>
          <w:sz w:val="22"/>
          <w:szCs w:val="22"/>
        </w:rPr>
        <w:t>w</w:t>
      </w:r>
      <w:r w:rsidR="007F185C" w:rsidRPr="00F76432">
        <w:rPr>
          <w:rFonts w:asciiTheme="minorHAnsi" w:hAnsiTheme="minorHAnsi" w:cstheme="minorHAnsi"/>
          <w:sz w:val="22"/>
          <w:szCs w:val="22"/>
        </w:rPr>
        <w:t xml:space="preserve"> przypadku rozwiązania umowy ubezpieczenia na dany pojazd ze względu na </w:t>
      </w:r>
      <w:r w:rsidR="007F185C" w:rsidRPr="00F76432">
        <w:rPr>
          <w:rFonts w:asciiTheme="minorHAnsi" w:hAnsiTheme="minorHAnsi" w:cstheme="minorHAnsi"/>
          <w:sz w:val="22"/>
          <w:szCs w:val="22"/>
        </w:rPr>
        <w:lastRenderedPageBreak/>
        <w:t>przejście lub przeniesienie prawa własności pojazdu mechanicznego, albo jego wyrejestrowanie, Ubezpieczyciel dokona zwrotu składki bez wymogu przedstawienia oryginału dokumentu ubezpieczenia</w:t>
      </w:r>
    </w:p>
    <w:p w14:paraId="4CBABF8B" w14:textId="2D13BE05" w:rsidR="007F185C" w:rsidRPr="00F76432" w:rsidRDefault="00D555AC" w:rsidP="006D0877">
      <w:pPr>
        <w:pStyle w:val="Adresodbiorcy"/>
        <w:numPr>
          <w:ilvl w:val="2"/>
          <w:numId w:val="21"/>
        </w:numPr>
        <w:spacing w:after="0" w:line="240" w:lineRule="auto"/>
        <w:ind w:left="0" w:hanging="11"/>
        <w:outlineLvl w:val="0"/>
        <w:rPr>
          <w:rFonts w:asciiTheme="minorHAnsi" w:hAnsiTheme="minorHAnsi" w:cstheme="minorHAnsi"/>
          <w:b/>
          <w:sz w:val="22"/>
          <w:szCs w:val="22"/>
        </w:rPr>
      </w:pPr>
      <w:bookmarkStart w:id="14" w:name="_Toc324941237"/>
      <w:r w:rsidRPr="00F76432">
        <w:rPr>
          <w:rFonts w:asciiTheme="minorHAnsi" w:hAnsiTheme="minorHAnsi" w:cstheme="minorHAnsi"/>
          <w:b/>
          <w:sz w:val="22"/>
          <w:szCs w:val="22"/>
        </w:rPr>
        <w:t>Klauzula początku okresu odpowiedzialności ubezpieczyciela</w:t>
      </w:r>
      <w:bookmarkEnd w:id="14"/>
      <w:r w:rsidR="006D0877" w:rsidRPr="00F76432">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F76432">
        <w:rPr>
          <w:rFonts w:asciiTheme="minorHAnsi" w:hAnsiTheme="minorHAnsi" w:cstheme="minorHAnsi"/>
          <w:sz w:val="22"/>
          <w:szCs w:val="22"/>
        </w:rPr>
        <w:t xml:space="preserve"> </w:t>
      </w:r>
      <w:r w:rsidR="006D0877" w:rsidRPr="00F76432">
        <w:rPr>
          <w:rFonts w:asciiTheme="minorHAnsi" w:hAnsiTheme="minorHAnsi" w:cstheme="minorHAnsi"/>
          <w:sz w:val="22"/>
          <w:szCs w:val="22"/>
        </w:rPr>
        <w:t>n</w:t>
      </w:r>
      <w:r w:rsidR="007F185C" w:rsidRPr="00F76432">
        <w:rPr>
          <w:rFonts w:asciiTheme="minorHAnsi" w:hAnsiTheme="minorHAnsi" w:cstheme="minorHAnsi"/>
          <w:sz w:val="22"/>
          <w:szCs w:val="22"/>
        </w:rPr>
        <w:t>iezależnie od ustalonego w umowie ubezpieczenia terminu zapłaty składki (raty składki), odpowiedzialność Ubezpieczyciela rozpoczyna się z chwilą określoną w umowie ubezpieczenia jako początek okresu ubezpieczenia</w:t>
      </w:r>
      <w:r w:rsidR="00332DAE" w:rsidRPr="00F76432">
        <w:rPr>
          <w:rFonts w:asciiTheme="minorHAnsi" w:hAnsiTheme="minorHAnsi" w:cstheme="minorHAnsi"/>
          <w:sz w:val="22"/>
          <w:szCs w:val="22"/>
        </w:rPr>
        <w:t xml:space="preserve"> pod warunkiem terminowego opłacenia składki.</w:t>
      </w:r>
    </w:p>
    <w:p w14:paraId="33530FC4" w14:textId="4CE2FC9B" w:rsidR="007F185C" w:rsidRPr="001005E8" w:rsidRDefault="00D555AC" w:rsidP="00A20B36">
      <w:pPr>
        <w:pStyle w:val="Adresodbiorcy"/>
        <w:numPr>
          <w:ilvl w:val="2"/>
          <w:numId w:val="21"/>
        </w:numPr>
        <w:spacing w:after="0" w:line="240" w:lineRule="auto"/>
        <w:ind w:left="0" w:hanging="11"/>
        <w:outlineLvl w:val="0"/>
        <w:rPr>
          <w:rFonts w:asciiTheme="minorHAnsi" w:hAnsiTheme="minorHAnsi" w:cstheme="minorHAnsi"/>
          <w:b/>
          <w:sz w:val="22"/>
          <w:szCs w:val="22"/>
        </w:rPr>
      </w:pPr>
      <w:bookmarkStart w:id="15" w:name="_Toc324941238"/>
      <w:r w:rsidRPr="001005E8">
        <w:rPr>
          <w:rFonts w:asciiTheme="minorHAnsi" w:hAnsiTheme="minorHAnsi" w:cstheme="minorHAnsi"/>
          <w:b/>
          <w:sz w:val="22"/>
          <w:szCs w:val="22"/>
        </w:rPr>
        <w:t>Klauzula stempla bankowego</w:t>
      </w:r>
      <w:bookmarkEnd w:id="15"/>
      <w:r w:rsidR="00A20B36" w:rsidRPr="001005E8">
        <w:rPr>
          <w:rFonts w:asciiTheme="minorHAnsi" w:hAnsiTheme="minorHAnsi" w:cstheme="minorHAnsi"/>
          <w:b/>
          <w:sz w:val="22"/>
          <w:szCs w:val="22"/>
        </w:rPr>
        <w:t xml:space="preserve"> -</w:t>
      </w:r>
      <w:r w:rsidR="00A20B36" w:rsidRPr="001005E8">
        <w:rPr>
          <w:rFonts w:asciiTheme="minorHAnsi" w:hAnsiTheme="minorHAnsi" w:cstheme="minorHAnsi"/>
          <w:snapToGrid w:val="0"/>
          <w:sz w:val="22"/>
          <w:szCs w:val="22"/>
        </w:rPr>
        <w:t xml:space="preserve">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napToGrid w:val="0"/>
          <w:sz w:val="22"/>
          <w:szCs w:val="22"/>
        </w:rPr>
        <w:t xml:space="preserve"> </w:t>
      </w:r>
      <w:r w:rsidR="00A20B36" w:rsidRPr="001005E8">
        <w:rPr>
          <w:rFonts w:asciiTheme="minorHAnsi" w:hAnsiTheme="minorHAnsi" w:cstheme="minorHAnsi"/>
          <w:snapToGrid w:val="0"/>
          <w:sz w:val="22"/>
          <w:szCs w:val="22"/>
        </w:rPr>
        <w:t>z</w:t>
      </w:r>
      <w:r w:rsidR="007F185C" w:rsidRPr="001005E8">
        <w:rPr>
          <w:rFonts w:asciiTheme="minorHAnsi" w:hAnsiTheme="minorHAnsi" w:cstheme="minorHAnsi"/>
          <w:snapToGrid w:val="0"/>
          <w:sz w:val="22"/>
          <w:szCs w:val="22"/>
        </w:rPr>
        <w:t>a datę dokonania płatności przez Ubezpieczającego uważa się datę złożenia dyspozycji realizacji polecenia przelewu bankowego, bez względu na formę (w tym również formę pisemną lub elektroniczną), a nie datę wpływu środków na rachunek Ubezpieczyciela, pod warunkiem, że na rachunku bankowym Ubezpieczającego zgromadzona była wystarczająca wysokość wolnych środków pieniężnych mogących pokryć płatność.</w:t>
      </w:r>
    </w:p>
    <w:p w14:paraId="14909305" w14:textId="25BC43CD" w:rsidR="007F185C" w:rsidRPr="001005E8" w:rsidRDefault="00D555AC" w:rsidP="00A20B36">
      <w:pPr>
        <w:pStyle w:val="Adresodbiorcy"/>
        <w:numPr>
          <w:ilvl w:val="2"/>
          <w:numId w:val="21"/>
        </w:numPr>
        <w:spacing w:after="0" w:line="240" w:lineRule="auto"/>
        <w:ind w:left="0" w:hanging="11"/>
        <w:outlineLvl w:val="0"/>
        <w:rPr>
          <w:rFonts w:asciiTheme="minorHAnsi" w:hAnsiTheme="minorHAnsi" w:cstheme="minorHAnsi"/>
          <w:b/>
          <w:sz w:val="22"/>
          <w:szCs w:val="22"/>
        </w:rPr>
      </w:pPr>
      <w:bookmarkStart w:id="16" w:name="_Toc324941239"/>
      <w:r w:rsidRPr="001005E8">
        <w:rPr>
          <w:rFonts w:asciiTheme="minorHAnsi" w:hAnsiTheme="minorHAnsi" w:cstheme="minorHAnsi"/>
          <w:b/>
          <w:sz w:val="22"/>
          <w:szCs w:val="22"/>
        </w:rPr>
        <w:t>Klauzula zakazu potrącania</w:t>
      </w:r>
      <w:bookmarkEnd w:id="16"/>
      <w:r w:rsidR="00A20B36"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A20B36" w:rsidRPr="001005E8">
        <w:rPr>
          <w:rFonts w:asciiTheme="minorHAnsi" w:hAnsiTheme="minorHAnsi" w:cstheme="minorHAnsi"/>
          <w:sz w:val="22"/>
          <w:szCs w:val="22"/>
        </w:rPr>
        <w:t>w</w:t>
      </w:r>
      <w:r w:rsidR="007F185C" w:rsidRPr="001005E8">
        <w:rPr>
          <w:rFonts w:asciiTheme="minorHAnsi" w:hAnsiTheme="minorHAnsi" w:cstheme="minorHAnsi"/>
          <w:sz w:val="22"/>
          <w:szCs w:val="22"/>
        </w:rPr>
        <w:t xml:space="preserve"> przypadku wypłaty odszkodowania, Ube</w:t>
      </w:r>
      <w:r w:rsidR="00A20B36" w:rsidRPr="001005E8">
        <w:rPr>
          <w:rFonts w:asciiTheme="minorHAnsi" w:hAnsiTheme="minorHAnsi" w:cstheme="minorHAnsi"/>
          <w:sz w:val="22"/>
          <w:szCs w:val="22"/>
        </w:rPr>
        <w:t xml:space="preserve">zpieczyciel nie jest uprawniony </w:t>
      </w:r>
      <w:r w:rsidR="007F185C" w:rsidRPr="001005E8">
        <w:rPr>
          <w:rFonts w:asciiTheme="minorHAnsi" w:hAnsiTheme="minorHAnsi" w:cstheme="minorHAnsi"/>
          <w:sz w:val="22"/>
          <w:szCs w:val="22"/>
        </w:rPr>
        <w:t>do potrącenia</w:t>
      </w:r>
      <w:r w:rsidR="00A20B36"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z kwoty odszkodowania rat jeszcze nie wymagalnych, ani też Ubezpieczyciel</w:t>
      </w:r>
      <w:r w:rsidR="00A20B36" w:rsidRPr="001005E8">
        <w:rPr>
          <w:rFonts w:asciiTheme="minorHAnsi" w:hAnsiTheme="minorHAnsi" w:cstheme="minorHAnsi"/>
          <w:sz w:val="22"/>
          <w:szCs w:val="22"/>
        </w:rPr>
        <w:t xml:space="preserve"> nie wezwie Ubezpieczającego do </w:t>
      </w:r>
      <w:r w:rsidR="007F185C" w:rsidRPr="001005E8">
        <w:rPr>
          <w:rFonts w:asciiTheme="minorHAnsi" w:hAnsiTheme="minorHAnsi" w:cstheme="minorHAnsi"/>
          <w:sz w:val="22"/>
          <w:szCs w:val="22"/>
        </w:rPr>
        <w:t>opłacenia kolejnych rat składki w t</w:t>
      </w:r>
      <w:r w:rsidR="00A20B36" w:rsidRPr="001005E8">
        <w:rPr>
          <w:rFonts w:asciiTheme="minorHAnsi" w:hAnsiTheme="minorHAnsi" w:cstheme="minorHAnsi"/>
          <w:sz w:val="22"/>
          <w:szCs w:val="22"/>
        </w:rPr>
        <w:t xml:space="preserve">erminach innych, niż określone </w:t>
      </w:r>
      <w:r w:rsidR="007F185C" w:rsidRPr="001005E8">
        <w:rPr>
          <w:rFonts w:asciiTheme="minorHAnsi" w:hAnsiTheme="minorHAnsi" w:cstheme="minorHAnsi"/>
          <w:sz w:val="22"/>
          <w:szCs w:val="22"/>
        </w:rPr>
        <w:t xml:space="preserve">w umowie ubezpieczenia. </w:t>
      </w:r>
    </w:p>
    <w:p w14:paraId="7DC69907" w14:textId="282D0F19" w:rsidR="007F185C" w:rsidRPr="001005E8" w:rsidRDefault="00ED4F11" w:rsidP="001005E8">
      <w:pPr>
        <w:tabs>
          <w:tab w:val="left" w:pos="142"/>
        </w:tabs>
        <w:jc w:val="both"/>
        <w:rPr>
          <w:rFonts w:asciiTheme="minorHAnsi" w:hAnsiTheme="minorHAnsi" w:cstheme="minorHAnsi"/>
          <w:b/>
          <w:sz w:val="22"/>
          <w:szCs w:val="22"/>
        </w:rPr>
      </w:pPr>
      <w:r w:rsidRPr="001005E8">
        <w:rPr>
          <w:rFonts w:asciiTheme="minorHAnsi" w:hAnsiTheme="minorHAnsi" w:cstheme="minorHAnsi"/>
          <w:b/>
          <w:sz w:val="22"/>
          <w:szCs w:val="22"/>
        </w:rPr>
        <w:t>2.1.8</w:t>
      </w:r>
      <w:r w:rsidR="00A80B6A" w:rsidRPr="001005E8">
        <w:rPr>
          <w:rFonts w:asciiTheme="minorHAnsi" w:hAnsiTheme="minorHAnsi" w:cstheme="minorHAnsi"/>
          <w:b/>
          <w:sz w:val="22"/>
          <w:szCs w:val="22"/>
        </w:rPr>
        <w:t xml:space="preserve"> </w:t>
      </w:r>
      <w:r w:rsidR="00760C5A" w:rsidRPr="001005E8">
        <w:rPr>
          <w:rFonts w:asciiTheme="minorHAnsi" w:hAnsiTheme="minorHAnsi" w:cstheme="minorHAnsi"/>
          <w:b/>
          <w:sz w:val="22"/>
          <w:szCs w:val="22"/>
        </w:rPr>
        <w:t>Klauzu</w:t>
      </w:r>
      <w:r w:rsidR="00760C5A" w:rsidRPr="001005E8">
        <w:rPr>
          <w:rFonts w:asciiTheme="minorHAnsi" w:hAnsiTheme="minorHAnsi" w:cstheme="minorHAnsi"/>
          <w:b/>
          <w:bCs/>
          <w:sz w:val="22"/>
          <w:szCs w:val="22"/>
        </w:rPr>
        <w:t xml:space="preserve">la płatności rat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bCs/>
          <w:sz w:val="22"/>
          <w:szCs w:val="22"/>
        </w:rPr>
        <w:t xml:space="preserve"> </w:t>
      </w:r>
      <w:r w:rsidR="00760C5A" w:rsidRPr="001005E8">
        <w:rPr>
          <w:rFonts w:asciiTheme="minorHAnsi" w:hAnsiTheme="minorHAnsi" w:cstheme="minorHAnsi"/>
          <w:bCs/>
          <w:sz w:val="22"/>
          <w:szCs w:val="22"/>
        </w:rPr>
        <w:t>w pr</w:t>
      </w:r>
      <w:r w:rsidR="00760C5A" w:rsidRPr="001005E8">
        <w:rPr>
          <w:rFonts w:asciiTheme="minorHAnsi" w:hAnsiTheme="minorHAnsi" w:cstheme="minorHAnsi"/>
          <w:sz w:val="22"/>
          <w:szCs w:val="22"/>
        </w:rPr>
        <w:t>zypadku wypłaty odszkodowania, Ubezpieczyciel nie jest uprawniony do potrącenia z kwoty odszkodowania rat jeszcze nie wymagalnych lub żądania zapłaty pozostałych rat</w:t>
      </w:r>
    </w:p>
    <w:p w14:paraId="46E98C17" w14:textId="03682E74" w:rsidR="007F185C" w:rsidRPr="001005E8" w:rsidRDefault="007F185C" w:rsidP="00A115D1">
      <w:pPr>
        <w:numPr>
          <w:ilvl w:val="1"/>
          <w:numId w:val="17"/>
        </w:numPr>
        <w:ind w:left="426"/>
        <w:jc w:val="both"/>
        <w:rPr>
          <w:rFonts w:asciiTheme="minorHAnsi" w:hAnsiTheme="minorHAnsi" w:cstheme="minorHAnsi"/>
          <w:b/>
          <w:sz w:val="22"/>
          <w:szCs w:val="22"/>
        </w:rPr>
      </w:pPr>
      <w:r w:rsidRPr="001005E8">
        <w:rPr>
          <w:rFonts w:asciiTheme="minorHAnsi" w:hAnsiTheme="minorHAnsi" w:cstheme="minorHAnsi"/>
          <w:b/>
          <w:sz w:val="22"/>
          <w:szCs w:val="22"/>
        </w:rPr>
        <w:t>Kl</w:t>
      </w:r>
      <w:r w:rsidR="00336192" w:rsidRPr="001005E8">
        <w:rPr>
          <w:rFonts w:asciiTheme="minorHAnsi" w:hAnsiTheme="minorHAnsi" w:cstheme="minorHAnsi"/>
          <w:b/>
          <w:sz w:val="22"/>
          <w:szCs w:val="22"/>
        </w:rPr>
        <w:t>auzule do</w:t>
      </w:r>
      <w:r w:rsidR="00162E58" w:rsidRPr="001005E8">
        <w:rPr>
          <w:rFonts w:asciiTheme="minorHAnsi" w:hAnsiTheme="minorHAnsi" w:cstheme="minorHAnsi"/>
          <w:b/>
          <w:sz w:val="22"/>
          <w:szCs w:val="22"/>
        </w:rPr>
        <w:t xml:space="preserve"> wszystkich rodzajów ubezp</w:t>
      </w:r>
      <w:r w:rsidR="00761885" w:rsidRPr="001005E8">
        <w:rPr>
          <w:rFonts w:asciiTheme="minorHAnsi" w:hAnsiTheme="minorHAnsi" w:cstheme="minorHAnsi"/>
          <w:b/>
          <w:sz w:val="22"/>
          <w:szCs w:val="22"/>
        </w:rPr>
        <w:t xml:space="preserve">ieczeń opisanych w </w:t>
      </w:r>
      <w:r w:rsidR="007A73EB">
        <w:rPr>
          <w:rFonts w:asciiTheme="minorHAnsi" w:hAnsiTheme="minorHAnsi" w:cstheme="minorHAnsi"/>
          <w:b/>
          <w:sz w:val="22"/>
          <w:szCs w:val="22"/>
        </w:rPr>
        <w:t>C</w:t>
      </w:r>
      <w:r w:rsidR="007A73EB" w:rsidRPr="001005E8">
        <w:rPr>
          <w:rFonts w:asciiTheme="minorHAnsi" w:hAnsiTheme="minorHAnsi" w:cstheme="minorHAnsi"/>
          <w:b/>
          <w:sz w:val="22"/>
          <w:szCs w:val="22"/>
        </w:rPr>
        <w:t xml:space="preserve">zęści </w:t>
      </w:r>
      <w:r w:rsidR="00761885" w:rsidRPr="001005E8">
        <w:rPr>
          <w:rFonts w:asciiTheme="minorHAnsi" w:hAnsiTheme="minorHAnsi" w:cstheme="minorHAnsi"/>
          <w:b/>
          <w:sz w:val="22"/>
          <w:szCs w:val="22"/>
        </w:rPr>
        <w:t>2</w:t>
      </w:r>
      <w:r w:rsidR="00162E58" w:rsidRPr="001005E8">
        <w:rPr>
          <w:rFonts w:asciiTheme="minorHAnsi" w:hAnsiTheme="minorHAnsi" w:cstheme="minorHAnsi"/>
          <w:b/>
          <w:sz w:val="22"/>
          <w:szCs w:val="22"/>
        </w:rPr>
        <w:t xml:space="preserve"> z wyjątkiem OC (tj. do </w:t>
      </w:r>
      <w:r w:rsidR="00336192" w:rsidRPr="001005E8">
        <w:rPr>
          <w:rFonts w:asciiTheme="minorHAnsi" w:hAnsiTheme="minorHAnsi" w:cstheme="minorHAnsi"/>
          <w:b/>
          <w:sz w:val="22"/>
          <w:szCs w:val="22"/>
        </w:rPr>
        <w:t>ubezpieczenia AC, NW,</w:t>
      </w:r>
      <w:r w:rsidRPr="001005E8">
        <w:rPr>
          <w:rFonts w:asciiTheme="minorHAnsi" w:hAnsiTheme="minorHAnsi" w:cstheme="minorHAnsi"/>
          <w:b/>
          <w:sz w:val="22"/>
          <w:szCs w:val="22"/>
        </w:rPr>
        <w:t xml:space="preserve"> Assistance</w:t>
      </w:r>
      <w:r w:rsidR="00E96119" w:rsidRPr="001005E8">
        <w:rPr>
          <w:rFonts w:asciiTheme="minorHAnsi" w:hAnsiTheme="minorHAnsi" w:cstheme="minorHAnsi"/>
          <w:b/>
          <w:sz w:val="22"/>
          <w:szCs w:val="22"/>
        </w:rPr>
        <w:t xml:space="preserve"> ora</w:t>
      </w:r>
      <w:r w:rsidR="00EB7A21" w:rsidRPr="001005E8">
        <w:rPr>
          <w:rFonts w:asciiTheme="minorHAnsi" w:hAnsiTheme="minorHAnsi" w:cstheme="minorHAnsi"/>
          <w:b/>
          <w:sz w:val="22"/>
          <w:szCs w:val="22"/>
        </w:rPr>
        <w:t>z maszyn i urządzeń budowlanych</w:t>
      </w:r>
      <w:r w:rsidR="00162E58" w:rsidRPr="001005E8">
        <w:rPr>
          <w:rFonts w:asciiTheme="minorHAnsi" w:hAnsiTheme="minorHAnsi" w:cstheme="minorHAnsi"/>
          <w:b/>
          <w:sz w:val="22"/>
          <w:szCs w:val="22"/>
        </w:rPr>
        <w:t>)</w:t>
      </w:r>
      <w:r w:rsidR="00F85A67" w:rsidRPr="001005E8">
        <w:rPr>
          <w:rFonts w:asciiTheme="minorHAnsi" w:hAnsiTheme="minorHAnsi" w:cstheme="minorHAnsi"/>
          <w:b/>
          <w:sz w:val="22"/>
          <w:szCs w:val="22"/>
        </w:rPr>
        <w:t xml:space="preserve"> - </w:t>
      </w:r>
      <w:r w:rsidR="00162E58" w:rsidRPr="001005E8">
        <w:rPr>
          <w:rFonts w:asciiTheme="minorHAnsi" w:hAnsiTheme="minorHAnsi" w:cstheme="minorHAnsi"/>
          <w:b/>
          <w:bCs/>
          <w:sz w:val="22"/>
          <w:szCs w:val="22"/>
          <w:u w:val="single"/>
        </w:rPr>
        <w:t xml:space="preserve">Klauzule dodatkowe – </w:t>
      </w:r>
      <w:r w:rsidR="00162E58" w:rsidRPr="001005E8">
        <w:rPr>
          <w:rFonts w:asciiTheme="minorHAnsi" w:hAnsiTheme="minorHAnsi" w:cstheme="minorHAnsi"/>
          <w:b/>
          <w:sz w:val="22"/>
          <w:szCs w:val="22"/>
          <w:u w:val="single"/>
        </w:rPr>
        <w:t>obligatoryjne:</w:t>
      </w:r>
    </w:p>
    <w:p w14:paraId="08B03396" w14:textId="0E52AC3A" w:rsidR="007F185C" w:rsidRPr="001005E8" w:rsidRDefault="00D555AC" w:rsidP="00EF5998">
      <w:pPr>
        <w:pStyle w:val="Adresodbiorcy"/>
        <w:numPr>
          <w:ilvl w:val="2"/>
          <w:numId w:val="25"/>
        </w:numPr>
        <w:spacing w:after="0" w:line="240" w:lineRule="auto"/>
        <w:ind w:left="0" w:hanging="11"/>
        <w:outlineLvl w:val="0"/>
        <w:rPr>
          <w:rFonts w:asciiTheme="minorHAnsi" w:hAnsiTheme="minorHAnsi" w:cstheme="minorHAnsi"/>
          <w:b/>
          <w:sz w:val="22"/>
          <w:szCs w:val="22"/>
        </w:rPr>
      </w:pPr>
      <w:bookmarkStart w:id="17" w:name="_Toc324941243"/>
      <w:r w:rsidRPr="001005E8">
        <w:rPr>
          <w:rFonts w:asciiTheme="minorHAnsi" w:hAnsiTheme="minorHAnsi" w:cstheme="minorHAnsi"/>
          <w:b/>
          <w:sz w:val="22"/>
          <w:szCs w:val="22"/>
        </w:rPr>
        <w:t>Klauzula szkód wyrządzonych przez osoby uprawnione do kierowania pojazdem niebędące ubezpieczającym/ ubezpieczonym</w:t>
      </w:r>
      <w:bookmarkEnd w:id="17"/>
      <w:r w:rsidR="00EF5998"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pacing w:val="0"/>
          <w:sz w:val="22"/>
          <w:szCs w:val="22"/>
          <w:lang w:eastAsia="pl-PL"/>
        </w:rPr>
        <w:t xml:space="preserve"> </w:t>
      </w:r>
      <w:r w:rsidR="007F185C" w:rsidRPr="001005E8">
        <w:rPr>
          <w:rFonts w:asciiTheme="minorHAnsi" w:hAnsiTheme="minorHAnsi" w:cstheme="minorHAnsi"/>
          <w:spacing w:val="0"/>
          <w:sz w:val="22"/>
          <w:szCs w:val="22"/>
          <w:lang w:eastAsia="pl-PL"/>
        </w:rPr>
        <w:t>Ubezpieczyciel nie może odmówić ani ograniczyć wypłaty odszkodowania w przypadku wyrządzenia szkody przez osobę uprawnioną do kierowania pojazdem nie będącą Ubezpieczającym/ Ubezpieczonym z winy tej osoby.</w:t>
      </w:r>
    </w:p>
    <w:p w14:paraId="6AB7C42D" w14:textId="7A93150E" w:rsidR="007F185C" w:rsidRPr="001005E8" w:rsidRDefault="00D555AC" w:rsidP="00EF5998">
      <w:pPr>
        <w:pStyle w:val="Adresodbiorcy"/>
        <w:numPr>
          <w:ilvl w:val="2"/>
          <w:numId w:val="25"/>
        </w:numPr>
        <w:spacing w:after="0" w:line="240" w:lineRule="auto"/>
        <w:ind w:left="0" w:hanging="11"/>
        <w:outlineLvl w:val="0"/>
        <w:rPr>
          <w:rFonts w:asciiTheme="minorHAnsi" w:hAnsiTheme="minorHAnsi" w:cstheme="minorHAnsi"/>
          <w:b/>
          <w:sz w:val="22"/>
          <w:szCs w:val="22"/>
        </w:rPr>
      </w:pPr>
      <w:bookmarkStart w:id="18" w:name="_Toc324941245"/>
      <w:r w:rsidRPr="001005E8">
        <w:rPr>
          <w:rFonts w:asciiTheme="minorHAnsi" w:hAnsiTheme="minorHAnsi" w:cstheme="minorHAnsi"/>
          <w:b/>
          <w:sz w:val="22"/>
          <w:szCs w:val="22"/>
        </w:rPr>
        <w:t>Klauzula związku przyczynowego pomiędzy szkodą, a przekroczeniem prędkości lub naruszeniem innych przepisów ruchu drogowego</w:t>
      </w:r>
      <w:bookmarkEnd w:id="18"/>
      <w:r w:rsidR="00EF5998"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 xml:space="preserve">Ubezpieczyciel nie może odmówić ani ograniczyć wypłaty odszkodowania w przypadku wyrządzenia szkody przez Ubezpieczającego/ Ubezpieczonego lub osobę trzecią, w tym uprawnioną do kierowania pojazdem, w </w:t>
      </w:r>
      <w:r w:rsidR="000C6183" w:rsidRPr="001005E8">
        <w:rPr>
          <w:rFonts w:asciiTheme="minorHAnsi" w:hAnsiTheme="minorHAnsi" w:cstheme="minorHAnsi"/>
          <w:sz w:val="22"/>
          <w:szCs w:val="22"/>
        </w:rPr>
        <w:t>sytuacji,</w:t>
      </w:r>
      <w:r w:rsidR="007F185C" w:rsidRPr="001005E8">
        <w:rPr>
          <w:rFonts w:asciiTheme="minorHAnsi" w:hAnsiTheme="minorHAnsi" w:cstheme="minorHAnsi"/>
          <w:sz w:val="22"/>
          <w:szCs w:val="22"/>
        </w:rPr>
        <w:t xml:space="preserve"> kiedy </w:t>
      </w:r>
      <w:r w:rsidR="007F185C" w:rsidRPr="001005E8">
        <w:rPr>
          <w:rFonts w:asciiTheme="minorHAnsi" w:hAnsiTheme="minorHAnsi" w:cstheme="minorHAnsi"/>
          <w:bCs/>
          <w:sz w:val="22"/>
          <w:szCs w:val="22"/>
        </w:rPr>
        <w:t>kierujący nie dostosował się do przepisów prawa o ruchu drogowym, w tym przekroczył dopuszczalną prędkość.</w:t>
      </w:r>
    </w:p>
    <w:p w14:paraId="26EDE584" w14:textId="6F6A5535" w:rsidR="007F185C" w:rsidRPr="001005E8" w:rsidRDefault="00D555AC" w:rsidP="00EF5998">
      <w:pPr>
        <w:pStyle w:val="Adresodbiorcy"/>
        <w:numPr>
          <w:ilvl w:val="2"/>
          <w:numId w:val="25"/>
        </w:numPr>
        <w:spacing w:after="0" w:line="240" w:lineRule="auto"/>
        <w:ind w:left="0" w:hanging="11"/>
        <w:outlineLvl w:val="0"/>
        <w:rPr>
          <w:rFonts w:asciiTheme="minorHAnsi" w:hAnsiTheme="minorHAnsi" w:cstheme="minorHAnsi"/>
          <w:b/>
          <w:sz w:val="22"/>
          <w:szCs w:val="22"/>
        </w:rPr>
      </w:pPr>
      <w:bookmarkStart w:id="19" w:name="_Toc324941246"/>
      <w:r w:rsidRPr="001005E8">
        <w:rPr>
          <w:rFonts w:asciiTheme="minorHAnsi" w:hAnsiTheme="minorHAnsi" w:cstheme="minorHAnsi"/>
          <w:b/>
          <w:sz w:val="22"/>
          <w:szCs w:val="22"/>
        </w:rPr>
        <w:t>D</w:t>
      </w:r>
      <w:r w:rsidR="00E17C21" w:rsidRPr="001005E8">
        <w:rPr>
          <w:rFonts w:asciiTheme="minorHAnsi" w:hAnsiTheme="minorHAnsi" w:cstheme="minorHAnsi"/>
          <w:b/>
          <w:sz w:val="22"/>
          <w:szCs w:val="22"/>
        </w:rPr>
        <w:t>o</w:t>
      </w:r>
      <w:r w:rsidRPr="001005E8">
        <w:rPr>
          <w:rFonts w:asciiTheme="minorHAnsi" w:hAnsiTheme="minorHAnsi" w:cstheme="minorHAnsi"/>
          <w:b/>
          <w:sz w:val="22"/>
          <w:szCs w:val="22"/>
        </w:rPr>
        <w:t>datkowa klauzula związku przyczynowego</w:t>
      </w:r>
      <w:bookmarkEnd w:id="19"/>
      <w:r w:rsidR="00EF5998"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 xml:space="preserve">Ubezpieczyciel nie może odmówić ani ograniczyć wypłaty odszkodowania w przypadku wyrządzenia szkody przez Ubezpieczającego/ Ubezpieczonego lub osobę trzecią, w tym uprawnioną do kierowania pojazdem, w </w:t>
      </w:r>
      <w:r w:rsidR="000C6183" w:rsidRPr="001005E8">
        <w:rPr>
          <w:rFonts w:asciiTheme="minorHAnsi" w:hAnsiTheme="minorHAnsi" w:cstheme="minorHAnsi"/>
          <w:sz w:val="22"/>
          <w:szCs w:val="22"/>
        </w:rPr>
        <w:t>sytuacji,</w:t>
      </w:r>
      <w:r w:rsidR="007F185C" w:rsidRPr="001005E8">
        <w:rPr>
          <w:rFonts w:asciiTheme="minorHAnsi" w:hAnsiTheme="minorHAnsi" w:cstheme="minorHAnsi"/>
          <w:sz w:val="22"/>
          <w:szCs w:val="22"/>
        </w:rPr>
        <w:t xml:space="preserve"> kiedy:</w:t>
      </w:r>
    </w:p>
    <w:p w14:paraId="0F8AB367" w14:textId="77777777" w:rsidR="007F185C" w:rsidRPr="001005E8" w:rsidRDefault="007F185C" w:rsidP="00A115D1">
      <w:pPr>
        <w:numPr>
          <w:ilvl w:val="0"/>
          <w:numId w:val="24"/>
        </w:numPr>
        <w:suppressAutoHyphens w:val="0"/>
        <w:overflowPunct w:val="0"/>
        <w:autoSpaceDE w:val="0"/>
        <w:autoSpaceDN w:val="0"/>
        <w:adjustRightInd w:val="0"/>
        <w:jc w:val="both"/>
        <w:textAlignment w:val="baseline"/>
        <w:rPr>
          <w:rFonts w:asciiTheme="minorHAnsi" w:hAnsiTheme="minorHAnsi" w:cstheme="minorHAnsi"/>
          <w:sz w:val="22"/>
          <w:szCs w:val="22"/>
          <w:u w:val="single"/>
        </w:rPr>
      </w:pPr>
      <w:r w:rsidRPr="001005E8">
        <w:rPr>
          <w:rFonts w:asciiTheme="minorHAnsi" w:hAnsiTheme="minorHAnsi" w:cstheme="minorHAnsi"/>
          <w:sz w:val="22"/>
          <w:szCs w:val="22"/>
        </w:rPr>
        <w:t>pojazd nie miał ważnych badań technicznych, o ile od ich terminu końcowego upłynęło nie więcej niż</w:t>
      </w:r>
      <w:r w:rsidR="000A5F43" w:rsidRPr="001005E8">
        <w:rPr>
          <w:rFonts w:asciiTheme="minorHAnsi" w:hAnsiTheme="minorHAnsi" w:cstheme="minorHAnsi"/>
          <w:sz w:val="22"/>
          <w:szCs w:val="22"/>
        </w:rPr>
        <w:t xml:space="preserve"> 30 dni,</w:t>
      </w:r>
    </w:p>
    <w:p w14:paraId="57111D9B" w14:textId="77777777" w:rsidR="007F185C" w:rsidRPr="001005E8" w:rsidRDefault="007F185C" w:rsidP="00A115D1">
      <w:pPr>
        <w:numPr>
          <w:ilvl w:val="0"/>
          <w:numId w:val="24"/>
        </w:numPr>
        <w:tabs>
          <w:tab w:val="left" w:pos="1065"/>
        </w:tabs>
        <w:suppressAutoHyphens w:val="0"/>
        <w:overflowPunct w:val="0"/>
        <w:autoSpaceDE w:val="0"/>
        <w:autoSpaceDN w:val="0"/>
        <w:adjustRightInd w:val="0"/>
        <w:jc w:val="both"/>
        <w:textAlignment w:val="baseline"/>
        <w:rPr>
          <w:rFonts w:asciiTheme="minorHAnsi" w:hAnsiTheme="minorHAnsi" w:cstheme="minorHAnsi"/>
          <w:sz w:val="22"/>
          <w:szCs w:val="22"/>
          <w:u w:val="single"/>
        </w:rPr>
      </w:pPr>
      <w:r w:rsidRPr="001005E8">
        <w:rPr>
          <w:rFonts w:asciiTheme="minorHAnsi" w:hAnsiTheme="minorHAnsi" w:cstheme="minorHAnsi"/>
          <w:sz w:val="22"/>
          <w:szCs w:val="22"/>
        </w:rPr>
        <w:t>kierowca nie posiadał aktualnych uprawnień do kierowania pojazdem, o ile od ich terminu końcowego upłynęło nie więcej niż 30 dni;</w:t>
      </w:r>
    </w:p>
    <w:p w14:paraId="46A99D13" w14:textId="77777777" w:rsidR="007F185C" w:rsidRPr="001005E8" w:rsidRDefault="007F185C" w:rsidP="00A115D1">
      <w:pPr>
        <w:numPr>
          <w:ilvl w:val="0"/>
          <w:numId w:val="24"/>
        </w:numPr>
        <w:tabs>
          <w:tab w:val="left" w:pos="1065"/>
        </w:tabs>
        <w:suppressAutoHyphens w:val="0"/>
        <w:overflowPunct w:val="0"/>
        <w:autoSpaceDE w:val="0"/>
        <w:autoSpaceDN w:val="0"/>
        <w:adjustRightInd w:val="0"/>
        <w:jc w:val="both"/>
        <w:textAlignment w:val="baseline"/>
        <w:rPr>
          <w:rFonts w:asciiTheme="minorHAnsi" w:hAnsiTheme="minorHAnsi" w:cstheme="minorHAnsi"/>
          <w:sz w:val="22"/>
          <w:szCs w:val="22"/>
          <w:u w:val="single"/>
        </w:rPr>
      </w:pPr>
      <w:r w:rsidRPr="001005E8">
        <w:rPr>
          <w:rFonts w:asciiTheme="minorHAnsi" w:hAnsiTheme="minorHAnsi" w:cstheme="minorHAnsi"/>
          <w:sz w:val="22"/>
          <w:szCs w:val="22"/>
        </w:rPr>
        <w:t>skradziony pojazd nie spełniał formalnych wymagań w zakresie zabezpieczeń przeciw kradzieżowych, o ile został przyjęty (nie został wyłączony przez ubezpieczyciela indywidualnym wskazaniem) do ubezpieczenia AC – KR,</w:t>
      </w:r>
      <w:r w:rsidR="00D8647A" w:rsidRPr="001005E8">
        <w:rPr>
          <w:rFonts w:asciiTheme="minorHAnsi" w:hAnsiTheme="minorHAnsi" w:cstheme="minorHAnsi"/>
          <w:sz w:val="22"/>
          <w:szCs w:val="22"/>
        </w:rPr>
        <w:t xml:space="preserve"> o ile Ubezpieczyciel był o tym poinformowany</w:t>
      </w:r>
    </w:p>
    <w:p w14:paraId="73FBAC9A" w14:textId="268CB2A2" w:rsidR="007F185C" w:rsidRPr="001005E8" w:rsidRDefault="007A73EB" w:rsidP="00EF5998">
      <w:pPr>
        <w:pStyle w:val="Adresodbiorcy"/>
        <w:numPr>
          <w:ilvl w:val="2"/>
          <w:numId w:val="25"/>
        </w:numPr>
        <w:spacing w:after="0" w:line="240" w:lineRule="auto"/>
        <w:ind w:left="0" w:hanging="11"/>
        <w:outlineLvl w:val="0"/>
        <w:rPr>
          <w:rFonts w:asciiTheme="minorHAnsi" w:hAnsiTheme="minorHAnsi" w:cstheme="minorHAnsi"/>
          <w:b/>
          <w:sz w:val="22"/>
          <w:szCs w:val="22"/>
        </w:rPr>
      </w:pPr>
      <w:bookmarkStart w:id="20" w:name="_Toc324941247"/>
      <w:r>
        <w:rPr>
          <w:rFonts w:asciiTheme="minorHAnsi" w:hAnsiTheme="minorHAnsi" w:cstheme="minorHAnsi"/>
          <w:b/>
          <w:sz w:val="22"/>
          <w:szCs w:val="22"/>
        </w:rPr>
        <w:t>K</w:t>
      </w:r>
      <w:r w:rsidR="00D555AC" w:rsidRPr="001005E8">
        <w:rPr>
          <w:rFonts w:asciiTheme="minorHAnsi" w:hAnsiTheme="minorHAnsi" w:cstheme="minorHAnsi"/>
          <w:b/>
          <w:sz w:val="22"/>
          <w:szCs w:val="22"/>
        </w:rPr>
        <w:t>lauzula okolicznościowa</w:t>
      </w:r>
      <w:bookmarkEnd w:id="20"/>
      <w:r w:rsidR="00EF5998"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 xml:space="preserve">Ubezpieczyciel zobowiązany jest prowadzić postępowanie zmierzające do wyjaśnienia okoliczności związanych ze szkodą </w:t>
      </w:r>
      <w:r w:rsidR="007F185C" w:rsidRPr="001005E8">
        <w:rPr>
          <w:rFonts w:asciiTheme="minorHAnsi" w:hAnsiTheme="minorHAnsi" w:cstheme="minorHAnsi"/>
          <w:sz w:val="22"/>
          <w:szCs w:val="22"/>
        </w:rPr>
        <w:lastRenderedPageBreak/>
        <w:t>(np. ustalenia przebiegu zdarzenia, ustalenia osoby sprawcy) i wypłacić należne odszkodowanie zgodnie z ogólnie przyjętymi zasadami, bez konieczności oczekiwania na orzeczenie lub inne rozstrzygnięcie prawomocnie kończące postępowanie w sprawie dotyczącej szkody.</w:t>
      </w:r>
    </w:p>
    <w:p w14:paraId="191993D2" w14:textId="535E0912" w:rsidR="007F185C" w:rsidRPr="001005E8" w:rsidRDefault="00D555AC" w:rsidP="00EF5998">
      <w:pPr>
        <w:pStyle w:val="Adresodbiorcy"/>
        <w:numPr>
          <w:ilvl w:val="2"/>
          <w:numId w:val="25"/>
        </w:numPr>
        <w:spacing w:after="0" w:line="240" w:lineRule="auto"/>
        <w:ind w:left="0" w:hanging="11"/>
        <w:outlineLvl w:val="0"/>
        <w:rPr>
          <w:rFonts w:asciiTheme="minorHAnsi" w:hAnsiTheme="minorHAnsi" w:cstheme="minorHAnsi"/>
          <w:b/>
          <w:sz w:val="22"/>
          <w:szCs w:val="22"/>
        </w:rPr>
      </w:pPr>
      <w:bookmarkStart w:id="21" w:name="_Toc324941248"/>
      <w:r w:rsidRPr="001005E8">
        <w:rPr>
          <w:rFonts w:asciiTheme="minorHAnsi" w:hAnsiTheme="minorHAnsi" w:cstheme="minorHAnsi"/>
          <w:b/>
          <w:sz w:val="22"/>
          <w:szCs w:val="22"/>
        </w:rPr>
        <w:t>K</w:t>
      </w:r>
      <w:r w:rsidR="00DF49DA" w:rsidRPr="001005E8">
        <w:rPr>
          <w:rFonts w:asciiTheme="minorHAnsi" w:hAnsiTheme="minorHAnsi" w:cstheme="minorHAnsi"/>
          <w:b/>
          <w:sz w:val="22"/>
          <w:szCs w:val="22"/>
        </w:rPr>
        <w:t>l</w:t>
      </w:r>
      <w:r w:rsidRPr="001005E8">
        <w:rPr>
          <w:rFonts w:asciiTheme="minorHAnsi" w:hAnsiTheme="minorHAnsi" w:cstheme="minorHAnsi"/>
          <w:b/>
          <w:sz w:val="22"/>
          <w:szCs w:val="22"/>
        </w:rPr>
        <w:t>auzula akceptacji dokumentów szkodowych potwierdzonych za zgodność z oryginałem</w:t>
      </w:r>
      <w:bookmarkEnd w:id="21"/>
      <w:r w:rsidR="00EF5998"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bCs/>
          <w:sz w:val="22"/>
          <w:szCs w:val="22"/>
        </w:rPr>
        <w:t xml:space="preserve"> </w:t>
      </w:r>
      <w:r w:rsidR="00EF5998" w:rsidRPr="001005E8">
        <w:rPr>
          <w:rFonts w:asciiTheme="minorHAnsi" w:hAnsiTheme="minorHAnsi" w:cstheme="minorHAnsi"/>
          <w:bCs/>
          <w:sz w:val="22"/>
          <w:szCs w:val="22"/>
        </w:rPr>
        <w:t>w</w:t>
      </w:r>
      <w:r w:rsidR="007F185C" w:rsidRPr="001005E8">
        <w:rPr>
          <w:rFonts w:asciiTheme="minorHAnsi" w:hAnsiTheme="minorHAnsi" w:cstheme="minorHAnsi"/>
          <w:bCs/>
          <w:sz w:val="22"/>
          <w:szCs w:val="22"/>
        </w:rPr>
        <w:t xml:space="preserve"> przypadku powstania szkody, Ubezpieczyciel nie będzie żądał przedstawienia oryginałów dokumentów takich jak, np. prawo jazdy, dowód rejestracyjny, karta pojazdu oraz uznaje za wystarczające kopie dokumentów potwierdzone za zgodność z oryginałem przez Ubezpieczającego/ Ubezpieczonego lub przez brokera.</w:t>
      </w:r>
    </w:p>
    <w:p w14:paraId="0548AD25" w14:textId="2DF7A8A1" w:rsidR="007F185C" w:rsidRPr="001005E8" w:rsidRDefault="00D555AC" w:rsidP="00EF5998">
      <w:pPr>
        <w:pStyle w:val="Adresodbiorcy"/>
        <w:numPr>
          <w:ilvl w:val="2"/>
          <w:numId w:val="25"/>
        </w:numPr>
        <w:spacing w:after="0" w:line="240" w:lineRule="auto"/>
        <w:ind w:left="0" w:hanging="11"/>
        <w:outlineLvl w:val="0"/>
        <w:rPr>
          <w:rFonts w:asciiTheme="minorHAnsi" w:hAnsiTheme="minorHAnsi" w:cstheme="minorHAnsi"/>
          <w:b/>
          <w:sz w:val="22"/>
          <w:szCs w:val="22"/>
        </w:rPr>
      </w:pPr>
      <w:bookmarkStart w:id="22" w:name="_Toc324941249"/>
      <w:r w:rsidRPr="001005E8">
        <w:rPr>
          <w:rFonts w:asciiTheme="minorHAnsi" w:hAnsiTheme="minorHAnsi" w:cstheme="minorHAnsi"/>
          <w:b/>
          <w:sz w:val="22"/>
          <w:szCs w:val="22"/>
        </w:rPr>
        <w:t>Klauzula poddzierżawy pojazdu</w:t>
      </w:r>
      <w:bookmarkEnd w:id="22"/>
      <w:r w:rsidR="00EF5998"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EF5998" w:rsidRPr="001005E8">
        <w:rPr>
          <w:rFonts w:asciiTheme="minorHAnsi" w:hAnsiTheme="minorHAnsi" w:cstheme="minorHAnsi"/>
          <w:sz w:val="22"/>
          <w:szCs w:val="22"/>
        </w:rPr>
        <w:t>n</w:t>
      </w:r>
      <w:r w:rsidR="007F185C" w:rsidRPr="001005E8">
        <w:rPr>
          <w:rFonts w:asciiTheme="minorHAnsi" w:hAnsiTheme="minorHAnsi" w:cstheme="minorHAnsi"/>
          <w:sz w:val="22"/>
          <w:szCs w:val="22"/>
        </w:rPr>
        <w:t xml:space="preserve">ie ma znaczenia dla zakresu i warunków ubezpieczenia wynikających z niniejszej umowy ubezpieczenia fakt, że Ubezpieczający/ Ubezpieczony </w:t>
      </w:r>
      <w:r w:rsidR="000C6183" w:rsidRPr="001005E8">
        <w:rPr>
          <w:rFonts w:asciiTheme="minorHAnsi" w:hAnsiTheme="minorHAnsi" w:cstheme="minorHAnsi"/>
          <w:sz w:val="22"/>
          <w:szCs w:val="22"/>
        </w:rPr>
        <w:t>oddał osobie</w:t>
      </w:r>
      <w:r w:rsidR="007F185C" w:rsidRPr="001005E8">
        <w:rPr>
          <w:rFonts w:asciiTheme="minorHAnsi" w:hAnsiTheme="minorHAnsi" w:cstheme="minorHAnsi"/>
          <w:sz w:val="22"/>
          <w:szCs w:val="22"/>
        </w:rPr>
        <w:t xml:space="preserve"> trzeciej ubezpieczony pojazd w posiadanie, użytkowanie, najem, dzierżawę lub w użyczenie.</w:t>
      </w:r>
    </w:p>
    <w:p w14:paraId="50270D5A" w14:textId="58FD46CA" w:rsidR="007F185C" w:rsidRPr="001005E8" w:rsidRDefault="007F185C" w:rsidP="00A115D1">
      <w:pPr>
        <w:pStyle w:val="Adresodbiorcy"/>
        <w:numPr>
          <w:ilvl w:val="2"/>
          <w:numId w:val="25"/>
        </w:numPr>
        <w:spacing w:after="0" w:line="240" w:lineRule="auto"/>
        <w:ind w:left="709"/>
        <w:outlineLvl w:val="0"/>
        <w:rPr>
          <w:rFonts w:asciiTheme="minorHAnsi" w:hAnsiTheme="minorHAnsi" w:cstheme="minorHAnsi"/>
          <w:b/>
          <w:sz w:val="22"/>
          <w:szCs w:val="22"/>
        </w:rPr>
      </w:pPr>
      <w:bookmarkStart w:id="23" w:name="_Toc324941252"/>
      <w:r w:rsidRPr="001005E8">
        <w:rPr>
          <w:rFonts w:asciiTheme="minorHAnsi" w:hAnsiTheme="minorHAnsi" w:cstheme="minorHAnsi"/>
          <w:b/>
          <w:sz w:val="22"/>
          <w:szCs w:val="22"/>
        </w:rPr>
        <w:t>K</w:t>
      </w:r>
      <w:r w:rsidR="00D555AC" w:rsidRPr="001005E8">
        <w:rPr>
          <w:rFonts w:asciiTheme="minorHAnsi" w:hAnsiTheme="minorHAnsi" w:cstheme="minorHAnsi"/>
          <w:b/>
          <w:sz w:val="22"/>
          <w:szCs w:val="22"/>
        </w:rPr>
        <w:t>lauzula ważnych powodów wypowiedzenia</w:t>
      </w:r>
      <w:bookmarkEnd w:id="23"/>
      <w:r w:rsidR="0011642C">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Pr>
          <w:rFonts w:asciiTheme="minorHAnsi" w:hAnsiTheme="minorHAnsi" w:cstheme="minorHAnsi"/>
          <w:sz w:val="22"/>
          <w:szCs w:val="22"/>
        </w:rPr>
        <w:t>:</w:t>
      </w:r>
    </w:p>
    <w:p w14:paraId="05381648" w14:textId="77777777" w:rsidR="007F185C" w:rsidRPr="001005E8" w:rsidRDefault="007F185C" w:rsidP="00A115D1">
      <w:pPr>
        <w:numPr>
          <w:ilvl w:val="0"/>
          <w:numId w:val="23"/>
        </w:numPr>
        <w:suppressAutoHyphens w:val="0"/>
        <w:ind w:left="426" w:hanging="426"/>
        <w:jc w:val="both"/>
        <w:rPr>
          <w:rFonts w:asciiTheme="minorHAnsi" w:hAnsiTheme="minorHAnsi" w:cstheme="minorHAnsi"/>
          <w:sz w:val="22"/>
          <w:szCs w:val="22"/>
        </w:rPr>
      </w:pPr>
      <w:r w:rsidRPr="001005E8">
        <w:rPr>
          <w:rFonts w:asciiTheme="minorHAnsi" w:hAnsiTheme="minorHAnsi" w:cstheme="minorHAnsi"/>
          <w:sz w:val="22"/>
          <w:szCs w:val="22"/>
        </w:rPr>
        <w:t>Za ważne powody uzasadniające wypowiedzenie umowy ubezpieczenia przez Ubezpieczyciela uznaje się wyłącznie poniżej określone sytuacje:</w:t>
      </w:r>
    </w:p>
    <w:p w14:paraId="53BB80CD" w14:textId="77777777" w:rsidR="007F185C" w:rsidRPr="001005E8" w:rsidRDefault="007F185C" w:rsidP="00A115D1">
      <w:pPr>
        <w:numPr>
          <w:ilvl w:val="0"/>
          <w:numId w:val="22"/>
        </w:numPr>
        <w:tabs>
          <w:tab w:val="left" w:pos="426"/>
        </w:tabs>
        <w:suppressAutoHyphens w:val="0"/>
        <w:ind w:left="720"/>
        <w:jc w:val="both"/>
        <w:rPr>
          <w:rFonts w:asciiTheme="minorHAnsi" w:hAnsiTheme="minorHAnsi" w:cstheme="minorHAnsi"/>
          <w:sz w:val="22"/>
          <w:szCs w:val="22"/>
        </w:rPr>
      </w:pPr>
      <w:r w:rsidRPr="001005E8">
        <w:rPr>
          <w:rFonts w:asciiTheme="minorHAnsi" w:hAnsiTheme="minorHAnsi" w:cstheme="minorHAnsi"/>
          <w:sz w:val="22"/>
          <w:szCs w:val="22"/>
        </w:rPr>
        <w:t xml:space="preserve">jeżeli Ubezpieczający/ Ubezpieczony wyłudził lub usiłował wyłudzić świadczenie </w:t>
      </w:r>
      <w:r w:rsidRPr="001005E8">
        <w:rPr>
          <w:rFonts w:asciiTheme="minorHAnsi" w:hAnsiTheme="minorHAnsi" w:cstheme="minorHAnsi"/>
          <w:sz w:val="22"/>
          <w:szCs w:val="22"/>
        </w:rPr>
        <w:br/>
        <w:t>z umowy ubezpieczenia, przy czym wyłudzenie lub usiłowanie wyłudzenia odszkodowania musi być potwierdzone prawomocnym orzeczeniem sądowym,</w:t>
      </w:r>
    </w:p>
    <w:p w14:paraId="5B491E99" w14:textId="77777777" w:rsidR="007F185C" w:rsidRPr="001005E8" w:rsidRDefault="007F185C" w:rsidP="00A115D1">
      <w:pPr>
        <w:numPr>
          <w:ilvl w:val="0"/>
          <w:numId w:val="22"/>
        </w:numPr>
        <w:tabs>
          <w:tab w:val="left" w:pos="426"/>
        </w:tabs>
        <w:suppressAutoHyphens w:val="0"/>
        <w:ind w:left="720"/>
        <w:jc w:val="both"/>
        <w:rPr>
          <w:rFonts w:asciiTheme="minorHAnsi" w:hAnsiTheme="minorHAnsi" w:cstheme="minorHAnsi"/>
          <w:sz w:val="22"/>
          <w:szCs w:val="22"/>
        </w:rPr>
      </w:pPr>
      <w:r w:rsidRPr="001005E8">
        <w:rPr>
          <w:rFonts w:asciiTheme="minorHAnsi" w:hAnsiTheme="minorHAnsi" w:cstheme="minorHAnsi"/>
          <w:sz w:val="22"/>
          <w:szCs w:val="22"/>
        </w:rPr>
        <w:t>jeżeli w związku z zawarciem lub wykonaniem umowy ubezpieczenia Ubezpieczający/ Ubezpieczony popełnił lub usiłował popełnić przestępstwo, przy czym popełnienie lub usiłowanie popełnienia przestępstwa musi być potwierdzone prawomocnym orzeczeniem sądowym.</w:t>
      </w:r>
    </w:p>
    <w:p w14:paraId="1F27C387" w14:textId="77777777" w:rsidR="007F185C" w:rsidRPr="001005E8" w:rsidRDefault="007F185C" w:rsidP="00A115D1">
      <w:pPr>
        <w:numPr>
          <w:ilvl w:val="0"/>
          <w:numId w:val="23"/>
        </w:numPr>
        <w:suppressAutoHyphens w:val="0"/>
        <w:ind w:left="426" w:hanging="426"/>
        <w:jc w:val="both"/>
        <w:rPr>
          <w:rFonts w:asciiTheme="minorHAnsi" w:hAnsiTheme="minorHAnsi" w:cstheme="minorHAnsi"/>
          <w:sz w:val="22"/>
          <w:szCs w:val="22"/>
        </w:rPr>
      </w:pPr>
      <w:r w:rsidRPr="001005E8">
        <w:rPr>
          <w:rFonts w:asciiTheme="minorHAnsi" w:hAnsiTheme="minorHAnsi" w:cstheme="minorHAnsi"/>
          <w:sz w:val="22"/>
          <w:szCs w:val="22"/>
        </w:rPr>
        <w:t xml:space="preserve">Ubezpieczyciel może wypowiedzieć umowę z ważnych powodów, o których mowa </w:t>
      </w:r>
      <w:r w:rsidRPr="001005E8">
        <w:rPr>
          <w:rFonts w:asciiTheme="minorHAnsi" w:hAnsiTheme="minorHAnsi" w:cstheme="minorHAnsi"/>
          <w:sz w:val="22"/>
          <w:szCs w:val="22"/>
        </w:rPr>
        <w:br/>
        <w:t>w ust. 1, z zachowaniem 30 dniowego terminu wypowiedzenia.</w:t>
      </w:r>
    </w:p>
    <w:p w14:paraId="5384D3C1" w14:textId="7CB2F8EA" w:rsidR="007F185C" w:rsidRPr="001005E8" w:rsidRDefault="00D555AC" w:rsidP="00EF5998">
      <w:pPr>
        <w:pStyle w:val="Adresodbiorcy"/>
        <w:numPr>
          <w:ilvl w:val="2"/>
          <w:numId w:val="25"/>
        </w:numPr>
        <w:spacing w:after="0" w:line="240" w:lineRule="auto"/>
        <w:ind w:left="0" w:hanging="11"/>
        <w:outlineLvl w:val="0"/>
        <w:rPr>
          <w:rFonts w:asciiTheme="minorHAnsi" w:hAnsiTheme="minorHAnsi" w:cstheme="minorHAnsi"/>
          <w:b/>
          <w:sz w:val="22"/>
          <w:szCs w:val="22"/>
        </w:rPr>
      </w:pPr>
      <w:bookmarkStart w:id="24" w:name="_Toc324941255"/>
      <w:r w:rsidRPr="001005E8">
        <w:rPr>
          <w:rFonts w:asciiTheme="minorHAnsi" w:hAnsiTheme="minorHAnsi" w:cstheme="minorHAnsi"/>
          <w:b/>
          <w:sz w:val="22"/>
          <w:szCs w:val="22"/>
        </w:rPr>
        <w:t xml:space="preserve">Klauzula przedłużenia </w:t>
      </w:r>
      <w:bookmarkEnd w:id="24"/>
      <w:r w:rsidR="000C6183" w:rsidRPr="001005E8">
        <w:rPr>
          <w:rFonts w:asciiTheme="minorHAnsi" w:hAnsiTheme="minorHAnsi" w:cstheme="minorHAnsi"/>
          <w:b/>
          <w:sz w:val="22"/>
          <w:szCs w:val="22"/>
        </w:rPr>
        <w:t>ochrony -</w:t>
      </w:r>
      <w:r w:rsidR="00EF5998" w:rsidRPr="001005E8">
        <w:rPr>
          <w:rFonts w:asciiTheme="minorHAnsi" w:hAnsiTheme="minorHAnsi" w:cstheme="minorHAnsi"/>
          <w:b/>
          <w:sz w:val="22"/>
          <w:szCs w:val="22"/>
        </w:rPr>
        <w:t xml:space="preserve">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11642C">
        <w:rPr>
          <w:rFonts w:asciiTheme="minorHAnsi" w:hAnsiTheme="minorHAnsi" w:cstheme="minorHAnsi"/>
          <w:sz w:val="22"/>
          <w:szCs w:val="22"/>
        </w:rPr>
        <w:t>n</w:t>
      </w:r>
      <w:r w:rsidR="007F185C" w:rsidRPr="001005E8">
        <w:rPr>
          <w:rFonts w:asciiTheme="minorHAnsi" w:hAnsiTheme="minorHAnsi" w:cstheme="minorHAnsi"/>
          <w:sz w:val="22"/>
          <w:szCs w:val="22"/>
        </w:rPr>
        <w:t>a pisemny wniosek Ubezpieczającego, Ubezpieczyciel prz</w:t>
      </w:r>
      <w:r w:rsidR="00EF5998" w:rsidRPr="001005E8">
        <w:rPr>
          <w:rFonts w:asciiTheme="minorHAnsi" w:hAnsiTheme="minorHAnsi" w:cstheme="minorHAnsi"/>
          <w:sz w:val="22"/>
          <w:szCs w:val="22"/>
        </w:rPr>
        <w:t xml:space="preserve">edłuży ochronę ubezpieczeniową </w:t>
      </w:r>
      <w:r w:rsidR="007F185C" w:rsidRPr="001005E8">
        <w:rPr>
          <w:rFonts w:asciiTheme="minorHAnsi" w:hAnsiTheme="minorHAnsi" w:cstheme="minorHAnsi"/>
          <w:sz w:val="22"/>
          <w:szCs w:val="22"/>
        </w:rPr>
        <w:t>z tytułu niniejszej umow</w:t>
      </w:r>
      <w:r w:rsidR="00EF5998" w:rsidRPr="001005E8">
        <w:rPr>
          <w:rFonts w:asciiTheme="minorHAnsi" w:hAnsiTheme="minorHAnsi" w:cstheme="minorHAnsi"/>
          <w:sz w:val="22"/>
          <w:szCs w:val="22"/>
        </w:rPr>
        <w:t xml:space="preserve">y ubezpieczenia o kolejne 7 dni </w:t>
      </w:r>
      <w:r w:rsidR="007F185C" w:rsidRPr="001005E8">
        <w:rPr>
          <w:rFonts w:asciiTheme="minorHAnsi" w:hAnsiTheme="minorHAnsi" w:cstheme="minorHAnsi"/>
          <w:sz w:val="22"/>
          <w:szCs w:val="22"/>
        </w:rPr>
        <w:t xml:space="preserve">kalendarzowych, przypadających po zakończeniu okresu ubezpieczenia. Warunki umowy ubezpieczenia w ciągu kolejnych 7 dni pozostają bez zmian. Ubezpieczający zobowiązany jest do opłacenia proporcjonalnej składki dodatkowej z tytułu przedłużenia ochrony ubezpieczeniowej w wysokości nie wyższej niż 1/52 składki za poprzedni roczny okres ubezpieczenia. </w:t>
      </w:r>
    </w:p>
    <w:p w14:paraId="29BC786B" w14:textId="0F0223F6" w:rsidR="009C7D59" w:rsidRPr="001005E8" w:rsidRDefault="00F85A67" w:rsidP="00EF5998">
      <w:pPr>
        <w:pStyle w:val="Adresodbiorcy"/>
        <w:spacing w:after="0" w:line="240" w:lineRule="auto"/>
        <w:outlineLvl w:val="0"/>
        <w:rPr>
          <w:rFonts w:asciiTheme="minorHAnsi" w:hAnsiTheme="minorHAnsi" w:cstheme="minorHAnsi"/>
          <w:sz w:val="22"/>
          <w:szCs w:val="22"/>
        </w:rPr>
      </w:pPr>
      <w:bookmarkStart w:id="25" w:name="_Toc324941256"/>
      <w:r w:rsidRPr="001005E8">
        <w:rPr>
          <w:rFonts w:asciiTheme="minorHAnsi" w:hAnsiTheme="minorHAnsi" w:cstheme="minorHAnsi"/>
          <w:b/>
          <w:sz w:val="22"/>
          <w:szCs w:val="22"/>
        </w:rPr>
        <w:t>2.2.9</w:t>
      </w:r>
      <w:r w:rsidR="007F185C" w:rsidRPr="001005E8">
        <w:rPr>
          <w:rFonts w:asciiTheme="minorHAnsi" w:hAnsiTheme="minorHAnsi" w:cstheme="minorHAnsi"/>
          <w:b/>
          <w:sz w:val="22"/>
          <w:szCs w:val="22"/>
        </w:rPr>
        <w:t xml:space="preserve">  </w:t>
      </w:r>
      <w:r w:rsidR="009C7D59" w:rsidRPr="001005E8">
        <w:rPr>
          <w:rFonts w:asciiTheme="minorHAnsi" w:hAnsiTheme="minorHAnsi" w:cstheme="minorHAnsi"/>
          <w:b/>
          <w:sz w:val="22"/>
          <w:szCs w:val="22"/>
        </w:rPr>
        <w:t xml:space="preserve">   </w:t>
      </w:r>
      <w:r w:rsidR="00D555AC" w:rsidRPr="001005E8">
        <w:rPr>
          <w:rFonts w:asciiTheme="minorHAnsi" w:hAnsiTheme="minorHAnsi" w:cstheme="minorHAnsi"/>
          <w:b/>
          <w:sz w:val="22"/>
          <w:szCs w:val="22"/>
        </w:rPr>
        <w:t>Klauzula wyłączenia regresu wobec zatrudnionych</w:t>
      </w:r>
      <w:bookmarkEnd w:id="25"/>
      <w:r w:rsidR="00EF5998"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EF5998" w:rsidRPr="001005E8">
        <w:rPr>
          <w:rFonts w:asciiTheme="minorHAnsi" w:hAnsiTheme="minorHAnsi" w:cstheme="minorHAnsi"/>
          <w:sz w:val="22"/>
          <w:szCs w:val="22"/>
        </w:rPr>
        <w:t>n</w:t>
      </w:r>
      <w:r w:rsidR="007F185C" w:rsidRPr="001005E8">
        <w:rPr>
          <w:rFonts w:asciiTheme="minorHAnsi" w:hAnsiTheme="minorHAnsi" w:cstheme="minorHAnsi"/>
          <w:sz w:val="22"/>
          <w:szCs w:val="22"/>
        </w:rPr>
        <w:t>ie przechodzą na Ubezpieczyciela roszczenia przeciwko osobom fizycznym zatrudnionym przez Ubezpieczającego/ Ubezpieczonego na podstawie umowy o pracę, umowy zlecenia, umowy o dzieło lub innej umowy o świadczenie usług. Nie przechodzą na Ubezpieczyciela również roszczenia przeciwko osobom fizycznym prowadzącym działalność gospodarczą wyłącznie na rzecz Ubezpieczającego/ Ubezpieczonego (samozatrudnienie). Wyłączenie prawa do regresu nie ma zastosowania w sytuacji, gdy sprawca wyrządził szkodę umyślnie.</w:t>
      </w:r>
      <w:bookmarkStart w:id="26" w:name="_Toc324941258"/>
    </w:p>
    <w:p w14:paraId="3E646A87" w14:textId="4A73D504" w:rsidR="007F185C" w:rsidRPr="001005E8" w:rsidRDefault="00F85A67" w:rsidP="00EF5998">
      <w:pPr>
        <w:tabs>
          <w:tab w:val="num" w:pos="0"/>
        </w:tabs>
        <w:jc w:val="both"/>
        <w:rPr>
          <w:rFonts w:asciiTheme="minorHAnsi" w:hAnsiTheme="minorHAnsi" w:cstheme="minorHAnsi"/>
          <w:sz w:val="22"/>
          <w:szCs w:val="22"/>
        </w:rPr>
      </w:pPr>
      <w:r w:rsidRPr="001005E8">
        <w:rPr>
          <w:rFonts w:asciiTheme="minorHAnsi" w:hAnsiTheme="minorHAnsi" w:cstheme="minorHAnsi"/>
          <w:b/>
          <w:sz w:val="22"/>
          <w:szCs w:val="22"/>
        </w:rPr>
        <w:t>2.2.10</w:t>
      </w:r>
      <w:r w:rsidR="007F185C" w:rsidRPr="001005E8">
        <w:rPr>
          <w:rFonts w:asciiTheme="minorHAnsi" w:hAnsiTheme="minorHAnsi" w:cstheme="minorHAnsi"/>
          <w:b/>
          <w:sz w:val="22"/>
          <w:szCs w:val="22"/>
        </w:rPr>
        <w:t xml:space="preserve"> </w:t>
      </w:r>
      <w:r w:rsidR="009C7D59" w:rsidRPr="001005E8">
        <w:rPr>
          <w:rFonts w:asciiTheme="minorHAnsi" w:hAnsiTheme="minorHAnsi" w:cstheme="minorHAnsi"/>
          <w:b/>
          <w:sz w:val="22"/>
          <w:szCs w:val="22"/>
        </w:rPr>
        <w:t xml:space="preserve">  </w:t>
      </w:r>
      <w:r w:rsidR="007F185C" w:rsidRPr="001005E8">
        <w:rPr>
          <w:rFonts w:asciiTheme="minorHAnsi" w:hAnsiTheme="minorHAnsi" w:cstheme="minorHAnsi"/>
          <w:b/>
          <w:sz w:val="22"/>
          <w:szCs w:val="22"/>
        </w:rPr>
        <w:t>K</w:t>
      </w:r>
      <w:r w:rsidR="00D555AC" w:rsidRPr="001005E8">
        <w:rPr>
          <w:rFonts w:asciiTheme="minorHAnsi" w:hAnsiTheme="minorHAnsi" w:cstheme="minorHAnsi"/>
          <w:b/>
          <w:sz w:val="22"/>
          <w:szCs w:val="22"/>
        </w:rPr>
        <w:t>lauzula zniesienia zasady wyczerpywania się sumy ubezpieczenia</w:t>
      </w:r>
      <w:bookmarkEnd w:id="26"/>
      <w:r w:rsidR="00EF5998" w:rsidRPr="001005E8">
        <w:rPr>
          <w:rFonts w:asciiTheme="minorHAnsi" w:hAnsiTheme="minorHAnsi" w:cstheme="minorHAnsi"/>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EF5998" w:rsidRPr="001005E8">
        <w:rPr>
          <w:rFonts w:asciiTheme="minorHAnsi" w:hAnsiTheme="minorHAnsi" w:cstheme="minorHAnsi"/>
          <w:sz w:val="22"/>
          <w:szCs w:val="22"/>
        </w:rPr>
        <w:t>w</w:t>
      </w:r>
      <w:r w:rsidR="007F185C" w:rsidRPr="001005E8">
        <w:rPr>
          <w:rFonts w:asciiTheme="minorHAnsi" w:hAnsiTheme="minorHAnsi" w:cstheme="minorHAnsi"/>
          <w:sz w:val="22"/>
          <w:szCs w:val="22"/>
        </w:rPr>
        <w:t>ypłata odszkodowania nie powoduje zmniejszeni</w:t>
      </w:r>
      <w:r w:rsidR="00EF5998" w:rsidRPr="001005E8">
        <w:rPr>
          <w:rFonts w:asciiTheme="minorHAnsi" w:hAnsiTheme="minorHAnsi" w:cstheme="minorHAnsi"/>
          <w:sz w:val="22"/>
          <w:szCs w:val="22"/>
        </w:rPr>
        <w:t xml:space="preserve">a sumy ubezpieczenia ustalonej </w:t>
      </w:r>
      <w:r w:rsidR="007F185C" w:rsidRPr="001005E8">
        <w:rPr>
          <w:rFonts w:asciiTheme="minorHAnsi" w:hAnsiTheme="minorHAnsi" w:cstheme="minorHAnsi"/>
          <w:sz w:val="22"/>
          <w:szCs w:val="22"/>
        </w:rPr>
        <w:t>w umowie ubezpieczenia o wypłaconą kwotę w okresie ubezpieczenia i nie powoduje konieczności uzupełnienia sumy ubezpieczenia.</w:t>
      </w:r>
    </w:p>
    <w:p w14:paraId="2D5785BA" w14:textId="4DA48374" w:rsidR="00F85A67" w:rsidRPr="001005E8" w:rsidRDefault="00F85A67" w:rsidP="00EF5998">
      <w:pPr>
        <w:pStyle w:val="Adresodbiorcy"/>
        <w:spacing w:after="0" w:line="240" w:lineRule="auto"/>
        <w:outlineLvl w:val="0"/>
        <w:rPr>
          <w:rFonts w:asciiTheme="minorHAnsi" w:hAnsiTheme="minorHAnsi" w:cstheme="minorHAnsi"/>
          <w:b/>
          <w:bCs/>
          <w:sz w:val="22"/>
          <w:szCs w:val="22"/>
        </w:rPr>
      </w:pPr>
      <w:bookmarkStart w:id="27" w:name="_Toc324941262"/>
      <w:r w:rsidRPr="001005E8">
        <w:rPr>
          <w:rFonts w:asciiTheme="minorHAnsi" w:hAnsiTheme="minorHAnsi" w:cstheme="minorHAnsi"/>
          <w:b/>
          <w:bCs/>
          <w:sz w:val="22"/>
          <w:szCs w:val="22"/>
        </w:rPr>
        <w:t>2.2.11.</w:t>
      </w:r>
      <w:r w:rsidRPr="001005E8">
        <w:rPr>
          <w:rFonts w:asciiTheme="minorHAnsi" w:hAnsiTheme="minorHAnsi" w:cstheme="minorHAnsi"/>
          <w:b/>
          <w:bCs/>
          <w:sz w:val="22"/>
          <w:szCs w:val="22"/>
        </w:rPr>
        <w:tab/>
      </w:r>
      <w:r w:rsidR="007F185C" w:rsidRPr="001005E8">
        <w:rPr>
          <w:rFonts w:asciiTheme="minorHAnsi" w:hAnsiTheme="minorHAnsi" w:cstheme="minorHAnsi"/>
          <w:b/>
          <w:bCs/>
          <w:sz w:val="22"/>
          <w:szCs w:val="22"/>
        </w:rPr>
        <w:t>K</w:t>
      </w:r>
      <w:r w:rsidR="00D555AC" w:rsidRPr="001005E8">
        <w:rPr>
          <w:rFonts w:asciiTheme="minorHAnsi" w:hAnsiTheme="minorHAnsi" w:cstheme="minorHAnsi"/>
          <w:b/>
          <w:bCs/>
          <w:sz w:val="22"/>
          <w:szCs w:val="22"/>
        </w:rPr>
        <w:t>lauzula oględzin</w:t>
      </w:r>
      <w:bookmarkEnd w:id="27"/>
      <w:r w:rsidR="00EF5998" w:rsidRPr="001005E8">
        <w:rPr>
          <w:rFonts w:asciiTheme="minorHAnsi" w:hAnsiTheme="minorHAnsi" w:cstheme="minorHAnsi"/>
          <w:b/>
          <w:bCs/>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 xml:space="preserve">Ubezpieczyciel zobowiązany jest do dokonania oględzin przedmiotu szkody niezwłocznie, nie później jednak niż w ciągu </w:t>
      </w:r>
      <w:r w:rsidR="004431C3" w:rsidRPr="001005E8">
        <w:rPr>
          <w:rFonts w:asciiTheme="minorHAnsi" w:hAnsiTheme="minorHAnsi" w:cstheme="minorHAnsi"/>
          <w:sz w:val="22"/>
          <w:szCs w:val="22"/>
        </w:rPr>
        <w:t xml:space="preserve">trzech </w:t>
      </w:r>
      <w:r w:rsidR="007F185C" w:rsidRPr="001005E8">
        <w:rPr>
          <w:rFonts w:asciiTheme="minorHAnsi" w:hAnsiTheme="minorHAnsi" w:cstheme="minorHAnsi"/>
          <w:sz w:val="22"/>
          <w:szCs w:val="22"/>
        </w:rPr>
        <w:t xml:space="preserve">dni roboczych </w:t>
      </w:r>
      <w:r w:rsidR="007F185C" w:rsidRPr="001005E8">
        <w:rPr>
          <w:rFonts w:asciiTheme="minorHAnsi" w:hAnsiTheme="minorHAnsi" w:cstheme="minorHAnsi"/>
          <w:sz w:val="22"/>
          <w:szCs w:val="22"/>
        </w:rPr>
        <w:lastRenderedPageBreak/>
        <w:t>od momentu powzięcia wiadomości o szkodzie. Po upływie powyższego terminu Ubezpieczyciel nie może powoływać się na fakt braku pozostawienia uszkodzonego pojazdu bez zmiany</w:t>
      </w:r>
      <w:bookmarkStart w:id="28" w:name="_Toc324941263"/>
    </w:p>
    <w:p w14:paraId="11B1EB64" w14:textId="54C12957" w:rsidR="007F185C" w:rsidRPr="001005E8" w:rsidRDefault="00F85A67" w:rsidP="00EF5998">
      <w:pPr>
        <w:tabs>
          <w:tab w:val="left" w:pos="426"/>
        </w:tabs>
        <w:jc w:val="both"/>
        <w:rPr>
          <w:rFonts w:asciiTheme="minorHAnsi" w:hAnsiTheme="minorHAnsi" w:cstheme="minorHAnsi"/>
          <w:b/>
          <w:sz w:val="22"/>
          <w:szCs w:val="22"/>
        </w:rPr>
      </w:pPr>
      <w:r w:rsidRPr="001005E8">
        <w:rPr>
          <w:rFonts w:asciiTheme="minorHAnsi" w:hAnsiTheme="minorHAnsi" w:cstheme="minorHAnsi"/>
          <w:b/>
          <w:sz w:val="22"/>
          <w:szCs w:val="22"/>
        </w:rPr>
        <w:t xml:space="preserve">2.2.12. </w:t>
      </w:r>
      <w:r w:rsidR="00D555AC" w:rsidRPr="001005E8">
        <w:rPr>
          <w:rFonts w:asciiTheme="minorHAnsi" w:hAnsiTheme="minorHAnsi" w:cstheme="minorHAnsi"/>
          <w:b/>
          <w:sz w:val="22"/>
          <w:szCs w:val="22"/>
        </w:rPr>
        <w:t>Klauzula zaliczkowa</w:t>
      </w:r>
      <w:bookmarkEnd w:id="28"/>
      <w:r w:rsidR="00EF5998"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Ubezpiecz</w:t>
      </w:r>
      <w:r w:rsidR="00EF5998" w:rsidRPr="001005E8">
        <w:rPr>
          <w:rFonts w:asciiTheme="minorHAnsi" w:hAnsiTheme="minorHAnsi" w:cstheme="minorHAnsi"/>
          <w:sz w:val="22"/>
          <w:szCs w:val="22"/>
        </w:rPr>
        <w:t xml:space="preserve">yciel zobowiązany jest zapłacić </w:t>
      </w:r>
      <w:r w:rsidR="007F185C" w:rsidRPr="001005E8">
        <w:rPr>
          <w:rFonts w:asciiTheme="minorHAnsi" w:hAnsiTheme="minorHAnsi" w:cstheme="minorHAnsi"/>
          <w:sz w:val="22"/>
          <w:szCs w:val="22"/>
        </w:rPr>
        <w:t>Ubezpiecza</w:t>
      </w:r>
      <w:r w:rsidR="00EF5998" w:rsidRPr="001005E8">
        <w:rPr>
          <w:rFonts w:asciiTheme="minorHAnsi" w:hAnsiTheme="minorHAnsi" w:cstheme="minorHAnsi"/>
          <w:sz w:val="22"/>
          <w:szCs w:val="22"/>
        </w:rPr>
        <w:t xml:space="preserve">jącemu/Ubezpieczonemu zaliczkę </w:t>
      </w:r>
      <w:r w:rsidR="007F185C" w:rsidRPr="001005E8">
        <w:rPr>
          <w:rFonts w:asciiTheme="minorHAnsi" w:hAnsiTheme="minorHAnsi" w:cstheme="minorHAnsi"/>
          <w:sz w:val="22"/>
          <w:szCs w:val="22"/>
        </w:rPr>
        <w:t xml:space="preserve">w wysokości 50% kosztorysowej wartości bezspornej szkody w terminie 14 dni od dnia powstania szkody, lecz nie później, niż w ciągu 7 </w:t>
      </w:r>
      <w:r w:rsidR="00EF5998" w:rsidRPr="001005E8">
        <w:rPr>
          <w:rFonts w:asciiTheme="minorHAnsi" w:hAnsiTheme="minorHAnsi" w:cstheme="minorHAnsi"/>
          <w:sz w:val="22"/>
          <w:szCs w:val="22"/>
        </w:rPr>
        <w:t xml:space="preserve">dni od dnia otrzymania wniosku </w:t>
      </w:r>
      <w:r w:rsidR="007F185C" w:rsidRPr="001005E8">
        <w:rPr>
          <w:rFonts w:asciiTheme="minorHAnsi" w:hAnsiTheme="minorHAnsi" w:cstheme="minorHAnsi"/>
          <w:sz w:val="22"/>
          <w:szCs w:val="22"/>
        </w:rPr>
        <w:t>o zapłatę zaliczki.</w:t>
      </w:r>
      <w:r w:rsidR="00EF5998" w:rsidRPr="001005E8">
        <w:rPr>
          <w:rFonts w:asciiTheme="minorHAnsi" w:hAnsiTheme="minorHAnsi" w:cstheme="minorHAnsi"/>
          <w:b/>
          <w:sz w:val="22"/>
          <w:szCs w:val="22"/>
        </w:rPr>
        <w:t xml:space="preserve"> </w:t>
      </w:r>
      <w:r w:rsidR="007F185C" w:rsidRPr="001005E8">
        <w:rPr>
          <w:rFonts w:asciiTheme="minorHAnsi" w:hAnsiTheme="minorHAnsi" w:cstheme="minorHAnsi"/>
          <w:sz w:val="22"/>
          <w:szCs w:val="22"/>
        </w:rPr>
        <w:t>Za bezsporną uważa się szkodę powstałą z ryzyka objętego umową ubezpieczenia, której szacunkową wysokość ustalił Ubezpieczający/Ubezpieczony, przy akceptacji Ubezpieczyciela. Wysokość tą jako bezsporną przyjmuje się jedynie dla potrzeb ustalenia zaliczki.</w:t>
      </w:r>
    </w:p>
    <w:p w14:paraId="71A0255B" w14:textId="4FAF3B4A" w:rsidR="007F185C" w:rsidRPr="001005E8" w:rsidRDefault="00F85A67" w:rsidP="00EF5998">
      <w:pPr>
        <w:pStyle w:val="Adresodbiorcy"/>
        <w:spacing w:after="0" w:line="240" w:lineRule="auto"/>
        <w:outlineLvl w:val="0"/>
        <w:rPr>
          <w:rFonts w:asciiTheme="minorHAnsi" w:hAnsiTheme="minorHAnsi" w:cstheme="minorHAnsi"/>
          <w:b/>
          <w:sz w:val="22"/>
          <w:szCs w:val="22"/>
        </w:rPr>
      </w:pPr>
      <w:bookmarkStart w:id="29" w:name="_Toc324941266"/>
      <w:r w:rsidRPr="001005E8">
        <w:rPr>
          <w:rFonts w:asciiTheme="minorHAnsi" w:hAnsiTheme="minorHAnsi" w:cstheme="minorHAnsi"/>
          <w:b/>
          <w:sz w:val="22"/>
          <w:szCs w:val="22"/>
        </w:rPr>
        <w:t xml:space="preserve">2.2.13. </w:t>
      </w:r>
      <w:r w:rsidR="00D555AC" w:rsidRPr="001005E8">
        <w:rPr>
          <w:rFonts w:asciiTheme="minorHAnsi" w:hAnsiTheme="minorHAnsi" w:cstheme="minorHAnsi"/>
          <w:b/>
          <w:sz w:val="22"/>
          <w:szCs w:val="22"/>
        </w:rPr>
        <w:t>Klauzula terminu zgłoszenia szkody</w:t>
      </w:r>
      <w:bookmarkEnd w:id="29"/>
      <w:r w:rsidR="00EF5998"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EF5998" w:rsidRPr="001005E8">
        <w:rPr>
          <w:rFonts w:asciiTheme="minorHAnsi" w:hAnsiTheme="minorHAnsi" w:cstheme="minorHAnsi"/>
          <w:sz w:val="22"/>
          <w:szCs w:val="22"/>
        </w:rPr>
        <w:t>t</w:t>
      </w:r>
      <w:r w:rsidR="007F185C" w:rsidRPr="001005E8">
        <w:rPr>
          <w:rFonts w:asciiTheme="minorHAnsi" w:hAnsiTheme="minorHAnsi" w:cstheme="minorHAnsi"/>
          <w:sz w:val="22"/>
          <w:szCs w:val="22"/>
        </w:rPr>
        <w:t xml:space="preserve">ermin zgłoszenia wypadku wynosi </w:t>
      </w:r>
      <w:r w:rsidR="0045624C" w:rsidRPr="001005E8">
        <w:rPr>
          <w:rFonts w:asciiTheme="minorHAnsi" w:hAnsiTheme="minorHAnsi" w:cstheme="minorHAnsi"/>
          <w:sz w:val="22"/>
          <w:szCs w:val="22"/>
        </w:rPr>
        <w:t xml:space="preserve">5 dni </w:t>
      </w:r>
      <w:r w:rsidR="007F185C" w:rsidRPr="001005E8">
        <w:rPr>
          <w:rFonts w:asciiTheme="minorHAnsi" w:hAnsiTheme="minorHAnsi" w:cstheme="minorHAnsi"/>
          <w:sz w:val="22"/>
          <w:szCs w:val="22"/>
        </w:rPr>
        <w:t xml:space="preserve">roboczych, licząc </w:t>
      </w:r>
      <w:r w:rsidR="00EF5998" w:rsidRPr="001005E8">
        <w:rPr>
          <w:rFonts w:asciiTheme="minorHAnsi" w:hAnsiTheme="minorHAnsi" w:cstheme="minorHAnsi"/>
          <w:sz w:val="22"/>
          <w:szCs w:val="22"/>
        </w:rPr>
        <w:t xml:space="preserve">od dnia następującego po dniu, </w:t>
      </w:r>
      <w:r w:rsidR="007F185C" w:rsidRPr="001005E8">
        <w:rPr>
          <w:rFonts w:asciiTheme="minorHAnsi" w:hAnsiTheme="minorHAnsi" w:cstheme="minorHAnsi"/>
          <w:sz w:val="22"/>
          <w:szCs w:val="22"/>
        </w:rPr>
        <w:t>w którym Ubezpieczający/Ubezpieczony dowiedział się o wystąpieniu szkody objętej ubezpieczeniem lub zgłoszeniu roszczenia objętego ubezpieczeniem, chyba że Ogólne Warunki Ubezpieczenia lub umowa ubezpieczenia przewidują dłuższy termin.</w:t>
      </w:r>
      <w:r w:rsidR="00EF5998" w:rsidRPr="001005E8">
        <w:rPr>
          <w:rFonts w:asciiTheme="minorHAnsi" w:hAnsiTheme="minorHAnsi" w:cstheme="minorHAnsi"/>
          <w:sz w:val="22"/>
          <w:szCs w:val="22"/>
        </w:rPr>
        <w:t xml:space="preserve"> </w:t>
      </w:r>
      <w:r w:rsidR="007F185C" w:rsidRPr="001005E8">
        <w:rPr>
          <w:rFonts w:asciiTheme="minorHAnsi" w:hAnsiTheme="minorHAnsi" w:cstheme="minorHAnsi"/>
          <w:bCs/>
          <w:sz w:val="22"/>
          <w:szCs w:val="22"/>
        </w:rPr>
        <w:t>Dopuszcza się zawiadomienie o szkodzie za pośrednictwem faksu lub poczty elektronicznej.</w:t>
      </w:r>
    </w:p>
    <w:p w14:paraId="27C5FF95" w14:textId="5A02DB9B" w:rsidR="00F85A67" w:rsidRPr="001005E8" w:rsidRDefault="00F85A67" w:rsidP="00EF5998">
      <w:pPr>
        <w:pStyle w:val="Adresodbiorcy"/>
        <w:spacing w:after="0" w:line="240" w:lineRule="auto"/>
        <w:outlineLvl w:val="0"/>
        <w:rPr>
          <w:rFonts w:asciiTheme="minorHAnsi" w:hAnsiTheme="minorHAnsi" w:cstheme="minorHAnsi"/>
          <w:b/>
          <w:sz w:val="22"/>
          <w:szCs w:val="22"/>
        </w:rPr>
      </w:pPr>
      <w:bookmarkStart w:id="30" w:name="_Toc324941267"/>
      <w:r w:rsidRPr="001005E8">
        <w:rPr>
          <w:rFonts w:asciiTheme="minorHAnsi" w:hAnsiTheme="minorHAnsi" w:cstheme="minorHAnsi"/>
          <w:b/>
          <w:sz w:val="22"/>
          <w:szCs w:val="22"/>
        </w:rPr>
        <w:t xml:space="preserve">2.2.14. </w:t>
      </w:r>
      <w:r w:rsidR="00D555AC" w:rsidRPr="001005E8">
        <w:rPr>
          <w:rFonts w:asciiTheme="minorHAnsi" w:hAnsiTheme="minorHAnsi" w:cstheme="minorHAnsi"/>
          <w:b/>
          <w:sz w:val="22"/>
          <w:szCs w:val="22"/>
        </w:rPr>
        <w:t>Klauzula leeway</w:t>
      </w:r>
      <w:bookmarkEnd w:id="30"/>
      <w:r w:rsidR="00EF5998"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EF5998" w:rsidRPr="001005E8">
        <w:rPr>
          <w:rFonts w:asciiTheme="minorHAnsi" w:hAnsiTheme="minorHAnsi" w:cstheme="minorHAnsi"/>
          <w:sz w:val="22"/>
          <w:szCs w:val="22"/>
        </w:rPr>
        <w:t>z</w:t>
      </w:r>
      <w:r w:rsidR="007F185C" w:rsidRPr="001005E8">
        <w:rPr>
          <w:rFonts w:asciiTheme="minorHAnsi" w:hAnsiTheme="minorHAnsi" w:cstheme="minorHAnsi"/>
          <w:sz w:val="22"/>
          <w:szCs w:val="22"/>
        </w:rPr>
        <w:t>asada proporcji ma zastosowanie jedynie w przypadku, gdy wartość ubezpieczonego pojazdu z dnia szkody będzie przekraczać 120 % sumy ubezpieczenia określonej w umowie ubezpieczenia.</w:t>
      </w:r>
    </w:p>
    <w:p w14:paraId="71EAC3C7" w14:textId="7CDC8ADE" w:rsidR="00F85A67" w:rsidRPr="001005E8" w:rsidRDefault="00F85A67" w:rsidP="00EF5998">
      <w:pPr>
        <w:tabs>
          <w:tab w:val="num" w:pos="426"/>
        </w:tabs>
        <w:jc w:val="both"/>
        <w:rPr>
          <w:rFonts w:asciiTheme="minorHAnsi" w:hAnsiTheme="minorHAnsi" w:cstheme="minorHAnsi"/>
          <w:b/>
          <w:sz w:val="22"/>
          <w:szCs w:val="22"/>
        </w:rPr>
      </w:pPr>
      <w:r w:rsidRPr="001005E8">
        <w:rPr>
          <w:rFonts w:asciiTheme="minorHAnsi" w:hAnsiTheme="minorHAnsi" w:cstheme="minorHAnsi"/>
          <w:b/>
          <w:sz w:val="22"/>
          <w:szCs w:val="22"/>
        </w:rPr>
        <w:t xml:space="preserve">2.2.15. </w:t>
      </w:r>
      <w:bookmarkStart w:id="31" w:name="_Toc324941268"/>
      <w:r w:rsidRPr="001005E8">
        <w:rPr>
          <w:rFonts w:asciiTheme="minorHAnsi" w:hAnsiTheme="minorHAnsi" w:cstheme="minorHAnsi"/>
          <w:b/>
          <w:sz w:val="22"/>
          <w:szCs w:val="22"/>
        </w:rPr>
        <w:t>Klauzula objęcia ochroną szkód wyrządzonych przez ładunek</w:t>
      </w:r>
      <w:bookmarkStart w:id="32" w:name="_Toc322523164"/>
      <w:bookmarkStart w:id="33" w:name="_Toc322953322"/>
      <w:bookmarkStart w:id="34" w:name="_Toc322959251"/>
      <w:bookmarkStart w:id="35" w:name="_Toc323738300"/>
      <w:bookmarkStart w:id="36" w:name="_Toc324758699"/>
      <w:bookmarkStart w:id="37" w:name="_Toc324801349"/>
      <w:bookmarkStart w:id="38" w:name="_Toc324941269"/>
      <w:bookmarkEnd w:id="31"/>
      <w:r w:rsidR="00EF5998"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EF5998" w:rsidRPr="001005E8">
        <w:rPr>
          <w:rFonts w:asciiTheme="minorHAnsi" w:hAnsiTheme="minorHAnsi" w:cstheme="minorHAnsi"/>
          <w:sz w:val="22"/>
          <w:szCs w:val="22"/>
        </w:rPr>
        <w:t>o</w:t>
      </w:r>
      <w:r w:rsidRPr="001005E8">
        <w:rPr>
          <w:rFonts w:asciiTheme="minorHAnsi" w:hAnsiTheme="minorHAnsi" w:cstheme="minorHAnsi"/>
          <w:sz w:val="22"/>
          <w:szCs w:val="22"/>
        </w:rPr>
        <w:t>dpowiedzialnością Ubezpieczyciela objęte są szkody wyrządzone w pojeździe przez przewożony</w:t>
      </w:r>
      <w:r w:rsidR="00701E1B">
        <w:rPr>
          <w:rFonts w:asciiTheme="minorHAnsi" w:hAnsiTheme="minorHAnsi" w:cstheme="minorHAnsi"/>
          <w:sz w:val="22"/>
          <w:szCs w:val="22"/>
        </w:rPr>
        <w:t xml:space="preserve"> </w:t>
      </w:r>
      <w:r w:rsidRPr="001005E8">
        <w:rPr>
          <w:rFonts w:asciiTheme="minorHAnsi" w:hAnsiTheme="minorHAnsi" w:cstheme="minorHAnsi"/>
          <w:sz w:val="22"/>
          <w:szCs w:val="22"/>
        </w:rPr>
        <w:t>w nim ładunek, który na skutek zadziałania sił fizycznych, mechanicznych lub innych sił przyrody przemieścił się, zerwał z mocowania lub został zniszczony.</w:t>
      </w:r>
      <w:bookmarkEnd w:id="32"/>
      <w:bookmarkEnd w:id="33"/>
      <w:bookmarkEnd w:id="34"/>
      <w:bookmarkEnd w:id="35"/>
      <w:bookmarkEnd w:id="36"/>
      <w:bookmarkEnd w:id="37"/>
      <w:bookmarkEnd w:id="38"/>
      <w:r w:rsidRPr="001005E8">
        <w:rPr>
          <w:rFonts w:asciiTheme="minorHAnsi" w:hAnsiTheme="minorHAnsi" w:cstheme="minorHAnsi"/>
          <w:sz w:val="22"/>
          <w:szCs w:val="22"/>
        </w:rPr>
        <w:t xml:space="preserve"> Ustanawia się limit w wysokości 5 000 zł.</w:t>
      </w:r>
    </w:p>
    <w:p w14:paraId="5665A287" w14:textId="0476474D" w:rsidR="007F185C" w:rsidRPr="001005E8" w:rsidRDefault="00F85A67" w:rsidP="00EF5998">
      <w:pPr>
        <w:pStyle w:val="Adresodbiorcy"/>
        <w:spacing w:after="0" w:line="240" w:lineRule="auto"/>
        <w:outlineLvl w:val="0"/>
        <w:rPr>
          <w:rFonts w:asciiTheme="minorHAnsi" w:hAnsiTheme="minorHAnsi" w:cstheme="minorHAnsi"/>
          <w:b/>
          <w:sz w:val="22"/>
          <w:szCs w:val="22"/>
        </w:rPr>
      </w:pPr>
      <w:bookmarkStart w:id="39" w:name="_Toc324941270"/>
      <w:r w:rsidRPr="001005E8">
        <w:rPr>
          <w:rFonts w:asciiTheme="minorHAnsi" w:hAnsiTheme="minorHAnsi" w:cstheme="minorHAnsi"/>
          <w:b/>
          <w:sz w:val="22"/>
          <w:szCs w:val="22"/>
        </w:rPr>
        <w:t xml:space="preserve">2.2.16. </w:t>
      </w:r>
      <w:r w:rsidR="00D555AC" w:rsidRPr="001005E8">
        <w:rPr>
          <w:rFonts w:asciiTheme="minorHAnsi" w:hAnsiTheme="minorHAnsi" w:cstheme="minorHAnsi"/>
          <w:b/>
          <w:sz w:val="22"/>
          <w:szCs w:val="22"/>
        </w:rPr>
        <w:t>K</w:t>
      </w:r>
      <w:r w:rsidR="00DF49DA" w:rsidRPr="001005E8">
        <w:rPr>
          <w:rFonts w:asciiTheme="minorHAnsi" w:hAnsiTheme="minorHAnsi" w:cstheme="minorHAnsi"/>
          <w:b/>
          <w:sz w:val="22"/>
          <w:szCs w:val="22"/>
        </w:rPr>
        <w:t>l</w:t>
      </w:r>
      <w:r w:rsidR="00D555AC" w:rsidRPr="001005E8">
        <w:rPr>
          <w:rFonts w:asciiTheme="minorHAnsi" w:hAnsiTheme="minorHAnsi" w:cstheme="minorHAnsi"/>
          <w:b/>
          <w:sz w:val="22"/>
          <w:szCs w:val="22"/>
        </w:rPr>
        <w:t>auzula pokrycia kosztów wymiany urządzeń przy utracie lub zniszczeniu kluczyków</w:t>
      </w:r>
      <w:bookmarkEnd w:id="39"/>
      <w:r w:rsidR="00EF5998"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bCs/>
          <w:sz w:val="22"/>
          <w:szCs w:val="22"/>
        </w:rPr>
        <w:t xml:space="preserve"> </w:t>
      </w:r>
      <w:r w:rsidR="00EF5998" w:rsidRPr="001005E8">
        <w:rPr>
          <w:rFonts w:asciiTheme="minorHAnsi" w:hAnsiTheme="minorHAnsi" w:cstheme="minorHAnsi"/>
          <w:bCs/>
          <w:sz w:val="22"/>
          <w:szCs w:val="22"/>
        </w:rPr>
        <w:t>w</w:t>
      </w:r>
      <w:r w:rsidR="007F185C" w:rsidRPr="001005E8">
        <w:rPr>
          <w:rFonts w:asciiTheme="minorHAnsi" w:hAnsiTheme="minorHAnsi" w:cstheme="minorHAnsi"/>
          <w:bCs/>
          <w:sz w:val="22"/>
          <w:szCs w:val="22"/>
        </w:rPr>
        <w:t xml:space="preserve"> przypadku utraty lub zniszczenia kluczyków (lub innego urządzenia przewidzianego przez producenta pojazdu umożliwiającego uruchomienie silnika lub odblokowanie zabezpieczeń przeciwkradzieżowych), Ubezpieczyciel pokryje na podstawie umowy ubezpieczenia AC koszty wymiany zamków drzwi, wyłącznika zapłonu i sterowników urządzeń zabezpieczających pojazd przed kradzieżą. Utrata kluczyków (bądź innego ww. urządzenia) objęta jest ochroną </w:t>
      </w:r>
      <w:r w:rsidR="000C6183" w:rsidRPr="001005E8">
        <w:rPr>
          <w:rFonts w:asciiTheme="minorHAnsi" w:hAnsiTheme="minorHAnsi" w:cstheme="minorHAnsi"/>
          <w:bCs/>
          <w:sz w:val="22"/>
          <w:szCs w:val="22"/>
        </w:rPr>
        <w:t>ubezpieczeniową,</w:t>
      </w:r>
      <w:r w:rsidR="007F185C" w:rsidRPr="001005E8">
        <w:rPr>
          <w:rFonts w:asciiTheme="minorHAnsi" w:hAnsiTheme="minorHAnsi" w:cstheme="minorHAnsi"/>
          <w:bCs/>
          <w:sz w:val="22"/>
          <w:szCs w:val="22"/>
        </w:rPr>
        <w:t xml:space="preserve"> jeżeli nastąpiła wskutek kradzieży</w:t>
      </w:r>
      <w:r w:rsidR="00FF1200" w:rsidRPr="001005E8">
        <w:rPr>
          <w:rFonts w:asciiTheme="minorHAnsi" w:hAnsiTheme="minorHAnsi" w:cstheme="minorHAnsi"/>
          <w:bCs/>
          <w:sz w:val="22"/>
          <w:szCs w:val="22"/>
        </w:rPr>
        <w:t xml:space="preserve"> z włamaniem lub rabunku</w:t>
      </w:r>
      <w:r w:rsidR="007F185C" w:rsidRPr="001005E8">
        <w:rPr>
          <w:rFonts w:asciiTheme="minorHAnsi" w:hAnsiTheme="minorHAnsi" w:cstheme="minorHAnsi"/>
          <w:bCs/>
          <w:sz w:val="22"/>
          <w:szCs w:val="22"/>
        </w:rPr>
        <w:t>. Ubezpieczający jest zobowiązany zgłosić kradzież kluczy (bądź innego ww. urządzenia) na Policję.</w:t>
      </w:r>
    </w:p>
    <w:p w14:paraId="1418EAFD" w14:textId="0A158010" w:rsidR="007F185C" w:rsidRPr="001005E8" w:rsidRDefault="00F85A67" w:rsidP="00EF5998">
      <w:pPr>
        <w:pStyle w:val="Adresodbiorcy"/>
        <w:spacing w:after="0" w:line="240" w:lineRule="auto"/>
        <w:outlineLvl w:val="0"/>
        <w:rPr>
          <w:rFonts w:asciiTheme="minorHAnsi" w:hAnsiTheme="minorHAnsi" w:cstheme="minorHAnsi"/>
          <w:b/>
          <w:bCs/>
          <w:sz w:val="22"/>
          <w:szCs w:val="22"/>
        </w:rPr>
      </w:pPr>
      <w:bookmarkStart w:id="40" w:name="_Toc324941271"/>
      <w:r w:rsidRPr="001005E8">
        <w:rPr>
          <w:rFonts w:asciiTheme="minorHAnsi" w:hAnsiTheme="minorHAnsi" w:cstheme="minorHAnsi"/>
          <w:b/>
          <w:bCs/>
          <w:sz w:val="22"/>
          <w:szCs w:val="22"/>
        </w:rPr>
        <w:t xml:space="preserve">2.2.17. </w:t>
      </w:r>
      <w:r w:rsidR="00D555AC" w:rsidRPr="001005E8">
        <w:rPr>
          <w:rFonts w:asciiTheme="minorHAnsi" w:hAnsiTheme="minorHAnsi" w:cstheme="minorHAnsi"/>
          <w:b/>
          <w:bCs/>
          <w:sz w:val="22"/>
          <w:szCs w:val="22"/>
        </w:rPr>
        <w:t>Klauzula pokrycia kosztów wymiany płynów</w:t>
      </w:r>
      <w:bookmarkEnd w:id="40"/>
      <w:r w:rsidR="00EF5998" w:rsidRPr="001005E8">
        <w:rPr>
          <w:rFonts w:asciiTheme="minorHAnsi" w:hAnsiTheme="minorHAnsi" w:cstheme="minorHAnsi"/>
          <w:b/>
          <w:bCs/>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Ubezpieczyciel pokryje koszty związane z w</w:t>
      </w:r>
      <w:r w:rsidR="00EF5998" w:rsidRPr="001005E8">
        <w:rPr>
          <w:rFonts w:asciiTheme="minorHAnsi" w:hAnsiTheme="minorHAnsi" w:cstheme="minorHAnsi"/>
          <w:sz w:val="22"/>
          <w:szCs w:val="22"/>
        </w:rPr>
        <w:t xml:space="preserve">ymianą płynów eksploatacyjnych </w:t>
      </w:r>
      <w:r w:rsidR="007F185C" w:rsidRPr="001005E8">
        <w:rPr>
          <w:rFonts w:asciiTheme="minorHAnsi" w:hAnsiTheme="minorHAnsi" w:cstheme="minorHAnsi"/>
          <w:sz w:val="22"/>
          <w:szCs w:val="22"/>
        </w:rPr>
        <w:t>w przypadku uszkodzenia odpowiednich układów silnika ubezpieczonego pojazdu na skutek wypadku ubezpieczeniowego objętego umową ubezpieczenia.</w:t>
      </w:r>
    </w:p>
    <w:p w14:paraId="1AFBAC80" w14:textId="6BBA7E60" w:rsidR="007F185C" w:rsidRPr="001005E8" w:rsidRDefault="00F85A67" w:rsidP="002D1E5B">
      <w:pPr>
        <w:pStyle w:val="Adresodbiorcy"/>
        <w:spacing w:after="0" w:line="240" w:lineRule="auto"/>
        <w:outlineLvl w:val="0"/>
        <w:rPr>
          <w:rFonts w:asciiTheme="minorHAnsi" w:hAnsiTheme="minorHAnsi" w:cstheme="minorHAnsi"/>
          <w:b/>
          <w:bCs/>
          <w:sz w:val="22"/>
          <w:szCs w:val="22"/>
        </w:rPr>
      </w:pPr>
      <w:bookmarkStart w:id="41" w:name="_Toc324941273"/>
      <w:r w:rsidRPr="001005E8">
        <w:rPr>
          <w:rFonts w:asciiTheme="minorHAnsi" w:hAnsiTheme="minorHAnsi" w:cstheme="minorHAnsi"/>
          <w:b/>
          <w:bCs/>
          <w:sz w:val="22"/>
          <w:szCs w:val="22"/>
        </w:rPr>
        <w:t xml:space="preserve">2.2.18. </w:t>
      </w:r>
      <w:r w:rsidR="007F185C" w:rsidRPr="001005E8">
        <w:rPr>
          <w:rFonts w:asciiTheme="minorHAnsi" w:hAnsiTheme="minorHAnsi" w:cstheme="minorHAnsi"/>
          <w:b/>
          <w:bCs/>
          <w:sz w:val="22"/>
          <w:szCs w:val="22"/>
        </w:rPr>
        <w:t>K</w:t>
      </w:r>
      <w:r w:rsidR="00D555AC" w:rsidRPr="001005E8">
        <w:rPr>
          <w:rFonts w:asciiTheme="minorHAnsi" w:hAnsiTheme="minorHAnsi" w:cstheme="minorHAnsi"/>
          <w:b/>
          <w:bCs/>
          <w:sz w:val="22"/>
          <w:szCs w:val="22"/>
        </w:rPr>
        <w:t>lauzula pokrycia szkód powstałych w bagażu</w:t>
      </w:r>
      <w:bookmarkEnd w:id="41"/>
      <w:r w:rsidR="002D1E5B" w:rsidRPr="001005E8">
        <w:rPr>
          <w:rFonts w:asciiTheme="minorHAnsi" w:hAnsiTheme="minorHAnsi" w:cstheme="minorHAnsi"/>
          <w:b/>
          <w:bCs/>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2D1E5B" w:rsidRPr="001005E8">
        <w:rPr>
          <w:rFonts w:asciiTheme="minorHAnsi" w:hAnsiTheme="minorHAnsi" w:cstheme="minorHAnsi"/>
          <w:sz w:val="22"/>
          <w:szCs w:val="22"/>
        </w:rPr>
        <w:t>w</w:t>
      </w:r>
      <w:r w:rsidR="007F185C" w:rsidRPr="001005E8">
        <w:rPr>
          <w:rFonts w:asciiTheme="minorHAnsi" w:hAnsiTheme="minorHAnsi" w:cstheme="minorHAnsi"/>
          <w:sz w:val="22"/>
          <w:szCs w:val="22"/>
        </w:rPr>
        <w:t xml:space="preserve"> przypadku wypadku ubezpieczeniowego objętego zakresem umowy ubezpieczenia AC, Ubezpieczyciel pokryje także koszty wynikłe ze szkód w bagażu (rzeczach osobistych) kierowcy i pasażerów ubezpieczonego pojazdu.</w:t>
      </w:r>
    </w:p>
    <w:p w14:paraId="44157401" w14:textId="77777777" w:rsidR="007F185C" w:rsidRPr="001005E8" w:rsidRDefault="007F185C" w:rsidP="004D7EBE">
      <w:pPr>
        <w:pStyle w:val="Tekstpodstawowywcity3"/>
        <w:tabs>
          <w:tab w:val="left" w:pos="1494"/>
        </w:tabs>
        <w:spacing w:after="0"/>
        <w:ind w:left="0"/>
        <w:jc w:val="both"/>
        <w:rPr>
          <w:rFonts w:asciiTheme="minorHAnsi" w:hAnsiTheme="minorHAnsi" w:cstheme="minorHAnsi"/>
          <w:sz w:val="22"/>
          <w:szCs w:val="22"/>
        </w:rPr>
      </w:pPr>
      <w:r w:rsidRPr="001005E8">
        <w:rPr>
          <w:rFonts w:asciiTheme="minorHAnsi" w:hAnsiTheme="minorHAnsi" w:cstheme="minorHAnsi"/>
          <w:sz w:val="22"/>
          <w:szCs w:val="22"/>
        </w:rPr>
        <w:t>Limit odpowiedzialności Ube</w:t>
      </w:r>
      <w:r w:rsidR="00A17207" w:rsidRPr="001005E8">
        <w:rPr>
          <w:rFonts w:asciiTheme="minorHAnsi" w:hAnsiTheme="minorHAnsi" w:cstheme="minorHAnsi"/>
          <w:sz w:val="22"/>
          <w:szCs w:val="22"/>
        </w:rPr>
        <w:t>zpieczyciela w wysokości 1 000</w:t>
      </w:r>
      <w:r w:rsidRPr="001005E8">
        <w:rPr>
          <w:rFonts w:asciiTheme="minorHAnsi" w:hAnsiTheme="minorHAnsi" w:cstheme="minorHAnsi"/>
          <w:sz w:val="22"/>
          <w:szCs w:val="22"/>
        </w:rPr>
        <w:t xml:space="preserve"> zł na jedno i wszystkie zdarzenia w okresie ubezpieczenia.</w:t>
      </w:r>
    </w:p>
    <w:p w14:paraId="06102B79" w14:textId="71AC4C61" w:rsidR="007F185C" w:rsidRPr="001005E8" w:rsidRDefault="00F85A67" w:rsidP="002D1E5B">
      <w:pPr>
        <w:pStyle w:val="Adresodbiorcy"/>
        <w:spacing w:after="0" w:line="240" w:lineRule="auto"/>
        <w:outlineLvl w:val="0"/>
        <w:rPr>
          <w:rFonts w:asciiTheme="minorHAnsi" w:hAnsiTheme="minorHAnsi" w:cstheme="minorHAnsi"/>
          <w:b/>
          <w:bCs/>
          <w:sz w:val="22"/>
          <w:szCs w:val="22"/>
        </w:rPr>
      </w:pPr>
      <w:bookmarkStart w:id="42" w:name="_Toc324941274"/>
      <w:r w:rsidRPr="001005E8">
        <w:rPr>
          <w:rFonts w:asciiTheme="minorHAnsi" w:hAnsiTheme="minorHAnsi" w:cstheme="minorHAnsi"/>
          <w:b/>
          <w:bCs/>
          <w:sz w:val="22"/>
          <w:szCs w:val="22"/>
        </w:rPr>
        <w:t xml:space="preserve">2.2.19. </w:t>
      </w:r>
      <w:r w:rsidR="00D555AC" w:rsidRPr="001005E8">
        <w:rPr>
          <w:rFonts w:asciiTheme="minorHAnsi" w:hAnsiTheme="minorHAnsi" w:cstheme="minorHAnsi"/>
          <w:b/>
          <w:bCs/>
          <w:sz w:val="22"/>
          <w:szCs w:val="22"/>
        </w:rPr>
        <w:t>Klauzula refundacji kosztów parkowania w przypadku zaistnienia szkody całkowitej</w:t>
      </w:r>
      <w:bookmarkEnd w:id="42"/>
      <w:r w:rsidR="002D1E5B" w:rsidRPr="001005E8">
        <w:rPr>
          <w:rFonts w:asciiTheme="minorHAnsi" w:hAnsiTheme="minorHAnsi" w:cstheme="minorHAnsi"/>
          <w:b/>
          <w:bCs/>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bCs/>
          <w:sz w:val="22"/>
          <w:szCs w:val="22"/>
        </w:rPr>
        <w:t xml:space="preserve"> </w:t>
      </w:r>
      <w:r w:rsidR="002D1E5B" w:rsidRPr="001005E8">
        <w:rPr>
          <w:rFonts w:asciiTheme="minorHAnsi" w:hAnsiTheme="minorHAnsi" w:cstheme="minorHAnsi"/>
          <w:bCs/>
          <w:sz w:val="22"/>
          <w:szCs w:val="22"/>
        </w:rPr>
        <w:t>w</w:t>
      </w:r>
      <w:r w:rsidR="007F185C" w:rsidRPr="001005E8">
        <w:rPr>
          <w:rFonts w:asciiTheme="minorHAnsi" w:hAnsiTheme="minorHAnsi" w:cstheme="minorHAnsi"/>
          <w:bCs/>
          <w:sz w:val="22"/>
          <w:szCs w:val="22"/>
        </w:rPr>
        <w:t xml:space="preserve"> przypadku, gdy naprawa pojazdu jest ekonomicznie </w:t>
      </w:r>
      <w:r w:rsidR="007F185C" w:rsidRPr="001005E8">
        <w:rPr>
          <w:rFonts w:asciiTheme="minorHAnsi" w:hAnsiTheme="minorHAnsi" w:cstheme="minorHAnsi"/>
          <w:bCs/>
          <w:sz w:val="22"/>
          <w:szCs w:val="22"/>
        </w:rPr>
        <w:lastRenderedPageBreak/>
        <w:t xml:space="preserve">nieuzasadniona, Ubezpieczyciel pokrywa koszty parkowania i zabezpieczenia pojazdu po szkodzie, od dnia wystąpienia szkody do dnia </w:t>
      </w:r>
      <w:r w:rsidR="00BE479D" w:rsidRPr="001005E8">
        <w:rPr>
          <w:rFonts w:asciiTheme="minorHAnsi" w:hAnsiTheme="minorHAnsi" w:cstheme="minorHAnsi"/>
          <w:bCs/>
          <w:sz w:val="22"/>
          <w:szCs w:val="22"/>
        </w:rPr>
        <w:t>oględzin</w:t>
      </w:r>
      <w:r w:rsidR="007F185C" w:rsidRPr="001005E8">
        <w:rPr>
          <w:rFonts w:asciiTheme="minorHAnsi" w:hAnsiTheme="minorHAnsi" w:cstheme="minorHAnsi"/>
          <w:bCs/>
          <w:sz w:val="22"/>
          <w:szCs w:val="22"/>
        </w:rPr>
        <w:t>.</w:t>
      </w:r>
    </w:p>
    <w:p w14:paraId="35608405" w14:textId="2D042096" w:rsidR="007F185C" w:rsidRPr="001005E8" w:rsidRDefault="00F85A67" w:rsidP="002D1E5B">
      <w:pPr>
        <w:pStyle w:val="Adresodbiorcy"/>
        <w:spacing w:after="0" w:line="240" w:lineRule="auto"/>
        <w:outlineLvl w:val="0"/>
        <w:rPr>
          <w:rFonts w:asciiTheme="minorHAnsi" w:hAnsiTheme="minorHAnsi" w:cstheme="minorHAnsi"/>
          <w:b/>
          <w:bCs/>
          <w:sz w:val="22"/>
          <w:szCs w:val="22"/>
        </w:rPr>
      </w:pPr>
      <w:bookmarkStart w:id="43" w:name="_Toc324941275"/>
      <w:r w:rsidRPr="001005E8">
        <w:rPr>
          <w:rFonts w:asciiTheme="minorHAnsi" w:hAnsiTheme="minorHAnsi" w:cstheme="minorHAnsi"/>
          <w:b/>
          <w:bCs/>
          <w:sz w:val="22"/>
          <w:szCs w:val="22"/>
        </w:rPr>
        <w:t xml:space="preserve">2.2.20. </w:t>
      </w:r>
      <w:r w:rsidR="00D555AC" w:rsidRPr="001005E8">
        <w:rPr>
          <w:rFonts w:asciiTheme="minorHAnsi" w:hAnsiTheme="minorHAnsi" w:cstheme="minorHAnsi"/>
          <w:b/>
          <w:bCs/>
          <w:sz w:val="22"/>
          <w:szCs w:val="22"/>
        </w:rPr>
        <w:t>Klauzula kosztorysowa napraw</w:t>
      </w:r>
      <w:bookmarkEnd w:id="43"/>
      <w:r w:rsidR="002D1E5B" w:rsidRPr="001005E8">
        <w:rPr>
          <w:rFonts w:asciiTheme="minorHAnsi" w:hAnsiTheme="minorHAnsi" w:cstheme="minorHAnsi"/>
          <w:b/>
          <w:bCs/>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2D1E5B" w:rsidRPr="001005E8">
        <w:rPr>
          <w:rFonts w:asciiTheme="minorHAnsi" w:hAnsiTheme="minorHAnsi" w:cstheme="minorHAnsi"/>
          <w:sz w:val="22"/>
          <w:szCs w:val="22"/>
        </w:rPr>
        <w:t>s</w:t>
      </w:r>
      <w:r w:rsidR="007F185C" w:rsidRPr="001005E8">
        <w:rPr>
          <w:rFonts w:asciiTheme="minorHAnsi" w:hAnsiTheme="minorHAnsi" w:cstheme="minorHAnsi"/>
          <w:sz w:val="22"/>
          <w:szCs w:val="22"/>
        </w:rPr>
        <w:t>trony ustalają, iż w przypadku kosztorysowego rozliczenia szkody w pojeździe, stawki roboczogodzin oraz ceny części zamiennych będą podwyższone stosownie do średniego poziomu cen na lokalnym rynku.</w:t>
      </w:r>
    </w:p>
    <w:p w14:paraId="52B57D18" w14:textId="3B230546" w:rsidR="007F185C" w:rsidRPr="001005E8" w:rsidRDefault="00F85A67" w:rsidP="002D1E5B">
      <w:pPr>
        <w:pStyle w:val="Adresodbiorcy"/>
        <w:spacing w:after="0" w:line="240" w:lineRule="auto"/>
        <w:outlineLvl w:val="0"/>
        <w:rPr>
          <w:rFonts w:asciiTheme="minorHAnsi" w:hAnsiTheme="minorHAnsi" w:cstheme="minorHAnsi"/>
          <w:b/>
          <w:bCs/>
          <w:sz w:val="22"/>
          <w:szCs w:val="22"/>
        </w:rPr>
      </w:pPr>
      <w:bookmarkStart w:id="44" w:name="_Toc324941276"/>
      <w:r w:rsidRPr="001005E8">
        <w:rPr>
          <w:rFonts w:asciiTheme="minorHAnsi" w:hAnsiTheme="minorHAnsi" w:cstheme="minorHAnsi"/>
          <w:b/>
          <w:bCs/>
          <w:sz w:val="22"/>
          <w:szCs w:val="22"/>
        </w:rPr>
        <w:t xml:space="preserve">2.2.21. </w:t>
      </w:r>
      <w:r w:rsidR="00D555AC" w:rsidRPr="001005E8">
        <w:rPr>
          <w:rFonts w:asciiTheme="minorHAnsi" w:hAnsiTheme="minorHAnsi" w:cstheme="minorHAnsi"/>
          <w:b/>
          <w:bCs/>
          <w:sz w:val="22"/>
          <w:szCs w:val="22"/>
        </w:rPr>
        <w:t>Klauzula szkód w ogumieniu</w:t>
      </w:r>
      <w:bookmarkEnd w:id="44"/>
      <w:r w:rsidR="002D1E5B" w:rsidRPr="001005E8">
        <w:rPr>
          <w:rFonts w:asciiTheme="minorHAnsi" w:hAnsiTheme="minorHAnsi" w:cstheme="minorHAnsi"/>
          <w:b/>
          <w:bCs/>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Ubezpieczyciel ponosi odpowiedzialność za szkody polegające na zniszczeniu lub uszkodzeniu ogumienia, również w sytuacji, gdy uszkodzeniu uległo jedynie ogumienie na skutek wypadku ubezpieczeniowego objętego zakresem ubezpieczenia.</w:t>
      </w:r>
      <w:r w:rsidR="002D1E5B"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 xml:space="preserve">Limit </w:t>
      </w:r>
      <w:r w:rsidR="000C6183" w:rsidRPr="001005E8">
        <w:rPr>
          <w:rFonts w:asciiTheme="minorHAnsi" w:hAnsiTheme="minorHAnsi" w:cstheme="minorHAnsi"/>
          <w:sz w:val="22"/>
          <w:szCs w:val="22"/>
        </w:rPr>
        <w:t>odpowiedzialności Ubezpieczyciela</w:t>
      </w:r>
      <w:r w:rsidR="00F368FA" w:rsidRPr="001005E8">
        <w:rPr>
          <w:rFonts w:asciiTheme="minorHAnsi" w:hAnsiTheme="minorHAnsi" w:cstheme="minorHAnsi"/>
          <w:sz w:val="22"/>
          <w:szCs w:val="22"/>
        </w:rPr>
        <w:t xml:space="preserve"> w wysokości 1 000</w:t>
      </w:r>
      <w:r w:rsidR="007F185C" w:rsidRPr="001005E8">
        <w:rPr>
          <w:rFonts w:asciiTheme="minorHAnsi" w:hAnsiTheme="minorHAnsi" w:cstheme="minorHAnsi"/>
          <w:sz w:val="22"/>
          <w:szCs w:val="22"/>
        </w:rPr>
        <w:t xml:space="preserve"> zł na jedno i wszystkie zdarzenia w okresie ubezpieczenia.</w:t>
      </w:r>
    </w:p>
    <w:p w14:paraId="178CF449" w14:textId="0E8BBA5C" w:rsidR="007F185C" w:rsidRPr="001005E8" w:rsidRDefault="00F85A67" w:rsidP="004D7EBE">
      <w:pPr>
        <w:pStyle w:val="Adresodbiorcy"/>
        <w:spacing w:after="0" w:line="240" w:lineRule="auto"/>
        <w:outlineLvl w:val="0"/>
        <w:rPr>
          <w:rFonts w:asciiTheme="minorHAnsi" w:hAnsiTheme="minorHAnsi" w:cstheme="minorHAnsi"/>
          <w:b/>
          <w:bCs/>
          <w:sz w:val="22"/>
          <w:szCs w:val="22"/>
        </w:rPr>
      </w:pPr>
      <w:bookmarkStart w:id="45" w:name="_Toc324941277"/>
      <w:r w:rsidRPr="001005E8">
        <w:rPr>
          <w:rFonts w:asciiTheme="minorHAnsi" w:hAnsiTheme="minorHAnsi" w:cstheme="minorHAnsi"/>
          <w:b/>
          <w:bCs/>
          <w:sz w:val="22"/>
          <w:szCs w:val="22"/>
        </w:rPr>
        <w:t xml:space="preserve">2.2.22. </w:t>
      </w:r>
      <w:r w:rsidR="00D555AC" w:rsidRPr="001005E8">
        <w:rPr>
          <w:rFonts w:asciiTheme="minorHAnsi" w:hAnsiTheme="minorHAnsi" w:cstheme="minorHAnsi"/>
          <w:b/>
          <w:bCs/>
          <w:sz w:val="22"/>
          <w:szCs w:val="22"/>
        </w:rPr>
        <w:t>Klauzula czynnika termicznego lub chemicznego</w:t>
      </w:r>
      <w:bookmarkEnd w:id="45"/>
      <w:r w:rsidR="00D555AC" w:rsidRPr="001005E8">
        <w:rPr>
          <w:rFonts w:asciiTheme="minorHAnsi" w:hAnsiTheme="minorHAnsi" w:cstheme="minorHAnsi"/>
          <w:b/>
          <w:bCs/>
          <w:sz w:val="22"/>
          <w:szCs w:val="22"/>
        </w:rPr>
        <w:t xml:space="preserve"> </w:t>
      </w:r>
      <w:bookmarkStart w:id="46" w:name="_Toc323738309"/>
      <w:bookmarkStart w:id="47" w:name="_Toc324758708"/>
      <w:bookmarkStart w:id="48" w:name="_Toc324801358"/>
      <w:bookmarkStart w:id="49" w:name="_Toc324941278"/>
      <w:r w:rsidR="002D1E5B" w:rsidRPr="001005E8">
        <w:rPr>
          <w:rFonts w:asciiTheme="minorHAnsi" w:hAnsiTheme="minorHAnsi" w:cstheme="minorHAnsi"/>
          <w:b/>
          <w:bCs/>
          <w:sz w:val="22"/>
          <w:szCs w:val="22"/>
        </w:rPr>
        <w:t xml:space="preserve">-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Ubezpieczyciel rozszerza swoją odpowiedzialność o szkody spowodowane wskutek nagłego działania czynnika termicznego lub chemicznego pochodzącego z zewnątrz lub z wewnątrz pojazdu.</w:t>
      </w:r>
      <w:bookmarkEnd w:id="46"/>
      <w:bookmarkEnd w:id="47"/>
      <w:bookmarkEnd w:id="48"/>
      <w:bookmarkEnd w:id="49"/>
    </w:p>
    <w:p w14:paraId="158463F2" w14:textId="7C3901DB" w:rsidR="007F185C" w:rsidRPr="001005E8" w:rsidRDefault="00F85A67" w:rsidP="002D1E5B">
      <w:pPr>
        <w:pStyle w:val="Adresodbiorcy"/>
        <w:spacing w:after="0" w:line="240" w:lineRule="auto"/>
        <w:outlineLvl w:val="0"/>
        <w:rPr>
          <w:rFonts w:asciiTheme="minorHAnsi" w:hAnsiTheme="minorHAnsi" w:cstheme="minorHAnsi"/>
          <w:b/>
          <w:bCs/>
          <w:sz w:val="22"/>
          <w:szCs w:val="22"/>
        </w:rPr>
      </w:pPr>
      <w:bookmarkStart w:id="50" w:name="_Toc324941279"/>
      <w:r w:rsidRPr="001005E8">
        <w:rPr>
          <w:rFonts w:asciiTheme="minorHAnsi" w:hAnsiTheme="minorHAnsi" w:cstheme="minorHAnsi"/>
          <w:b/>
          <w:bCs/>
          <w:sz w:val="22"/>
          <w:szCs w:val="22"/>
        </w:rPr>
        <w:t xml:space="preserve">2.2.23. </w:t>
      </w:r>
      <w:r w:rsidR="00D555AC" w:rsidRPr="001005E8">
        <w:rPr>
          <w:rFonts w:asciiTheme="minorHAnsi" w:hAnsiTheme="minorHAnsi" w:cstheme="minorHAnsi"/>
          <w:b/>
          <w:bCs/>
          <w:sz w:val="22"/>
          <w:szCs w:val="22"/>
        </w:rPr>
        <w:t>Klauzula pokrycia kosztów skażenia i zanieczyszczenia</w:t>
      </w:r>
      <w:bookmarkEnd w:id="50"/>
      <w:r w:rsidR="002D1E5B" w:rsidRPr="001005E8">
        <w:rPr>
          <w:rFonts w:asciiTheme="minorHAnsi" w:hAnsiTheme="minorHAnsi" w:cstheme="minorHAnsi"/>
          <w:b/>
          <w:bCs/>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2D1E5B" w:rsidRPr="001005E8">
        <w:rPr>
          <w:rFonts w:asciiTheme="minorHAnsi" w:hAnsiTheme="minorHAnsi" w:cstheme="minorHAnsi"/>
          <w:sz w:val="22"/>
          <w:szCs w:val="22"/>
        </w:rPr>
        <w:t>o</w:t>
      </w:r>
      <w:r w:rsidR="007F185C" w:rsidRPr="001005E8">
        <w:rPr>
          <w:rFonts w:asciiTheme="minorHAnsi" w:hAnsiTheme="minorHAnsi" w:cstheme="minorHAnsi"/>
          <w:sz w:val="22"/>
          <w:szCs w:val="22"/>
        </w:rPr>
        <w:t>chroną ubezpieczeniową objęte są szkody polegające na zanieczyszczeniu lub skażeniu ubezpieczonego mienia wskutek zdarzeń losowych objętych umową ubezpieczenia.</w:t>
      </w:r>
    </w:p>
    <w:p w14:paraId="12FB0313" w14:textId="5BCE33B5" w:rsidR="007F185C" w:rsidRPr="001005E8" w:rsidRDefault="00F85A67" w:rsidP="002D1E5B">
      <w:pPr>
        <w:pStyle w:val="Adresodbiorcy"/>
        <w:spacing w:after="0" w:line="240" w:lineRule="auto"/>
        <w:outlineLvl w:val="0"/>
        <w:rPr>
          <w:rFonts w:asciiTheme="minorHAnsi" w:hAnsiTheme="minorHAnsi" w:cstheme="minorHAnsi"/>
          <w:b/>
          <w:bCs/>
          <w:sz w:val="22"/>
          <w:szCs w:val="22"/>
        </w:rPr>
      </w:pPr>
      <w:bookmarkStart w:id="51" w:name="_Toc324941280"/>
      <w:r w:rsidRPr="001005E8">
        <w:rPr>
          <w:rFonts w:asciiTheme="minorHAnsi" w:hAnsiTheme="minorHAnsi" w:cstheme="minorHAnsi"/>
          <w:b/>
          <w:bCs/>
          <w:sz w:val="22"/>
          <w:szCs w:val="22"/>
        </w:rPr>
        <w:t xml:space="preserve">2.2.24. </w:t>
      </w:r>
      <w:r w:rsidR="00D555AC" w:rsidRPr="001005E8">
        <w:rPr>
          <w:rFonts w:asciiTheme="minorHAnsi" w:hAnsiTheme="minorHAnsi" w:cstheme="minorHAnsi"/>
          <w:b/>
          <w:bCs/>
          <w:sz w:val="22"/>
          <w:szCs w:val="22"/>
        </w:rPr>
        <w:t>Klauzula objęcia ochroną szkód spowodowanych stanem nawierzchni</w:t>
      </w:r>
      <w:bookmarkEnd w:id="51"/>
      <w:r w:rsidR="002D1E5B" w:rsidRPr="001005E8">
        <w:rPr>
          <w:rFonts w:asciiTheme="minorHAnsi" w:hAnsiTheme="minorHAnsi" w:cstheme="minorHAnsi"/>
          <w:b/>
          <w:bCs/>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Ubezpieczyciel odpowiada za szkody pows</w:t>
      </w:r>
      <w:r w:rsidR="002D1E5B" w:rsidRPr="001005E8">
        <w:rPr>
          <w:rFonts w:asciiTheme="minorHAnsi" w:hAnsiTheme="minorHAnsi" w:cstheme="minorHAnsi"/>
          <w:sz w:val="22"/>
          <w:szCs w:val="22"/>
        </w:rPr>
        <w:t xml:space="preserve">tałe w ubezpieczonym pojedzie, </w:t>
      </w:r>
      <w:r w:rsidR="007F185C" w:rsidRPr="001005E8">
        <w:rPr>
          <w:rFonts w:asciiTheme="minorHAnsi" w:hAnsiTheme="minorHAnsi" w:cstheme="minorHAnsi"/>
          <w:sz w:val="22"/>
          <w:szCs w:val="22"/>
        </w:rPr>
        <w:t>w szczególności w układzie zawieszenia lub układzie jezdnym pojazdu, wskutek wjechania przez pojazd w nierówności na drodze.</w:t>
      </w:r>
    </w:p>
    <w:p w14:paraId="42B1A04E" w14:textId="6E883C22" w:rsidR="007F185C" w:rsidRPr="001005E8" w:rsidRDefault="00F85A67" w:rsidP="002D1E5B">
      <w:pPr>
        <w:pStyle w:val="Adresodbiorcy"/>
        <w:spacing w:after="0" w:line="240" w:lineRule="auto"/>
        <w:outlineLvl w:val="0"/>
        <w:rPr>
          <w:rFonts w:asciiTheme="minorHAnsi" w:hAnsiTheme="minorHAnsi" w:cstheme="minorHAnsi"/>
          <w:b/>
          <w:bCs/>
          <w:sz w:val="22"/>
          <w:szCs w:val="22"/>
        </w:rPr>
      </w:pPr>
      <w:bookmarkStart w:id="52" w:name="_Toc324941281"/>
      <w:r w:rsidRPr="001005E8">
        <w:rPr>
          <w:rFonts w:asciiTheme="minorHAnsi" w:hAnsiTheme="minorHAnsi" w:cstheme="minorHAnsi"/>
          <w:b/>
          <w:bCs/>
          <w:sz w:val="22"/>
          <w:szCs w:val="22"/>
        </w:rPr>
        <w:t xml:space="preserve">2.2.25. </w:t>
      </w:r>
      <w:r w:rsidR="00D555AC" w:rsidRPr="001005E8">
        <w:rPr>
          <w:rFonts w:asciiTheme="minorHAnsi" w:hAnsiTheme="minorHAnsi" w:cstheme="minorHAnsi"/>
          <w:b/>
          <w:bCs/>
          <w:sz w:val="22"/>
          <w:szCs w:val="22"/>
        </w:rPr>
        <w:t>Klauzula akceptacji zabezpieczeń przeciwkradzieżowych</w:t>
      </w:r>
      <w:bookmarkEnd w:id="52"/>
      <w:r w:rsidR="002D1E5B" w:rsidRPr="001005E8">
        <w:rPr>
          <w:rFonts w:asciiTheme="minorHAnsi" w:hAnsiTheme="minorHAnsi" w:cstheme="minorHAnsi"/>
          <w:b/>
          <w:bCs/>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Ubezpieczyciel uznaje istniejące w chwili zawarcia umowy ubezpieczenia zabezpieczenia przeciwkradzieżowe za wystarc</w:t>
      </w:r>
      <w:r w:rsidR="00BE479D" w:rsidRPr="001005E8">
        <w:rPr>
          <w:rFonts w:asciiTheme="minorHAnsi" w:hAnsiTheme="minorHAnsi" w:cstheme="minorHAnsi"/>
          <w:sz w:val="22"/>
          <w:szCs w:val="22"/>
        </w:rPr>
        <w:t>zające do wypłaty odszkodowania,</w:t>
      </w:r>
      <w:r w:rsidR="004431C3" w:rsidRPr="001005E8">
        <w:rPr>
          <w:rFonts w:asciiTheme="minorHAnsi" w:hAnsiTheme="minorHAnsi" w:cstheme="minorHAnsi"/>
          <w:sz w:val="22"/>
          <w:szCs w:val="22"/>
        </w:rPr>
        <w:t xml:space="preserve"> </w:t>
      </w:r>
      <w:r w:rsidR="00BE479D" w:rsidRPr="001005E8">
        <w:rPr>
          <w:rFonts w:asciiTheme="minorHAnsi" w:hAnsiTheme="minorHAnsi" w:cstheme="minorHAnsi"/>
          <w:sz w:val="22"/>
          <w:szCs w:val="22"/>
        </w:rPr>
        <w:t>o ile został o nich poinformowany najpóźniej w dniu zawarcia umowy dla danego pojazdu.</w:t>
      </w:r>
    </w:p>
    <w:p w14:paraId="335FB737" w14:textId="6D64A0AA" w:rsidR="007F185C" w:rsidRPr="001005E8" w:rsidRDefault="00461B00" w:rsidP="002D1E5B">
      <w:pPr>
        <w:pStyle w:val="Adresodbiorcy"/>
        <w:spacing w:after="0" w:line="240" w:lineRule="auto"/>
        <w:outlineLvl w:val="0"/>
        <w:rPr>
          <w:rFonts w:asciiTheme="minorHAnsi" w:hAnsiTheme="minorHAnsi" w:cstheme="minorHAnsi"/>
          <w:b/>
          <w:bCs/>
          <w:sz w:val="22"/>
          <w:szCs w:val="22"/>
        </w:rPr>
      </w:pPr>
      <w:bookmarkStart w:id="53" w:name="_Toc324941285"/>
      <w:r w:rsidRPr="001005E8">
        <w:rPr>
          <w:rFonts w:asciiTheme="minorHAnsi" w:hAnsiTheme="minorHAnsi" w:cstheme="minorHAnsi"/>
          <w:b/>
          <w:bCs/>
          <w:sz w:val="22"/>
          <w:szCs w:val="22"/>
        </w:rPr>
        <w:t xml:space="preserve">2.2.26. </w:t>
      </w:r>
      <w:r w:rsidR="00D555AC" w:rsidRPr="001005E8">
        <w:rPr>
          <w:rFonts w:asciiTheme="minorHAnsi" w:hAnsiTheme="minorHAnsi" w:cstheme="minorHAnsi"/>
          <w:b/>
          <w:bCs/>
          <w:sz w:val="22"/>
          <w:szCs w:val="22"/>
        </w:rPr>
        <w:t>Klauzula dokumentacji fotograficznej</w:t>
      </w:r>
      <w:bookmarkEnd w:id="53"/>
      <w:r w:rsidR="00D555AC" w:rsidRPr="001005E8">
        <w:rPr>
          <w:rFonts w:asciiTheme="minorHAnsi" w:hAnsiTheme="minorHAnsi" w:cstheme="minorHAnsi"/>
          <w:b/>
          <w:bCs/>
          <w:sz w:val="22"/>
          <w:szCs w:val="22"/>
        </w:rPr>
        <w:t xml:space="preserve"> </w:t>
      </w:r>
      <w:r w:rsidR="002D1E5B" w:rsidRPr="001005E8">
        <w:rPr>
          <w:rFonts w:asciiTheme="minorHAnsi" w:hAnsiTheme="minorHAnsi" w:cstheme="minorHAnsi"/>
          <w:b/>
          <w:bCs/>
          <w:sz w:val="22"/>
          <w:szCs w:val="22"/>
        </w:rPr>
        <w:t xml:space="preserve">-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Ubezpieczyciel odstępuje od wymogu wykonywania dokumentacji fotograficznej ubezpieczanych pojazdów fabrycznie nowych, a</w:t>
      </w:r>
      <w:r w:rsidR="002D1E5B" w:rsidRPr="001005E8">
        <w:rPr>
          <w:rFonts w:asciiTheme="minorHAnsi" w:hAnsiTheme="minorHAnsi" w:cstheme="minorHAnsi"/>
          <w:sz w:val="22"/>
          <w:szCs w:val="22"/>
        </w:rPr>
        <w:t xml:space="preserve"> także pojazdów ubezpieczonych </w:t>
      </w:r>
      <w:r w:rsidR="007F185C" w:rsidRPr="001005E8">
        <w:rPr>
          <w:rFonts w:asciiTheme="minorHAnsi" w:hAnsiTheme="minorHAnsi" w:cstheme="minorHAnsi"/>
          <w:sz w:val="22"/>
          <w:szCs w:val="22"/>
        </w:rPr>
        <w:t>w zakresie AC bezpośrednio przed dniem zawarcia przedmiotowej umowy ubezpieczenia.</w:t>
      </w:r>
    </w:p>
    <w:p w14:paraId="7A047B83" w14:textId="15E9DBFD" w:rsidR="007F185C" w:rsidRPr="001005E8" w:rsidRDefault="00461B00" w:rsidP="002D1E5B">
      <w:pPr>
        <w:pStyle w:val="Adresodbiorcy"/>
        <w:spacing w:after="0" w:line="240" w:lineRule="auto"/>
        <w:outlineLvl w:val="0"/>
        <w:rPr>
          <w:rFonts w:asciiTheme="minorHAnsi" w:hAnsiTheme="minorHAnsi" w:cstheme="minorHAnsi"/>
          <w:b/>
          <w:bCs/>
          <w:sz w:val="22"/>
          <w:szCs w:val="22"/>
        </w:rPr>
      </w:pPr>
      <w:bookmarkStart w:id="54" w:name="_Toc324941286"/>
      <w:r w:rsidRPr="001005E8">
        <w:rPr>
          <w:rFonts w:asciiTheme="minorHAnsi" w:hAnsiTheme="minorHAnsi" w:cstheme="minorHAnsi"/>
          <w:b/>
          <w:bCs/>
          <w:sz w:val="22"/>
          <w:szCs w:val="22"/>
        </w:rPr>
        <w:t xml:space="preserve">2.2.27. </w:t>
      </w:r>
      <w:r w:rsidR="00D555AC" w:rsidRPr="001005E8">
        <w:rPr>
          <w:rFonts w:asciiTheme="minorHAnsi" w:hAnsiTheme="minorHAnsi" w:cstheme="minorHAnsi"/>
          <w:b/>
          <w:bCs/>
          <w:sz w:val="22"/>
          <w:szCs w:val="22"/>
        </w:rPr>
        <w:t>Klauzula stałej sumy ubezpieczenia pojazdów nowych</w:t>
      </w:r>
      <w:bookmarkEnd w:id="54"/>
      <w:r w:rsidR="002D1E5B" w:rsidRPr="001005E8">
        <w:rPr>
          <w:rFonts w:asciiTheme="minorHAnsi" w:hAnsiTheme="minorHAnsi" w:cstheme="minorHAnsi"/>
          <w:b/>
          <w:bCs/>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2D1E5B" w:rsidRPr="001005E8">
        <w:rPr>
          <w:rFonts w:asciiTheme="minorHAnsi" w:hAnsiTheme="minorHAnsi" w:cstheme="minorHAnsi"/>
          <w:sz w:val="22"/>
          <w:szCs w:val="22"/>
        </w:rPr>
        <w:t>s</w:t>
      </w:r>
      <w:r w:rsidR="007F185C" w:rsidRPr="001005E8">
        <w:rPr>
          <w:rFonts w:asciiTheme="minorHAnsi" w:hAnsiTheme="minorHAnsi" w:cstheme="minorHAnsi"/>
          <w:sz w:val="22"/>
          <w:szCs w:val="22"/>
        </w:rPr>
        <w:t>trony ustalają, że suma ubezpieczenia pojazdu nabytego w autoryzowanym punkcie sprzedaży jako fabrycznie nowego i którego okres eksploatacji nie przekroczył 12 miesięcy w chwili zawarcia umowy ubezpieczenia, przyjęta w wysokości równej wartości fakturowej pojazdu w dniu nabycia, będzie niezmienna w okresie ubezpieczenia.</w:t>
      </w:r>
    </w:p>
    <w:p w14:paraId="19035C2F" w14:textId="1C3C4CC2" w:rsidR="007F185C" w:rsidRPr="001005E8" w:rsidRDefault="00461B00" w:rsidP="002D1E5B">
      <w:pPr>
        <w:pStyle w:val="Adresodbiorcy"/>
        <w:spacing w:after="0" w:line="240" w:lineRule="auto"/>
        <w:outlineLvl w:val="0"/>
        <w:rPr>
          <w:rFonts w:asciiTheme="minorHAnsi" w:hAnsiTheme="minorHAnsi" w:cstheme="minorHAnsi"/>
          <w:b/>
          <w:bCs/>
          <w:sz w:val="22"/>
          <w:szCs w:val="22"/>
        </w:rPr>
      </w:pPr>
      <w:bookmarkStart w:id="55" w:name="_Toc324941288"/>
      <w:r w:rsidRPr="001005E8">
        <w:rPr>
          <w:rFonts w:asciiTheme="minorHAnsi" w:hAnsiTheme="minorHAnsi" w:cstheme="minorHAnsi"/>
          <w:b/>
          <w:bCs/>
          <w:sz w:val="22"/>
          <w:szCs w:val="22"/>
        </w:rPr>
        <w:t xml:space="preserve">2.2.28. </w:t>
      </w:r>
      <w:r w:rsidR="00D555AC" w:rsidRPr="001005E8">
        <w:rPr>
          <w:rFonts w:asciiTheme="minorHAnsi" w:hAnsiTheme="minorHAnsi" w:cstheme="minorHAnsi"/>
          <w:b/>
          <w:bCs/>
          <w:sz w:val="22"/>
          <w:szCs w:val="22"/>
        </w:rPr>
        <w:t>Klauzula po</w:t>
      </w:r>
      <w:r w:rsidR="00811BAA" w:rsidRPr="001005E8">
        <w:rPr>
          <w:rFonts w:asciiTheme="minorHAnsi" w:hAnsiTheme="minorHAnsi" w:cstheme="minorHAnsi"/>
          <w:b/>
          <w:bCs/>
          <w:sz w:val="22"/>
          <w:szCs w:val="22"/>
        </w:rPr>
        <w:t>mocy przy zagospodarowaniu pozo</w:t>
      </w:r>
      <w:r w:rsidR="00D555AC" w:rsidRPr="001005E8">
        <w:rPr>
          <w:rFonts w:asciiTheme="minorHAnsi" w:hAnsiTheme="minorHAnsi" w:cstheme="minorHAnsi"/>
          <w:b/>
          <w:bCs/>
          <w:sz w:val="22"/>
          <w:szCs w:val="22"/>
        </w:rPr>
        <w:t xml:space="preserve">stałości przy szkodzie </w:t>
      </w:r>
      <w:bookmarkEnd w:id="55"/>
      <w:r w:rsidR="000C6183" w:rsidRPr="001005E8">
        <w:rPr>
          <w:rFonts w:asciiTheme="minorHAnsi" w:hAnsiTheme="minorHAnsi" w:cstheme="minorHAnsi"/>
          <w:b/>
          <w:bCs/>
          <w:sz w:val="22"/>
          <w:szCs w:val="22"/>
        </w:rPr>
        <w:t>całkowitej -</w:t>
      </w:r>
      <w:r w:rsidR="002D1E5B" w:rsidRPr="001005E8">
        <w:rPr>
          <w:rFonts w:asciiTheme="minorHAnsi" w:hAnsiTheme="minorHAnsi" w:cstheme="minorHAnsi"/>
          <w:b/>
          <w:bCs/>
          <w:sz w:val="22"/>
          <w:szCs w:val="22"/>
        </w:rPr>
        <w:t xml:space="preserve">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bCs/>
          <w:sz w:val="22"/>
          <w:szCs w:val="22"/>
        </w:rPr>
        <w:t xml:space="preserve"> </w:t>
      </w:r>
      <w:r w:rsidR="007F185C" w:rsidRPr="001005E8">
        <w:rPr>
          <w:rFonts w:asciiTheme="minorHAnsi" w:hAnsiTheme="minorHAnsi" w:cstheme="minorHAnsi"/>
          <w:bCs/>
          <w:sz w:val="22"/>
          <w:szCs w:val="22"/>
        </w:rPr>
        <w:t xml:space="preserve">Ubezpieczyciel, na wniosek Ubezpieczającego/Ubezpieczonego, zobowiązuje się do udzielenia wszelkiej możliwej pomocy przy zagospodarowaniu i późniejszym zbyciu pozostałości pojazdu po szkodzie uznanej za całkowitą, a w szczególności do znalezienia nabywcy pojazdu w stanie uszkodzonym. 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wskazany podmiot, Ubezpieczyciel określa odszkodowanie w kwocie </w:t>
      </w:r>
      <w:r w:rsidR="007F185C" w:rsidRPr="001005E8">
        <w:rPr>
          <w:rFonts w:asciiTheme="minorHAnsi" w:hAnsiTheme="minorHAnsi" w:cstheme="minorHAnsi"/>
          <w:bCs/>
          <w:sz w:val="22"/>
          <w:szCs w:val="22"/>
        </w:rPr>
        <w:lastRenderedPageBreak/>
        <w:t>odpowiadającej wartości pojazdu w dniu ustalenia odszkodowania pomniejszone o wartość pozostałości powypadkowych ustalone na podstawie systemów eksperckich.</w:t>
      </w:r>
    </w:p>
    <w:p w14:paraId="30F439D6" w14:textId="4BD883CA" w:rsidR="007F185C" w:rsidRPr="001005E8" w:rsidRDefault="00461B00" w:rsidP="006D0877">
      <w:pPr>
        <w:pStyle w:val="Adresodbiorcy"/>
        <w:spacing w:after="0" w:line="240" w:lineRule="auto"/>
        <w:outlineLvl w:val="0"/>
        <w:rPr>
          <w:rFonts w:asciiTheme="minorHAnsi" w:hAnsiTheme="minorHAnsi" w:cstheme="minorHAnsi"/>
          <w:b/>
          <w:bCs/>
          <w:sz w:val="22"/>
          <w:szCs w:val="22"/>
        </w:rPr>
      </w:pPr>
      <w:bookmarkStart w:id="56" w:name="_Toc324941289"/>
      <w:r w:rsidRPr="001005E8">
        <w:rPr>
          <w:rFonts w:asciiTheme="minorHAnsi" w:hAnsiTheme="minorHAnsi" w:cstheme="minorHAnsi"/>
          <w:b/>
          <w:bCs/>
          <w:sz w:val="22"/>
          <w:szCs w:val="22"/>
        </w:rPr>
        <w:t xml:space="preserve">2.2.29. </w:t>
      </w:r>
      <w:r w:rsidR="00C55BD1" w:rsidRPr="001005E8">
        <w:rPr>
          <w:rFonts w:asciiTheme="minorHAnsi" w:hAnsiTheme="minorHAnsi" w:cstheme="minorHAnsi"/>
          <w:b/>
          <w:bCs/>
          <w:sz w:val="22"/>
          <w:szCs w:val="22"/>
        </w:rPr>
        <w:t>Klauzula likwidacji drobnych szkód</w:t>
      </w:r>
      <w:bookmarkEnd w:id="56"/>
      <w:r w:rsidR="006D0877" w:rsidRPr="001005E8">
        <w:rPr>
          <w:rFonts w:asciiTheme="minorHAnsi" w:hAnsiTheme="minorHAnsi" w:cstheme="minorHAnsi"/>
          <w:b/>
          <w:bCs/>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6D0877" w:rsidRPr="001005E8">
        <w:rPr>
          <w:rFonts w:asciiTheme="minorHAnsi" w:hAnsiTheme="minorHAnsi" w:cstheme="minorHAnsi"/>
          <w:sz w:val="22"/>
          <w:szCs w:val="22"/>
        </w:rPr>
        <w:t>w</w:t>
      </w:r>
      <w:r w:rsidR="007F185C" w:rsidRPr="001005E8">
        <w:rPr>
          <w:rFonts w:asciiTheme="minorHAnsi" w:hAnsiTheme="minorHAnsi" w:cstheme="minorHAnsi"/>
          <w:sz w:val="22"/>
          <w:szCs w:val="22"/>
        </w:rPr>
        <w:t xml:space="preserve"> przypadku szkody, której szacowana przez Ubezpieczającego/ Ubezpieczonego wysokość na d</w:t>
      </w:r>
      <w:r w:rsidR="00A17207" w:rsidRPr="001005E8">
        <w:rPr>
          <w:rFonts w:asciiTheme="minorHAnsi" w:hAnsiTheme="minorHAnsi" w:cstheme="minorHAnsi"/>
          <w:sz w:val="22"/>
          <w:szCs w:val="22"/>
        </w:rPr>
        <w:t xml:space="preserve">zień powstania nie przekracza </w:t>
      </w:r>
      <w:r w:rsidR="00810E44">
        <w:rPr>
          <w:rFonts w:asciiTheme="minorHAnsi" w:hAnsiTheme="minorHAnsi" w:cstheme="minorHAnsi"/>
          <w:sz w:val="22"/>
          <w:szCs w:val="22"/>
        </w:rPr>
        <w:t>5 </w:t>
      </w:r>
      <w:r w:rsidR="00A17207" w:rsidRPr="001005E8">
        <w:rPr>
          <w:rFonts w:asciiTheme="minorHAnsi" w:hAnsiTheme="minorHAnsi" w:cstheme="minorHAnsi"/>
          <w:sz w:val="22"/>
          <w:szCs w:val="22"/>
        </w:rPr>
        <w:t>000 zł</w:t>
      </w:r>
      <w:r w:rsidR="007F185C" w:rsidRPr="001005E8">
        <w:rPr>
          <w:rFonts w:asciiTheme="minorHAnsi" w:hAnsiTheme="minorHAnsi" w:cstheme="minorHAnsi"/>
          <w:sz w:val="22"/>
          <w:szCs w:val="22"/>
        </w:rPr>
        <w:t xml:space="preserve"> Ubezpieczający/ Ubezpieczony ma prawo, po zgłoszeniu szkody do Ubezpieczyciela</w:t>
      </w:r>
      <w:r w:rsidR="00853C4C" w:rsidRPr="001005E8">
        <w:rPr>
          <w:rFonts w:asciiTheme="minorHAnsi" w:hAnsiTheme="minorHAnsi" w:cstheme="minorHAnsi"/>
          <w:sz w:val="22"/>
          <w:szCs w:val="22"/>
        </w:rPr>
        <w:t xml:space="preserve"> i za jego zgodą</w:t>
      </w:r>
      <w:r w:rsidR="007F185C" w:rsidRPr="001005E8">
        <w:rPr>
          <w:rFonts w:asciiTheme="minorHAnsi" w:hAnsiTheme="minorHAnsi" w:cstheme="minorHAnsi"/>
          <w:sz w:val="22"/>
          <w:szCs w:val="22"/>
        </w:rPr>
        <w:t>, do samodzielnej likwidacji szkody sporządzając protokół oraz dokumentację fotograficzną.</w:t>
      </w:r>
    </w:p>
    <w:p w14:paraId="245B9A84" w14:textId="77777777" w:rsidR="007F185C" w:rsidRPr="001005E8" w:rsidRDefault="007F185C" w:rsidP="004D7EBE">
      <w:pPr>
        <w:pStyle w:val="Tekstpodstawowy"/>
        <w:spacing w:after="0"/>
        <w:jc w:val="both"/>
        <w:rPr>
          <w:rFonts w:asciiTheme="minorHAnsi" w:hAnsiTheme="minorHAnsi" w:cstheme="minorHAnsi"/>
          <w:sz w:val="22"/>
          <w:szCs w:val="22"/>
        </w:rPr>
      </w:pPr>
      <w:r w:rsidRPr="001005E8">
        <w:rPr>
          <w:rFonts w:asciiTheme="minorHAnsi" w:hAnsiTheme="minorHAnsi" w:cstheme="minorHAnsi"/>
          <w:sz w:val="22"/>
          <w:szCs w:val="22"/>
        </w:rPr>
        <w:t>Protokół powinien zawierać co najmniej: datę szkody i sporządzenia protokołu, dane osób sporządzających protokół, przyczynę powstania szkody (jeśli jest znana), krótki opis zdarzenia, wykaz uszkodzonych części z uzasadnieniem ich kwalifikacji do wymiany lub naprawy.</w:t>
      </w:r>
    </w:p>
    <w:p w14:paraId="5B3721B8" w14:textId="320199DB" w:rsidR="00E96119" w:rsidRPr="0011642C" w:rsidRDefault="008D38D3" w:rsidP="0011642C">
      <w:pPr>
        <w:jc w:val="both"/>
        <w:rPr>
          <w:rFonts w:asciiTheme="minorHAnsi" w:hAnsiTheme="minorHAnsi" w:cstheme="minorHAnsi"/>
          <w:b/>
          <w:bCs/>
          <w:sz w:val="22"/>
          <w:szCs w:val="22"/>
        </w:rPr>
      </w:pPr>
      <w:r w:rsidRPr="001005E8">
        <w:rPr>
          <w:rFonts w:asciiTheme="minorHAnsi" w:hAnsiTheme="minorHAnsi" w:cstheme="minorHAnsi"/>
          <w:b/>
          <w:sz w:val="22"/>
          <w:szCs w:val="22"/>
        </w:rPr>
        <w:t>2.2.30.</w:t>
      </w:r>
      <w:r w:rsidR="00C00588" w:rsidRPr="001005E8">
        <w:rPr>
          <w:rFonts w:asciiTheme="minorHAnsi" w:hAnsiTheme="minorHAnsi" w:cstheme="minorHAnsi"/>
          <w:b/>
          <w:sz w:val="22"/>
          <w:szCs w:val="22"/>
        </w:rPr>
        <w:t xml:space="preserve"> </w:t>
      </w:r>
      <w:bookmarkStart w:id="57" w:name="_Toc324941294"/>
      <w:r w:rsidR="00C55BD1" w:rsidRPr="001005E8">
        <w:rPr>
          <w:rFonts w:asciiTheme="minorHAnsi" w:hAnsiTheme="minorHAnsi" w:cstheme="minorHAnsi"/>
          <w:b/>
          <w:bCs/>
          <w:sz w:val="22"/>
          <w:szCs w:val="22"/>
        </w:rPr>
        <w:t>Klauzula wydatków gotówkow</w:t>
      </w:r>
      <w:r w:rsidR="00536587" w:rsidRPr="001005E8">
        <w:rPr>
          <w:rFonts w:asciiTheme="minorHAnsi" w:hAnsiTheme="minorHAnsi" w:cstheme="minorHAnsi"/>
          <w:b/>
          <w:bCs/>
          <w:sz w:val="22"/>
          <w:szCs w:val="22"/>
        </w:rPr>
        <w:t>y</w:t>
      </w:r>
      <w:r w:rsidR="00C55BD1" w:rsidRPr="001005E8">
        <w:rPr>
          <w:rFonts w:asciiTheme="minorHAnsi" w:hAnsiTheme="minorHAnsi" w:cstheme="minorHAnsi"/>
          <w:b/>
          <w:bCs/>
          <w:sz w:val="22"/>
          <w:szCs w:val="22"/>
        </w:rPr>
        <w:t>ch</w:t>
      </w:r>
      <w:bookmarkEnd w:id="57"/>
      <w:r w:rsidR="00C55BD1" w:rsidRPr="001005E8">
        <w:rPr>
          <w:rFonts w:asciiTheme="minorHAnsi" w:hAnsiTheme="minorHAnsi" w:cstheme="minorHAnsi"/>
          <w:b/>
          <w:bCs/>
          <w:sz w:val="22"/>
          <w:szCs w:val="22"/>
        </w:rPr>
        <w:t xml:space="preserve"> </w:t>
      </w:r>
      <w:bookmarkStart w:id="58" w:name="_Toc323738327"/>
      <w:bookmarkStart w:id="59" w:name="_Toc324941295"/>
      <w:r w:rsidR="007F185C" w:rsidRPr="001005E8">
        <w:rPr>
          <w:rFonts w:asciiTheme="minorHAnsi" w:hAnsiTheme="minorHAnsi" w:cstheme="minorHAnsi"/>
          <w:b/>
          <w:bCs/>
          <w:sz w:val="22"/>
          <w:szCs w:val="22"/>
        </w:rPr>
        <w:t xml:space="preserve">(o ile umowa </w:t>
      </w:r>
      <w:r w:rsidR="000C6183" w:rsidRPr="001005E8">
        <w:rPr>
          <w:rFonts w:asciiTheme="minorHAnsi" w:hAnsiTheme="minorHAnsi" w:cstheme="minorHAnsi"/>
          <w:b/>
          <w:bCs/>
          <w:sz w:val="22"/>
          <w:szCs w:val="22"/>
        </w:rPr>
        <w:t>przewiduje wyłącznie</w:t>
      </w:r>
      <w:r w:rsidR="007F185C" w:rsidRPr="001005E8">
        <w:rPr>
          <w:rFonts w:asciiTheme="minorHAnsi" w:hAnsiTheme="minorHAnsi" w:cstheme="minorHAnsi"/>
          <w:b/>
          <w:bCs/>
          <w:sz w:val="22"/>
          <w:szCs w:val="22"/>
        </w:rPr>
        <w:t xml:space="preserve"> bezgotówkowe rozliczenia i zlecanie holowania przez Centrum Assistance)</w:t>
      </w:r>
      <w:bookmarkEnd w:id="58"/>
      <w:bookmarkEnd w:id="59"/>
      <w:r w:rsidR="0011642C">
        <w:rPr>
          <w:rFonts w:asciiTheme="minorHAnsi" w:hAnsiTheme="minorHAnsi" w:cstheme="minorHAnsi"/>
          <w:b/>
          <w:bCs/>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Pr>
          <w:rFonts w:asciiTheme="minorHAnsi" w:hAnsiTheme="minorHAnsi" w:cstheme="minorHAnsi"/>
          <w:sz w:val="22"/>
          <w:szCs w:val="22"/>
        </w:rPr>
        <w:t xml:space="preserve"> </w:t>
      </w:r>
      <w:r w:rsidR="007F185C" w:rsidRPr="001005E8">
        <w:rPr>
          <w:rFonts w:asciiTheme="minorHAnsi" w:hAnsiTheme="minorHAnsi" w:cstheme="minorHAnsi"/>
          <w:sz w:val="22"/>
          <w:szCs w:val="22"/>
        </w:rPr>
        <w:t>Ubezpieczyciel pokryje poniesione przez Ubezpieczającego/ Ubezpieczonego koszty holowania</w:t>
      </w:r>
      <w:r w:rsidR="00AF5933" w:rsidRPr="001005E8">
        <w:rPr>
          <w:rFonts w:asciiTheme="minorHAnsi" w:hAnsiTheme="minorHAnsi" w:cstheme="minorHAnsi"/>
          <w:sz w:val="22"/>
          <w:szCs w:val="22"/>
        </w:rPr>
        <w:t xml:space="preserve"> na skutek awarii lub wypadku drogowego</w:t>
      </w:r>
      <w:r w:rsidR="007F185C" w:rsidRPr="001005E8">
        <w:rPr>
          <w:rFonts w:asciiTheme="minorHAnsi" w:hAnsiTheme="minorHAnsi" w:cstheme="minorHAnsi"/>
          <w:sz w:val="22"/>
          <w:szCs w:val="22"/>
        </w:rPr>
        <w:t xml:space="preserve"> objętego zakresem ubezpiec</w:t>
      </w:r>
      <w:r w:rsidR="00853C4C" w:rsidRPr="001005E8">
        <w:rPr>
          <w:rFonts w:asciiTheme="minorHAnsi" w:hAnsiTheme="minorHAnsi" w:cstheme="minorHAnsi"/>
          <w:sz w:val="22"/>
          <w:szCs w:val="22"/>
        </w:rPr>
        <w:t>zenia AC lub Assistance również k</w:t>
      </w:r>
      <w:r w:rsidR="007F185C" w:rsidRPr="001005E8">
        <w:rPr>
          <w:rFonts w:asciiTheme="minorHAnsi" w:hAnsiTheme="minorHAnsi" w:cstheme="minorHAnsi"/>
          <w:sz w:val="22"/>
          <w:szCs w:val="22"/>
        </w:rPr>
        <w:t>iedy kontakt z centrum Assistance był niemożliwy z przyczyn losowych, takich jak, np. kiedy kierowca poszkodowanego pojazdu nie był w stanie tego uczynić ze względu na doznane w kolizji obrażenia, utratę świadomości, śmierć, niesprawny telefon, brak dostępu do telefonu, konieczność zastosowania się do poleceń policji.</w:t>
      </w:r>
      <w:r w:rsidR="00AF5933" w:rsidRPr="001005E8">
        <w:rPr>
          <w:rFonts w:asciiTheme="minorHAnsi" w:hAnsiTheme="minorHAnsi" w:cstheme="minorHAnsi"/>
          <w:sz w:val="22"/>
          <w:szCs w:val="22"/>
        </w:rPr>
        <w:t xml:space="preserve"> </w:t>
      </w:r>
      <w:r w:rsidR="007F185C" w:rsidRPr="001005E8">
        <w:rPr>
          <w:rFonts w:asciiTheme="minorHAnsi" w:hAnsiTheme="minorHAnsi" w:cstheme="minorHAnsi"/>
          <w:sz w:val="22"/>
          <w:szCs w:val="22"/>
        </w:rPr>
        <w:t>Koszty</w:t>
      </w:r>
      <w:r w:rsidR="00AF5933" w:rsidRPr="001005E8">
        <w:rPr>
          <w:rFonts w:asciiTheme="minorHAnsi" w:hAnsiTheme="minorHAnsi" w:cstheme="minorHAnsi"/>
          <w:sz w:val="22"/>
          <w:szCs w:val="22"/>
        </w:rPr>
        <w:t xml:space="preserve"> w/w</w:t>
      </w:r>
      <w:r w:rsidR="007F185C" w:rsidRPr="001005E8">
        <w:rPr>
          <w:rFonts w:asciiTheme="minorHAnsi" w:hAnsiTheme="minorHAnsi" w:cstheme="minorHAnsi"/>
          <w:sz w:val="22"/>
          <w:szCs w:val="22"/>
        </w:rPr>
        <w:t xml:space="preserve"> holowania nie mogą być wyższe średnich stawek rynkowych</w:t>
      </w:r>
    </w:p>
    <w:p w14:paraId="6D156615" w14:textId="75E43F17" w:rsidR="00283790" w:rsidRPr="001005E8" w:rsidRDefault="008D38D3" w:rsidP="00283790">
      <w:pPr>
        <w:pStyle w:val="Tekstpodstawowywcity2"/>
        <w:spacing w:after="0" w:line="240" w:lineRule="auto"/>
        <w:ind w:left="0"/>
        <w:jc w:val="both"/>
        <w:rPr>
          <w:rFonts w:asciiTheme="minorHAnsi" w:hAnsiTheme="minorHAnsi" w:cstheme="minorHAnsi"/>
          <w:b/>
          <w:sz w:val="22"/>
          <w:szCs w:val="22"/>
        </w:rPr>
      </w:pPr>
      <w:r w:rsidRPr="001005E8">
        <w:rPr>
          <w:rFonts w:asciiTheme="minorHAnsi" w:hAnsiTheme="minorHAnsi" w:cstheme="minorHAnsi"/>
          <w:b/>
          <w:sz w:val="22"/>
          <w:szCs w:val="22"/>
        </w:rPr>
        <w:t>2.2.31.</w:t>
      </w:r>
      <w:r w:rsidR="00283790" w:rsidRPr="001005E8">
        <w:rPr>
          <w:rFonts w:asciiTheme="minorHAnsi" w:hAnsiTheme="minorHAnsi" w:cstheme="minorHAnsi"/>
          <w:b/>
          <w:sz w:val="22"/>
          <w:szCs w:val="22"/>
        </w:rPr>
        <w:t xml:space="preserve"> Klauzula gwarantowanej sumy ubezpieczenia</w:t>
      </w:r>
      <w:r w:rsidR="006D0877"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6D0877" w:rsidRPr="001005E8">
        <w:rPr>
          <w:rFonts w:asciiTheme="minorHAnsi" w:hAnsiTheme="minorHAnsi" w:cstheme="minorHAnsi"/>
          <w:sz w:val="22"/>
          <w:szCs w:val="22"/>
        </w:rPr>
        <w:t>d</w:t>
      </w:r>
      <w:r w:rsidR="00283790" w:rsidRPr="001005E8">
        <w:rPr>
          <w:rFonts w:asciiTheme="minorHAnsi" w:hAnsiTheme="minorHAnsi" w:cstheme="minorHAnsi"/>
          <w:sz w:val="22"/>
          <w:szCs w:val="22"/>
        </w:rPr>
        <w:t>la pojazdów osobowych, osobowo – ciężarowych, ciężarowych o nadwoziu osobowego i ładowności do 2 ton z okresem eksploatacji</w:t>
      </w:r>
      <w:r w:rsidR="009753AA" w:rsidRPr="001005E8">
        <w:rPr>
          <w:rFonts w:asciiTheme="minorHAnsi" w:hAnsiTheme="minorHAnsi" w:cstheme="minorHAnsi"/>
          <w:sz w:val="22"/>
          <w:szCs w:val="22"/>
        </w:rPr>
        <w:t xml:space="preserve"> od 2 roku i</w:t>
      </w:r>
      <w:r w:rsidR="00283790" w:rsidRPr="001005E8">
        <w:rPr>
          <w:rFonts w:asciiTheme="minorHAnsi" w:hAnsiTheme="minorHAnsi" w:cstheme="minorHAnsi"/>
          <w:sz w:val="22"/>
          <w:szCs w:val="22"/>
        </w:rPr>
        <w:t xml:space="preserve"> nie przekraczającym 5 lat, w przypadku szkody całkowitej (lub kradzieży/rabunku pojazdu) wypłata odszkodowania będzie równa sumie ubezpieczenia wpisanej w polisie przez cały okres ubezpieczenia</w:t>
      </w:r>
    </w:p>
    <w:p w14:paraId="68FA3674" w14:textId="68651F14" w:rsidR="00283790" w:rsidRPr="001005E8" w:rsidRDefault="008D38D3" w:rsidP="006D0877">
      <w:pPr>
        <w:autoSpaceDE w:val="0"/>
        <w:autoSpaceDN w:val="0"/>
        <w:adjustRightInd w:val="0"/>
        <w:jc w:val="both"/>
        <w:rPr>
          <w:rFonts w:asciiTheme="minorHAnsi" w:hAnsiTheme="minorHAnsi" w:cstheme="minorHAnsi"/>
          <w:b/>
          <w:sz w:val="22"/>
          <w:szCs w:val="22"/>
        </w:rPr>
      </w:pPr>
      <w:r w:rsidRPr="001005E8">
        <w:rPr>
          <w:rFonts w:asciiTheme="minorHAnsi" w:hAnsiTheme="minorHAnsi" w:cstheme="minorHAnsi"/>
          <w:b/>
          <w:sz w:val="22"/>
          <w:szCs w:val="22"/>
        </w:rPr>
        <w:t>2.2.32.</w:t>
      </w:r>
      <w:r w:rsidR="00283790" w:rsidRPr="001005E8">
        <w:rPr>
          <w:rFonts w:asciiTheme="minorHAnsi" w:hAnsiTheme="minorHAnsi" w:cstheme="minorHAnsi"/>
          <w:b/>
          <w:sz w:val="22"/>
          <w:szCs w:val="22"/>
        </w:rPr>
        <w:t xml:space="preserve"> Klauzula samoistnego otwarcia pokrywy silnika</w:t>
      </w:r>
      <w:r w:rsidR="006D0877" w:rsidRPr="001005E8">
        <w:rPr>
          <w:rFonts w:asciiTheme="minorHAnsi" w:hAnsiTheme="minorHAnsi" w:cstheme="minorHAnsi"/>
          <w:b/>
          <w:sz w:val="22"/>
          <w:szCs w:val="22"/>
        </w:rPr>
        <w:t xml:space="preserve"> -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283790" w:rsidRPr="001005E8">
        <w:rPr>
          <w:rFonts w:asciiTheme="minorHAnsi" w:hAnsiTheme="minorHAnsi" w:cstheme="minorHAnsi"/>
          <w:sz w:val="22"/>
          <w:szCs w:val="22"/>
        </w:rPr>
        <w:t>Ubezpieczyciel rozszerza swoją odpowiedzialność za szkody powstałe w wyniku otwarcia się podczas jazdy pokrywy silnika spowodowane działaniem czynnika zewnętrznego lub uszkodzeniem zamka/zabezpieczeń np. po najechaniu na przeszkodę lub przez inny czynnik zewnętrzny</w:t>
      </w:r>
    </w:p>
    <w:p w14:paraId="6207DFAC" w14:textId="54816850" w:rsidR="009753AA" w:rsidRPr="001005E8" w:rsidRDefault="008D38D3" w:rsidP="006D0877">
      <w:pPr>
        <w:pStyle w:val="Adresodbiorcy"/>
        <w:spacing w:after="0" w:line="240" w:lineRule="auto"/>
        <w:ind w:left="-11"/>
        <w:outlineLvl w:val="0"/>
        <w:rPr>
          <w:rFonts w:asciiTheme="minorHAnsi" w:hAnsiTheme="minorHAnsi" w:cstheme="minorHAnsi"/>
          <w:b/>
          <w:bCs/>
          <w:sz w:val="22"/>
          <w:szCs w:val="22"/>
        </w:rPr>
      </w:pPr>
      <w:r w:rsidRPr="001005E8">
        <w:rPr>
          <w:rFonts w:asciiTheme="minorHAnsi" w:hAnsiTheme="minorHAnsi" w:cstheme="minorHAnsi"/>
          <w:b/>
          <w:bCs/>
          <w:sz w:val="22"/>
          <w:szCs w:val="22"/>
        </w:rPr>
        <w:t>2.2.33.</w:t>
      </w:r>
      <w:r w:rsidR="009753AA" w:rsidRPr="001005E8">
        <w:rPr>
          <w:rFonts w:asciiTheme="minorHAnsi" w:hAnsiTheme="minorHAnsi" w:cstheme="minorHAnsi"/>
          <w:b/>
          <w:bCs/>
          <w:sz w:val="22"/>
          <w:szCs w:val="22"/>
        </w:rPr>
        <w:t xml:space="preserve"> Klauzula uprawnionego kierowcy poniżej 25 roku </w:t>
      </w:r>
      <w:r w:rsidR="000C6183" w:rsidRPr="001005E8">
        <w:rPr>
          <w:rFonts w:asciiTheme="minorHAnsi" w:hAnsiTheme="minorHAnsi" w:cstheme="minorHAnsi"/>
          <w:b/>
          <w:bCs/>
          <w:sz w:val="22"/>
          <w:szCs w:val="22"/>
        </w:rPr>
        <w:t>życia -</w:t>
      </w:r>
      <w:r w:rsidR="006D0877" w:rsidRPr="001005E8">
        <w:rPr>
          <w:rFonts w:asciiTheme="minorHAnsi" w:hAnsiTheme="minorHAnsi" w:cstheme="minorHAnsi"/>
          <w:b/>
          <w:bCs/>
          <w:sz w:val="22"/>
          <w:szCs w:val="22"/>
        </w:rPr>
        <w:t xml:space="preserve"> </w:t>
      </w:r>
      <w:r w:rsidR="0011642C"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11642C" w:rsidRPr="001005E8">
        <w:rPr>
          <w:rFonts w:asciiTheme="minorHAnsi" w:hAnsiTheme="minorHAnsi" w:cstheme="minorHAnsi"/>
          <w:sz w:val="22"/>
          <w:szCs w:val="22"/>
        </w:rPr>
        <w:t xml:space="preserve"> </w:t>
      </w:r>
      <w:r w:rsidR="009753AA" w:rsidRPr="001005E8">
        <w:rPr>
          <w:rFonts w:asciiTheme="minorHAnsi" w:hAnsiTheme="minorHAnsi" w:cstheme="minorHAnsi"/>
          <w:sz w:val="22"/>
          <w:szCs w:val="22"/>
        </w:rPr>
        <w:t>Ubezpieczyciel nie będzie stosował</w:t>
      </w:r>
      <w:r w:rsidR="006D0877" w:rsidRPr="001005E8">
        <w:rPr>
          <w:rFonts w:asciiTheme="minorHAnsi" w:hAnsiTheme="minorHAnsi" w:cstheme="minorHAnsi"/>
          <w:sz w:val="22"/>
          <w:szCs w:val="22"/>
        </w:rPr>
        <w:t xml:space="preserve"> potrąceń z odszkodowania, ani </w:t>
      </w:r>
      <w:r w:rsidR="009753AA" w:rsidRPr="001005E8">
        <w:rPr>
          <w:rFonts w:asciiTheme="minorHAnsi" w:hAnsiTheme="minorHAnsi" w:cstheme="minorHAnsi"/>
          <w:sz w:val="22"/>
          <w:szCs w:val="22"/>
        </w:rPr>
        <w:t>w postaci franszyzy, ani udziałów własnych w przypadku, jeżeli pojazd będący przedmiotem szkody był udostępniony przez Ubezpieczającego/ Ubezpieczonego osobie, która nie przekroczyła 25 roku życia.</w:t>
      </w:r>
    </w:p>
    <w:p w14:paraId="631CBA06" w14:textId="77777777" w:rsidR="009753AA" w:rsidRPr="001005E8" w:rsidRDefault="009753AA" w:rsidP="004D7EBE">
      <w:pPr>
        <w:ind w:left="360"/>
        <w:jc w:val="both"/>
        <w:rPr>
          <w:rFonts w:asciiTheme="minorHAnsi" w:hAnsiTheme="minorHAnsi" w:cstheme="minorHAnsi"/>
          <w:b/>
          <w:sz w:val="22"/>
          <w:szCs w:val="22"/>
        </w:rPr>
      </w:pPr>
    </w:p>
    <w:p w14:paraId="601971A3" w14:textId="1B9F2645" w:rsidR="001C6E96" w:rsidRPr="001E0425" w:rsidRDefault="007F185C" w:rsidP="00A115D1">
      <w:pPr>
        <w:numPr>
          <w:ilvl w:val="0"/>
          <w:numId w:val="23"/>
        </w:numPr>
        <w:ind w:left="284"/>
        <w:jc w:val="both"/>
        <w:rPr>
          <w:rFonts w:asciiTheme="minorHAnsi" w:hAnsiTheme="minorHAnsi" w:cstheme="minorHAnsi"/>
          <w:b/>
          <w:sz w:val="22"/>
          <w:szCs w:val="22"/>
        </w:rPr>
      </w:pPr>
      <w:r w:rsidRPr="001E0425">
        <w:rPr>
          <w:rFonts w:asciiTheme="minorHAnsi" w:hAnsiTheme="minorHAnsi" w:cstheme="minorHAnsi"/>
          <w:b/>
          <w:sz w:val="22"/>
          <w:szCs w:val="22"/>
        </w:rPr>
        <w:t xml:space="preserve">Wykaz pojazdów stanowi </w:t>
      </w:r>
      <w:r w:rsidR="00387885" w:rsidRPr="001E0425">
        <w:rPr>
          <w:rFonts w:asciiTheme="minorHAnsi" w:hAnsiTheme="minorHAnsi" w:cstheme="minorHAnsi"/>
          <w:b/>
          <w:sz w:val="22"/>
          <w:szCs w:val="22"/>
        </w:rPr>
        <w:t>Z</w:t>
      </w:r>
      <w:r w:rsidRPr="001E0425">
        <w:rPr>
          <w:rFonts w:asciiTheme="minorHAnsi" w:hAnsiTheme="minorHAnsi" w:cstheme="minorHAnsi"/>
          <w:b/>
          <w:sz w:val="22"/>
          <w:szCs w:val="22"/>
        </w:rPr>
        <w:t xml:space="preserve">ałącznik </w:t>
      </w:r>
      <w:r w:rsidR="000811D0" w:rsidRPr="001E0425">
        <w:rPr>
          <w:rFonts w:asciiTheme="minorHAnsi" w:hAnsiTheme="minorHAnsi" w:cstheme="minorHAnsi"/>
          <w:b/>
          <w:sz w:val="22"/>
          <w:szCs w:val="22"/>
        </w:rPr>
        <w:t xml:space="preserve">nr </w:t>
      </w:r>
      <w:r w:rsidR="007A73EB">
        <w:rPr>
          <w:rFonts w:asciiTheme="minorHAnsi" w:hAnsiTheme="minorHAnsi" w:cstheme="minorHAnsi"/>
          <w:b/>
          <w:sz w:val="22"/>
          <w:szCs w:val="22"/>
        </w:rPr>
        <w:t>11</w:t>
      </w:r>
      <w:r w:rsidR="00216BB3" w:rsidRPr="001E0425">
        <w:rPr>
          <w:rFonts w:asciiTheme="minorHAnsi" w:hAnsiTheme="minorHAnsi" w:cstheme="minorHAnsi"/>
          <w:b/>
          <w:sz w:val="22"/>
          <w:szCs w:val="22"/>
        </w:rPr>
        <w:t>.</w:t>
      </w:r>
    </w:p>
    <w:p w14:paraId="4B2964EA" w14:textId="3A1621B2" w:rsidR="001C6E96" w:rsidRPr="001E0425" w:rsidRDefault="001C6E96" w:rsidP="00CB6578">
      <w:pPr>
        <w:numPr>
          <w:ilvl w:val="0"/>
          <w:numId w:val="23"/>
        </w:numPr>
        <w:ind w:left="284"/>
        <w:jc w:val="both"/>
        <w:rPr>
          <w:rFonts w:asciiTheme="minorHAnsi" w:hAnsiTheme="minorHAnsi" w:cstheme="minorHAnsi"/>
          <w:b/>
          <w:sz w:val="22"/>
          <w:szCs w:val="22"/>
        </w:rPr>
      </w:pPr>
      <w:r w:rsidRPr="001E0425">
        <w:rPr>
          <w:rFonts w:asciiTheme="minorHAnsi" w:hAnsiTheme="minorHAnsi" w:cstheme="minorHAnsi"/>
          <w:b/>
          <w:sz w:val="22"/>
          <w:szCs w:val="22"/>
        </w:rPr>
        <w:t xml:space="preserve">Szkodowość opisana została w </w:t>
      </w:r>
      <w:r w:rsidR="00387885" w:rsidRPr="001E0425">
        <w:rPr>
          <w:rFonts w:asciiTheme="minorHAnsi" w:hAnsiTheme="minorHAnsi" w:cstheme="minorHAnsi"/>
          <w:b/>
          <w:sz w:val="22"/>
          <w:szCs w:val="22"/>
        </w:rPr>
        <w:t>Z</w:t>
      </w:r>
      <w:r w:rsidRPr="001E0425">
        <w:rPr>
          <w:rFonts w:asciiTheme="minorHAnsi" w:hAnsiTheme="minorHAnsi" w:cstheme="minorHAnsi"/>
          <w:b/>
          <w:sz w:val="22"/>
          <w:szCs w:val="22"/>
        </w:rPr>
        <w:t xml:space="preserve">ałączniku nr </w:t>
      </w:r>
      <w:r w:rsidR="007A73EB">
        <w:rPr>
          <w:rFonts w:asciiTheme="minorHAnsi" w:hAnsiTheme="minorHAnsi" w:cstheme="minorHAnsi"/>
          <w:b/>
          <w:sz w:val="22"/>
          <w:szCs w:val="22"/>
        </w:rPr>
        <w:t>12</w:t>
      </w:r>
      <w:r w:rsidR="00810E44">
        <w:rPr>
          <w:rFonts w:asciiTheme="minorHAnsi" w:hAnsiTheme="minorHAnsi" w:cstheme="minorHAnsi"/>
          <w:b/>
          <w:sz w:val="22"/>
          <w:szCs w:val="22"/>
        </w:rPr>
        <w:t>.</w:t>
      </w:r>
    </w:p>
    <w:p w14:paraId="0E1131AA" w14:textId="77777777" w:rsidR="007F185C" w:rsidRPr="001005E8" w:rsidRDefault="007F185C" w:rsidP="004D7EBE">
      <w:pPr>
        <w:ind w:left="360"/>
        <w:jc w:val="both"/>
        <w:rPr>
          <w:rFonts w:asciiTheme="minorHAnsi" w:hAnsiTheme="minorHAnsi" w:cstheme="minorHAnsi"/>
          <w:b/>
          <w:sz w:val="22"/>
          <w:szCs w:val="22"/>
        </w:rPr>
      </w:pPr>
    </w:p>
    <w:p w14:paraId="44AAF344" w14:textId="77777777" w:rsidR="007F185C" w:rsidRPr="001005E8" w:rsidRDefault="007F185C" w:rsidP="001C6E96">
      <w:pPr>
        <w:jc w:val="both"/>
        <w:rPr>
          <w:rFonts w:asciiTheme="minorHAnsi" w:hAnsiTheme="minorHAnsi" w:cstheme="minorHAnsi"/>
          <w:b/>
          <w:sz w:val="22"/>
          <w:szCs w:val="22"/>
        </w:rPr>
      </w:pPr>
      <w:r w:rsidRPr="001005E8">
        <w:rPr>
          <w:rFonts w:asciiTheme="minorHAnsi" w:hAnsiTheme="minorHAnsi" w:cstheme="minorHAnsi"/>
          <w:b/>
          <w:sz w:val="22"/>
          <w:szCs w:val="22"/>
        </w:rPr>
        <w:t>UWAGA:</w:t>
      </w:r>
    </w:p>
    <w:p w14:paraId="6D434D7E" w14:textId="77777777" w:rsidR="007F185C" w:rsidRPr="001005E8" w:rsidRDefault="007F185C" w:rsidP="001C6E96">
      <w:pPr>
        <w:jc w:val="both"/>
        <w:rPr>
          <w:rFonts w:asciiTheme="minorHAnsi" w:hAnsiTheme="minorHAnsi" w:cstheme="minorHAnsi"/>
          <w:sz w:val="22"/>
          <w:szCs w:val="22"/>
        </w:rPr>
      </w:pPr>
      <w:r w:rsidRPr="001005E8">
        <w:rPr>
          <w:rFonts w:asciiTheme="minorHAnsi" w:hAnsiTheme="minorHAnsi" w:cstheme="minorHAnsi"/>
          <w:sz w:val="22"/>
          <w:szCs w:val="22"/>
        </w:rPr>
        <w:t>Wartości poszczególnych pojazdów ubezpieczanych w ramach umów AC będą aktualizowane o parametry mające wpływ na cenę w okresie około 14 dni przed wystawieniem dokumentów ubezpieczenia.</w:t>
      </w:r>
    </w:p>
    <w:p w14:paraId="4A00DA27" w14:textId="77777777" w:rsidR="000932D2" w:rsidRPr="003E2BA5" w:rsidRDefault="000932D2" w:rsidP="00387885">
      <w:pPr>
        <w:jc w:val="center"/>
        <w:rPr>
          <w:rFonts w:asciiTheme="minorHAnsi" w:hAnsiTheme="minorHAnsi" w:cstheme="minorHAnsi"/>
          <w:color w:val="4F81BD" w:themeColor="accent1"/>
          <w:sz w:val="22"/>
          <w:szCs w:val="22"/>
          <w:highlight w:val="yellow"/>
        </w:rPr>
      </w:pPr>
    </w:p>
    <w:p w14:paraId="1DBDDBEB" w14:textId="77777777" w:rsidR="00115E01" w:rsidRPr="001005E8" w:rsidRDefault="00115E01" w:rsidP="00115E01">
      <w:pPr>
        <w:jc w:val="center"/>
        <w:rPr>
          <w:rFonts w:asciiTheme="minorHAnsi" w:hAnsiTheme="minorHAnsi" w:cstheme="minorHAnsi"/>
          <w:b/>
          <w:sz w:val="22"/>
          <w:szCs w:val="22"/>
        </w:rPr>
      </w:pPr>
      <w:r w:rsidRPr="001005E8">
        <w:rPr>
          <w:rFonts w:asciiTheme="minorHAnsi" w:hAnsiTheme="minorHAnsi" w:cstheme="minorHAnsi"/>
          <w:b/>
          <w:sz w:val="22"/>
          <w:szCs w:val="22"/>
        </w:rPr>
        <w:t>----------------------------------------------</w:t>
      </w:r>
    </w:p>
    <w:p w14:paraId="17AA805E" w14:textId="77777777" w:rsidR="00115E01" w:rsidRPr="003E2BA5" w:rsidRDefault="00115E01" w:rsidP="00115E01">
      <w:pPr>
        <w:jc w:val="both"/>
        <w:rPr>
          <w:rFonts w:asciiTheme="minorHAnsi" w:hAnsiTheme="minorHAnsi" w:cstheme="minorHAnsi"/>
          <w:b/>
          <w:sz w:val="22"/>
          <w:szCs w:val="22"/>
          <w:highlight w:val="yellow"/>
        </w:rPr>
      </w:pPr>
    </w:p>
    <w:p w14:paraId="030B6042" w14:textId="6D83EDDE" w:rsidR="00115E01" w:rsidRPr="0005664F" w:rsidRDefault="00115E01" w:rsidP="00115E01">
      <w:pPr>
        <w:pStyle w:val="Tekstpodstawowy"/>
        <w:spacing w:after="0"/>
        <w:ind w:hanging="76"/>
        <w:jc w:val="both"/>
        <w:rPr>
          <w:rFonts w:asciiTheme="minorHAnsi" w:hAnsiTheme="minorHAnsi" w:cstheme="minorHAnsi"/>
          <w:b/>
          <w:sz w:val="22"/>
          <w:szCs w:val="22"/>
        </w:rPr>
      </w:pPr>
      <w:r w:rsidRPr="0005664F">
        <w:rPr>
          <w:rFonts w:asciiTheme="minorHAnsi" w:hAnsiTheme="minorHAnsi" w:cstheme="minorHAnsi"/>
          <w:b/>
          <w:sz w:val="22"/>
          <w:szCs w:val="22"/>
        </w:rPr>
        <w:t xml:space="preserve"> Postanowienia dodatkowe – punktowane w ramach kryterium „Klauzule fakultatywne” Części 2 zamówienia</w:t>
      </w:r>
      <w:r w:rsidR="0011642C">
        <w:rPr>
          <w:rFonts w:asciiTheme="minorHAnsi" w:hAnsiTheme="minorHAnsi" w:cstheme="minorHAnsi"/>
          <w:b/>
          <w:sz w:val="22"/>
          <w:szCs w:val="22"/>
        </w:rPr>
        <w:t xml:space="preserve"> - </w:t>
      </w:r>
    </w:p>
    <w:p w14:paraId="667869BD" w14:textId="77777777" w:rsidR="00115E01" w:rsidRPr="00EE72AD" w:rsidRDefault="00115E01" w:rsidP="00115E01">
      <w:pPr>
        <w:jc w:val="both"/>
        <w:rPr>
          <w:rFonts w:asciiTheme="minorHAnsi" w:hAnsiTheme="minorHAnsi" w:cstheme="minorHAnsi"/>
          <w:sz w:val="22"/>
          <w:szCs w:val="22"/>
        </w:rPr>
      </w:pPr>
    </w:p>
    <w:p w14:paraId="347D667C" w14:textId="77777777" w:rsidR="00115E01" w:rsidRPr="00EE72AD" w:rsidRDefault="00115E01" w:rsidP="00320A69">
      <w:pPr>
        <w:pStyle w:val="Tekstpodstawowywcity2"/>
        <w:numPr>
          <w:ilvl w:val="0"/>
          <w:numId w:val="32"/>
        </w:numPr>
        <w:tabs>
          <w:tab w:val="clear" w:pos="1863"/>
          <w:tab w:val="num" w:pos="1134"/>
        </w:tabs>
        <w:spacing w:after="0" w:line="240" w:lineRule="auto"/>
        <w:ind w:hanging="1296"/>
        <w:rPr>
          <w:rFonts w:asciiTheme="minorHAnsi" w:hAnsiTheme="minorHAnsi" w:cstheme="minorHAnsi"/>
          <w:b/>
          <w:sz w:val="22"/>
          <w:szCs w:val="22"/>
        </w:rPr>
      </w:pPr>
      <w:r w:rsidRPr="00EE72AD">
        <w:rPr>
          <w:rFonts w:asciiTheme="minorHAnsi" w:hAnsiTheme="minorHAnsi" w:cstheme="minorHAnsi"/>
          <w:b/>
          <w:sz w:val="22"/>
          <w:szCs w:val="22"/>
        </w:rPr>
        <w:t xml:space="preserve">Klauzula stałej sumy ubezpieczenia </w:t>
      </w:r>
    </w:p>
    <w:p w14:paraId="49D15FF7" w14:textId="5275DA41" w:rsidR="00115E01" w:rsidRPr="00EE72AD" w:rsidRDefault="004B5965" w:rsidP="00761885">
      <w:pPr>
        <w:pStyle w:val="Tekstpodstawowywcity2"/>
        <w:tabs>
          <w:tab w:val="num" w:pos="1134"/>
        </w:tabs>
        <w:spacing w:after="0" w:line="240" w:lineRule="auto"/>
        <w:ind w:left="1134" w:hanging="587"/>
        <w:jc w:val="both"/>
        <w:rPr>
          <w:rFonts w:asciiTheme="minorHAnsi" w:hAnsiTheme="minorHAnsi" w:cstheme="minorHAnsi"/>
          <w:sz w:val="22"/>
          <w:szCs w:val="22"/>
        </w:rPr>
      </w:pPr>
      <w:r w:rsidRPr="00EE72AD">
        <w:rPr>
          <w:rFonts w:asciiTheme="minorHAnsi" w:hAnsiTheme="minorHAnsi" w:cstheme="minorHAnsi"/>
          <w:sz w:val="22"/>
          <w:szCs w:val="22"/>
        </w:rPr>
        <w:lastRenderedPageBreak/>
        <w:tab/>
      </w:r>
      <w:r w:rsidR="003A6691" w:rsidRPr="00591FAD">
        <w:rPr>
          <w:rFonts w:asciiTheme="minorHAnsi" w:hAnsiTheme="minorHAnsi" w:cstheme="minorHAnsi"/>
          <w:sz w:val="22"/>
          <w:szCs w:val="22"/>
        </w:rPr>
        <w:t>z zachowaniem pozostałych, niezmienionych niniejszą klauzulą postanowień umowy ubezpieczenia i ogólnych warunków ubezpieczenia, ustala się, że</w:t>
      </w:r>
      <w:r w:rsidR="003A6691" w:rsidRPr="00EE72AD">
        <w:rPr>
          <w:rFonts w:asciiTheme="minorHAnsi" w:hAnsiTheme="minorHAnsi" w:cstheme="minorHAnsi"/>
          <w:sz w:val="22"/>
          <w:szCs w:val="22"/>
        </w:rPr>
        <w:t xml:space="preserve"> </w:t>
      </w:r>
      <w:r w:rsidR="00115E01" w:rsidRPr="00EE72AD">
        <w:rPr>
          <w:rFonts w:asciiTheme="minorHAnsi" w:hAnsiTheme="minorHAnsi" w:cstheme="minorHAnsi"/>
          <w:sz w:val="22"/>
          <w:szCs w:val="22"/>
        </w:rPr>
        <w:t>Ubezpieczyciel gwarantuje stałą sumę ubezpieczenia p</w:t>
      </w:r>
      <w:r w:rsidRPr="00EE72AD">
        <w:rPr>
          <w:rFonts w:asciiTheme="minorHAnsi" w:hAnsiTheme="minorHAnsi" w:cstheme="minorHAnsi"/>
          <w:sz w:val="22"/>
          <w:szCs w:val="22"/>
        </w:rPr>
        <w:t>ojazdu przez cały okres trwania</w:t>
      </w:r>
      <w:r w:rsidR="00761885" w:rsidRPr="00EE72AD">
        <w:rPr>
          <w:rFonts w:asciiTheme="minorHAnsi" w:hAnsiTheme="minorHAnsi" w:cstheme="minorHAnsi"/>
          <w:sz w:val="22"/>
          <w:szCs w:val="22"/>
        </w:rPr>
        <w:t xml:space="preserve"> </w:t>
      </w:r>
      <w:r w:rsidR="00115E01" w:rsidRPr="00EE72AD">
        <w:rPr>
          <w:rFonts w:asciiTheme="minorHAnsi" w:hAnsiTheme="minorHAnsi" w:cstheme="minorHAnsi"/>
          <w:sz w:val="22"/>
          <w:szCs w:val="22"/>
        </w:rPr>
        <w:t xml:space="preserve">rocznej polisy ubezpieczenia </w:t>
      </w:r>
    </w:p>
    <w:p w14:paraId="005B5410" w14:textId="608909B4" w:rsidR="00115E01" w:rsidRPr="006317DA" w:rsidRDefault="004B5965" w:rsidP="004B5965">
      <w:pPr>
        <w:pStyle w:val="Tekstpodstawowywcity2"/>
        <w:tabs>
          <w:tab w:val="num" w:pos="1134"/>
        </w:tabs>
        <w:spacing w:after="0" w:line="240" w:lineRule="auto"/>
        <w:ind w:left="1843" w:hanging="1296"/>
        <w:rPr>
          <w:rFonts w:asciiTheme="minorHAnsi" w:hAnsiTheme="minorHAnsi" w:cstheme="minorHAnsi"/>
          <w:sz w:val="22"/>
          <w:szCs w:val="22"/>
        </w:rPr>
      </w:pPr>
      <w:r w:rsidRPr="00EE72AD">
        <w:rPr>
          <w:rFonts w:asciiTheme="minorHAnsi" w:hAnsiTheme="minorHAnsi" w:cstheme="minorHAnsi"/>
          <w:sz w:val="22"/>
          <w:szCs w:val="22"/>
        </w:rPr>
        <w:tab/>
      </w:r>
      <w:r w:rsidR="00DD3A62" w:rsidRPr="006317DA">
        <w:rPr>
          <w:rFonts w:asciiTheme="minorHAnsi" w:hAnsiTheme="minorHAnsi" w:cstheme="minorHAnsi"/>
          <w:sz w:val="22"/>
          <w:szCs w:val="22"/>
        </w:rPr>
        <w:t xml:space="preserve">– </w:t>
      </w:r>
      <w:r w:rsidR="006317DA" w:rsidRPr="006317DA">
        <w:rPr>
          <w:rFonts w:asciiTheme="minorHAnsi" w:hAnsiTheme="minorHAnsi" w:cstheme="minorHAnsi"/>
          <w:sz w:val="22"/>
          <w:szCs w:val="22"/>
        </w:rPr>
        <w:t>4</w:t>
      </w:r>
      <w:r w:rsidR="00115E01" w:rsidRPr="006317DA">
        <w:rPr>
          <w:rFonts w:asciiTheme="minorHAnsi" w:hAnsiTheme="minorHAnsi" w:cstheme="minorHAnsi"/>
          <w:sz w:val="22"/>
          <w:szCs w:val="22"/>
        </w:rPr>
        <w:t xml:space="preserve"> pkt.</w:t>
      </w:r>
    </w:p>
    <w:p w14:paraId="4AB4884F" w14:textId="77777777" w:rsidR="00115E01" w:rsidRPr="006317DA" w:rsidRDefault="00115E01" w:rsidP="00320A69">
      <w:pPr>
        <w:pStyle w:val="Akapitzlist"/>
        <w:numPr>
          <w:ilvl w:val="0"/>
          <w:numId w:val="32"/>
        </w:numPr>
        <w:tabs>
          <w:tab w:val="clear" w:pos="1863"/>
          <w:tab w:val="num" w:pos="1134"/>
        </w:tabs>
        <w:ind w:hanging="1296"/>
        <w:rPr>
          <w:rFonts w:asciiTheme="minorHAnsi" w:hAnsiTheme="minorHAnsi" w:cstheme="minorHAnsi"/>
          <w:b/>
          <w:sz w:val="22"/>
          <w:szCs w:val="22"/>
          <w:lang w:val="pl-PL"/>
        </w:rPr>
      </w:pPr>
      <w:r w:rsidRPr="006317DA">
        <w:rPr>
          <w:rFonts w:asciiTheme="minorHAnsi" w:hAnsiTheme="minorHAnsi" w:cstheme="minorHAnsi"/>
          <w:b/>
          <w:sz w:val="22"/>
          <w:szCs w:val="22"/>
          <w:lang w:val="pl-PL"/>
        </w:rPr>
        <w:t xml:space="preserve">Klauzula </w:t>
      </w:r>
      <w:r w:rsidR="00761885" w:rsidRPr="006317DA">
        <w:rPr>
          <w:rFonts w:asciiTheme="minorHAnsi" w:hAnsiTheme="minorHAnsi" w:cstheme="minorHAnsi"/>
          <w:b/>
          <w:sz w:val="22"/>
          <w:szCs w:val="22"/>
          <w:lang w:val="pl-PL"/>
        </w:rPr>
        <w:t>zwiększe</w:t>
      </w:r>
      <w:r w:rsidRPr="006317DA">
        <w:rPr>
          <w:rFonts w:asciiTheme="minorHAnsi" w:hAnsiTheme="minorHAnsi" w:cstheme="minorHAnsi"/>
          <w:b/>
          <w:sz w:val="22"/>
          <w:szCs w:val="22"/>
          <w:lang w:val="pl-PL"/>
        </w:rPr>
        <w:t>nia limitu holowania na terytorium</w:t>
      </w:r>
      <w:r w:rsidR="00761885" w:rsidRPr="006317DA">
        <w:rPr>
          <w:rFonts w:asciiTheme="minorHAnsi" w:hAnsiTheme="minorHAnsi" w:cstheme="minorHAnsi"/>
          <w:b/>
          <w:sz w:val="22"/>
          <w:szCs w:val="22"/>
          <w:lang w:val="pl-PL"/>
        </w:rPr>
        <w:t xml:space="preserve"> </w:t>
      </w:r>
      <w:r w:rsidR="00FB566D" w:rsidRPr="006317DA">
        <w:rPr>
          <w:rFonts w:asciiTheme="minorHAnsi" w:hAnsiTheme="minorHAnsi" w:cstheme="minorHAnsi"/>
          <w:b/>
          <w:sz w:val="22"/>
          <w:szCs w:val="22"/>
          <w:lang w:val="pl-PL"/>
        </w:rPr>
        <w:t>Europa</w:t>
      </w:r>
    </w:p>
    <w:p w14:paraId="0ADE15C5" w14:textId="45D2B2DE" w:rsidR="00115E01" w:rsidRPr="006317DA" w:rsidRDefault="004B5965" w:rsidP="00761885">
      <w:pPr>
        <w:tabs>
          <w:tab w:val="num" w:pos="1134"/>
        </w:tabs>
        <w:ind w:left="1134" w:hanging="587"/>
        <w:jc w:val="both"/>
        <w:rPr>
          <w:rFonts w:asciiTheme="minorHAnsi" w:hAnsiTheme="minorHAnsi" w:cstheme="minorHAnsi"/>
          <w:sz w:val="22"/>
          <w:szCs w:val="22"/>
        </w:rPr>
      </w:pPr>
      <w:r w:rsidRPr="006317DA">
        <w:rPr>
          <w:rFonts w:asciiTheme="minorHAnsi" w:hAnsiTheme="minorHAnsi" w:cstheme="minorHAnsi"/>
          <w:sz w:val="22"/>
          <w:szCs w:val="22"/>
        </w:rPr>
        <w:tab/>
      </w:r>
      <w:r w:rsidR="003A6691" w:rsidRPr="006317DA">
        <w:rPr>
          <w:rFonts w:asciiTheme="minorHAnsi" w:hAnsiTheme="minorHAnsi" w:cstheme="minorHAnsi"/>
          <w:sz w:val="22"/>
          <w:szCs w:val="22"/>
        </w:rPr>
        <w:t>z zachowaniem pozostałych, niezmienionych niniejszą klauzulą postanowień umowy ubezpieczenia i ogólnych warunków ubezpieczenia, ustala się, że p</w:t>
      </w:r>
      <w:r w:rsidR="00115E01" w:rsidRPr="006317DA">
        <w:rPr>
          <w:rFonts w:asciiTheme="minorHAnsi" w:hAnsiTheme="minorHAnsi" w:cstheme="minorHAnsi"/>
          <w:sz w:val="22"/>
          <w:szCs w:val="22"/>
        </w:rPr>
        <w:t>rzy zachowaniu treści opisującej zakres ubez</w:t>
      </w:r>
      <w:r w:rsidRPr="006317DA">
        <w:rPr>
          <w:rFonts w:asciiTheme="minorHAnsi" w:hAnsiTheme="minorHAnsi" w:cstheme="minorHAnsi"/>
          <w:sz w:val="22"/>
          <w:szCs w:val="22"/>
        </w:rPr>
        <w:t>pieczenia Asisstance w wariacie</w:t>
      </w:r>
      <w:r w:rsidR="00761885" w:rsidRPr="006317DA">
        <w:rPr>
          <w:rFonts w:asciiTheme="minorHAnsi" w:hAnsiTheme="minorHAnsi" w:cstheme="minorHAnsi"/>
          <w:sz w:val="22"/>
          <w:szCs w:val="22"/>
        </w:rPr>
        <w:t xml:space="preserve"> rozszerzonym (pkt. </w:t>
      </w:r>
      <w:r w:rsidR="00115E01" w:rsidRPr="006317DA">
        <w:rPr>
          <w:rFonts w:asciiTheme="minorHAnsi" w:hAnsiTheme="minorHAnsi" w:cstheme="minorHAnsi"/>
          <w:sz w:val="22"/>
          <w:szCs w:val="22"/>
        </w:rPr>
        <w:t>X.3.2</w:t>
      </w:r>
      <w:r w:rsidR="0096028B" w:rsidRPr="006317DA">
        <w:rPr>
          <w:rFonts w:asciiTheme="minorHAnsi" w:hAnsiTheme="minorHAnsi" w:cstheme="minorHAnsi"/>
          <w:sz w:val="22"/>
          <w:szCs w:val="22"/>
        </w:rPr>
        <w:t>.</w:t>
      </w:r>
      <w:r w:rsidR="00115E01" w:rsidRPr="006317DA">
        <w:rPr>
          <w:rFonts w:asciiTheme="minorHAnsi" w:hAnsiTheme="minorHAnsi" w:cstheme="minorHAnsi"/>
          <w:sz w:val="22"/>
          <w:szCs w:val="22"/>
        </w:rPr>
        <w:t>) ubezpieczyciel deklaruje z</w:t>
      </w:r>
      <w:r w:rsidR="00761885" w:rsidRPr="006317DA">
        <w:rPr>
          <w:rFonts w:asciiTheme="minorHAnsi" w:hAnsiTheme="minorHAnsi" w:cstheme="minorHAnsi"/>
          <w:sz w:val="22"/>
          <w:szCs w:val="22"/>
        </w:rPr>
        <w:t>większe</w:t>
      </w:r>
      <w:r w:rsidRPr="006317DA">
        <w:rPr>
          <w:rFonts w:asciiTheme="minorHAnsi" w:hAnsiTheme="minorHAnsi" w:cstheme="minorHAnsi"/>
          <w:sz w:val="22"/>
          <w:szCs w:val="22"/>
        </w:rPr>
        <w:t xml:space="preserve">nie limitu na holowanie </w:t>
      </w:r>
      <w:r w:rsidR="00761885" w:rsidRPr="006317DA">
        <w:rPr>
          <w:rFonts w:asciiTheme="minorHAnsi" w:hAnsiTheme="minorHAnsi" w:cstheme="minorHAnsi"/>
          <w:sz w:val="22"/>
          <w:szCs w:val="22"/>
        </w:rPr>
        <w:t xml:space="preserve">do </w:t>
      </w:r>
      <w:r w:rsidR="00810E44">
        <w:rPr>
          <w:rFonts w:asciiTheme="minorHAnsi" w:hAnsiTheme="minorHAnsi" w:cstheme="minorHAnsi"/>
          <w:sz w:val="22"/>
          <w:szCs w:val="22"/>
        </w:rPr>
        <w:t>10</w:t>
      </w:r>
      <w:r w:rsidR="00761885" w:rsidRPr="006317DA">
        <w:rPr>
          <w:rFonts w:asciiTheme="minorHAnsi" w:hAnsiTheme="minorHAnsi" w:cstheme="minorHAnsi"/>
          <w:sz w:val="22"/>
          <w:szCs w:val="22"/>
        </w:rPr>
        <w:t>00 km</w:t>
      </w:r>
    </w:p>
    <w:p w14:paraId="04F5EAFB" w14:textId="11C2EE19" w:rsidR="00115E01" w:rsidRPr="006317DA" w:rsidRDefault="004B5965" w:rsidP="004B5965">
      <w:pPr>
        <w:tabs>
          <w:tab w:val="num" w:pos="1134"/>
        </w:tabs>
        <w:ind w:left="1843" w:hanging="1296"/>
        <w:rPr>
          <w:rFonts w:asciiTheme="minorHAnsi" w:hAnsiTheme="minorHAnsi" w:cstheme="minorHAnsi"/>
          <w:sz w:val="22"/>
          <w:szCs w:val="22"/>
        </w:rPr>
      </w:pPr>
      <w:r w:rsidRPr="006317DA">
        <w:rPr>
          <w:rFonts w:asciiTheme="minorHAnsi" w:hAnsiTheme="minorHAnsi" w:cstheme="minorHAnsi"/>
          <w:sz w:val="22"/>
          <w:szCs w:val="22"/>
        </w:rPr>
        <w:tab/>
      </w:r>
      <w:r w:rsidR="002244AB" w:rsidRPr="006317DA">
        <w:rPr>
          <w:rFonts w:asciiTheme="minorHAnsi" w:hAnsiTheme="minorHAnsi" w:cstheme="minorHAnsi"/>
          <w:sz w:val="22"/>
          <w:szCs w:val="22"/>
        </w:rPr>
        <w:t xml:space="preserve">– </w:t>
      </w:r>
      <w:r w:rsidR="006317DA" w:rsidRPr="006317DA">
        <w:rPr>
          <w:rFonts w:asciiTheme="minorHAnsi" w:hAnsiTheme="minorHAnsi" w:cstheme="minorHAnsi"/>
          <w:sz w:val="22"/>
          <w:szCs w:val="22"/>
        </w:rPr>
        <w:t>3</w:t>
      </w:r>
      <w:r w:rsidR="00115E01" w:rsidRPr="006317DA">
        <w:rPr>
          <w:rFonts w:asciiTheme="minorHAnsi" w:hAnsiTheme="minorHAnsi" w:cstheme="minorHAnsi"/>
          <w:sz w:val="22"/>
          <w:szCs w:val="22"/>
        </w:rPr>
        <w:t xml:space="preserve"> pkt.</w:t>
      </w:r>
    </w:p>
    <w:p w14:paraId="69444C70" w14:textId="77777777" w:rsidR="00115E01" w:rsidRPr="006317DA" w:rsidRDefault="00115E01" w:rsidP="00320A69">
      <w:pPr>
        <w:pStyle w:val="Akapitzlist"/>
        <w:numPr>
          <w:ilvl w:val="0"/>
          <w:numId w:val="32"/>
        </w:numPr>
        <w:tabs>
          <w:tab w:val="clear" w:pos="1863"/>
          <w:tab w:val="num" w:pos="1134"/>
        </w:tabs>
        <w:ind w:hanging="1296"/>
        <w:rPr>
          <w:rFonts w:asciiTheme="minorHAnsi" w:hAnsiTheme="minorHAnsi" w:cstheme="minorHAnsi"/>
          <w:b/>
          <w:sz w:val="22"/>
          <w:szCs w:val="22"/>
          <w:lang w:val="pl-PL"/>
        </w:rPr>
      </w:pPr>
      <w:r w:rsidRPr="006317DA">
        <w:rPr>
          <w:rFonts w:asciiTheme="minorHAnsi" w:hAnsiTheme="minorHAnsi" w:cstheme="minorHAnsi"/>
          <w:b/>
          <w:sz w:val="22"/>
          <w:szCs w:val="22"/>
          <w:lang w:val="pl-PL"/>
        </w:rPr>
        <w:t>Klauzula zwiększonego okresu wynajmu pojazdu zastępczego</w:t>
      </w:r>
    </w:p>
    <w:p w14:paraId="7C3559CC" w14:textId="1D616128" w:rsidR="00115E01" w:rsidRPr="006317DA" w:rsidRDefault="004B5965" w:rsidP="00761885">
      <w:pPr>
        <w:tabs>
          <w:tab w:val="num" w:pos="1134"/>
        </w:tabs>
        <w:ind w:left="1134" w:hanging="587"/>
        <w:jc w:val="both"/>
        <w:rPr>
          <w:rFonts w:asciiTheme="minorHAnsi" w:hAnsiTheme="minorHAnsi" w:cstheme="minorHAnsi"/>
          <w:sz w:val="22"/>
          <w:szCs w:val="22"/>
        </w:rPr>
      </w:pPr>
      <w:r w:rsidRPr="006317DA">
        <w:rPr>
          <w:rFonts w:asciiTheme="minorHAnsi" w:hAnsiTheme="minorHAnsi" w:cstheme="minorHAnsi"/>
          <w:sz w:val="22"/>
          <w:szCs w:val="22"/>
        </w:rPr>
        <w:tab/>
      </w:r>
      <w:r w:rsidR="003A6691" w:rsidRPr="006317DA">
        <w:rPr>
          <w:rFonts w:asciiTheme="minorHAnsi" w:hAnsiTheme="minorHAnsi" w:cstheme="minorHAnsi"/>
          <w:sz w:val="22"/>
          <w:szCs w:val="22"/>
        </w:rPr>
        <w:t xml:space="preserve">z zachowaniem pozostałych, niezmienionych niniejszą klauzulą postanowień umowy ubezpieczenia i ogólnych warunków ubezpieczenia, ustala się, że </w:t>
      </w:r>
      <w:r w:rsidR="00115E01" w:rsidRPr="006317DA">
        <w:rPr>
          <w:rFonts w:asciiTheme="minorHAnsi" w:hAnsiTheme="minorHAnsi" w:cstheme="minorHAnsi"/>
          <w:sz w:val="22"/>
          <w:szCs w:val="22"/>
        </w:rPr>
        <w:t>Ubezpieczyciel w ramach ubezpieczenia assistance</w:t>
      </w:r>
      <w:r w:rsidRPr="006317DA">
        <w:rPr>
          <w:rFonts w:asciiTheme="minorHAnsi" w:hAnsiTheme="minorHAnsi" w:cstheme="minorHAnsi"/>
          <w:sz w:val="22"/>
          <w:szCs w:val="22"/>
        </w:rPr>
        <w:t xml:space="preserve"> pokrywa koszty wynajmu pojazdu</w:t>
      </w:r>
      <w:r w:rsidR="00761885" w:rsidRPr="006317DA">
        <w:rPr>
          <w:rFonts w:asciiTheme="minorHAnsi" w:hAnsiTheme="minorHAnsi" w:cstheme="minorHAnsi"/>
          <w:sz w:val="22"/>
          <w:szCs w:val="22"/>
        </w:rPr>
        <w:t xml:space="preserve"> </w:t>
      </w:r>
      <w:r w:rsidR="00115E01" w:rsidRPr="006317DA">
        <w:rPr>
          <w:rFonts w:asciiTheme="minorHAnsi" w:hAnsiTheme="minorHAnsi" w:cstheme="minorHAnsi"/>
          <w:sz w:val="22"/>
          <w:szCs w:val="22"/>
        </w:rPr>
        <w:t>zastępczego na okres do 7 dni zarówno w razie wypad</w:t>
      </w:r>
      <w:r w:rsidRPr="006317DA">
        <w:rPr>
          <w:rFonts w:asciiTheme="minorHAnsi" w:hAnsiTheme="minorHAnsi" w:cstheme="minorHAnsi"/>
          <w:sz w:val="22"/>
          <w:szCs w:val="22"/>
        </w:rPr>
        <w:t>ku lub kradzieży ubezpieczonego</w:t>
      </w:r>
      <w:r w:rsidR="00761885" w:rsidRPr="006317DA">
        <w:rPr>
          <w:rFonts w:asciiTheme="minorHAnsi" w:hAnsiTheme="minorHAnsi" w:cstheme="minorHAnsi"/>
          <w:sz w:val="22"/>
          <w:szCs w:val="22"/>
        </w:rPr>
        <w:t xml:space="preserve"> </w:t>
      </w:r>
      <w:r w:rsidR="00115E01" w:rsidRPr="006317DA">
        <w:rPr>
          <w:rFonts w:asciiTheme="minorHAnsi" w:hAnsiTheme="minorHAnsi" w:cstheme="minorHAnsi"/>
          <w:sz w:val="22"/>
          <w:szCs w:val="22"/>
        </w:rPr>
        <w:t>pojazdu, jak i jego awarii</w:t>
      </w:r>
    </w:p>
    <w:p w14:paraId="25C2E3A4" w14:textId="6C6C5340" w:rsidR="00115E01" w:rsidRPr="006317DA" w:rsidRDefault="004B5965" w:rsidP="004B5965">
      <w:pPr>
        <w:tabs>
          <w:tab w:val="num" w:pos="1134"/>
        </w:tabs>
        <w:ind w:left="1843" w:hanging="1296"/>
        <w:rPr>
          <w:rFonts w:asciiTheme="minorHAnsi" w:hAnsiTheme="minorHAnsi" w:cstheme="minorHAnsi"/>
          <w:sz w:val="22"/>
          <w:szCs w:val="22"/>
        </w:rPr>
      </w:pPr>
      <w:r w:rsidRPr="006317DA">
        <w:rPr>
          <w:rFonts w:asciiTheme="minorHAnsi" w:hAnsiTheme="minorHAnsi" w:cstheme="minorHAnsi"/>
          <w:sz w:val="22"/>
          <w:szCs w:val="22"/>
        </w:rPr>
        <w:tab/>
      </w:r>
      <w:r w:rsidR="00115E01" w:rsidRPr="006317DA">
        <w:rPr>
          <w:rFonts w:asciiTheme="minorHAnsi" w:hAnsiTheme="minorHAnsi" w:cstheme="minorHAnsi"/>
          <w:sz w:val="22"/>
          <w:szCs w:val="22"/>
        </w:rPr>
        <w:t xml:space="preserve">- </w:t>
      </w:r>
      <w:r w:rsidR="006317DA" w:rsidRPr="006317DA">
        <w:rPr>
          <w:rFonts w:asciiTheme="minorHAnsi" w:hAnsiTheme="minorHAnsi" w:cstheme="minorHAnsi"/>
          <w:sz w:val="22"/>
          <w:szCs w:val="22"/>
        </w:rPr>
        <w:t>2</w:t>
      </w:r>
      <w:r w:rsidR="00115E01" w:rsidRPr="006317DA">
        <w:rPr>
          <w:rFonts w:asciiTheme="minorHAnsi" w:hAnsiTheme="minorHAnsi" w:cstheme="minorHAnsi"/>
          <w:sz w:val="22"/>
          <w:szCs w:val="22"/>
        </w:rPr>
        <w:t xml:space="preserve"> pkt.</w:t>
      </w:r>
    </w:p>
    <w:p w14:paraId="7993BA01" w14:textId="20A8E588" w:rsidR="004903AA" w:rsidRPr="006317DA" w:rsidRDefault="004903AA" w:rsidP="00320A69">
      <w:pPr>
        <w:pStyle w:val="Akapitzlist"/>
        <w:numPr>
          <w:ilvl w:val="0"/>
          <w:numId w:val="32"/>
        </w:numPr>
        <w:tabs>
          <w:tab w:val="clear" w:pos="1863"/>
          <w:tab w:val="num" w:pos="1134"/>
        </w:tabs>
        <w:ind w:hanging="1296"/>
        <w:rPr>
          <w:rFonts w:asciiTheme="minorHAnsi" w:hAnsiTheme="minorHAnsi" w:cstheme="minorHAnsi"/>
          <w:sz w:val="22"/>
          <w:szCs w:val="22"/>
        </w:rPr>
      </w:pPr>
      <w:r w:rsidRPr="006317DA">
        <w:rPr>
          <w:rFonts w:asciiTheme="minorHAnsi" w:hAnsiTheme="minorHAnsi" w:cstheme="minorHAnsi"/>
          <w:b/>
          <w:sz w:val="22"/>
          <w:szCs w:val="22"/>
          <w:lang w:val="pl-PL"/>
        </w:rPr>
        <w:t xml:space="preserve">Klauzula </w:t>
      </w:r>
      <w:r w:rsidR="00C210D7" w:rsidRPr="006317DA">
        <w:rPr>
          <w:rFonts w:asciiTheme="minorHAnsi" w:hAnsiTheme="minorHAnsi" w:cstheme="minorHAnsi"/>
          <w:b/>
          <w:sz w:val="22"/>
          <w:szCs w:val="22"/>
          <w:lang w:val="pl-PL"/>
        </w:rPr>
        <w:t>reprezentantów</w:t>
      </w:r>
    </w:p>
    <w:p w14:paraId="676E4566" w14:textId="1BF0FE23" w:rsidR="00060B4E" w:rsidRPr="006317DA" w:rsidRDefault="003A6691" w:rsidP="00060B4E">
      <w:pPr>
        <w:ind w:left="1134" w:right="-6"/>
        <w:jc w:val="both"/>
        <w:rPr>
          <w:rFonts w:asciiTheme="minorHAnsi" w:hAnsiTheme="minorHAnsi" w:cstheme="minorHAnsi"/>
          <w:iCs/>
          <w:sz w:val="22"/>
          <w:szCs w:val="22"/>
        </w:rPr>
      </w:pPr>
      <w:r w:rsidRPr="006317DA">
        <w:rPr>
          <w:rFonts w:asciiTheme="minorHAnsi" w:hAnsiTheme="minorHAnsi" w:cstheme="minorHAnsi"/>
          <w:sz w:val="22"/>
          <w:szCs w:val="22"/>
        </w:rPr>
        <w:t>z zachowaniem pozostałych, niezmienionych niniejszą klauzulą postanowień umowy ubezpieczenia i ogólnych warunków ubezpieczenia, ustala się, że</w:t>
      </w:r>
      <w:r w:rsidRPr="006317DA">
        <w:rPr>
          <w:rFonts w:asciiTheme="minorHAnsi" w:hAnsiTheme="minorHAnsi" w:cstheme="minorHAnsi"/>
          <w:iCs/>
          <w:sz w:val="22"/>
          <w:szCs w:val="22"/>
        </w:rPr>
        <w:t xml:space="preserve"> </w:t>
      </w:r>
      <w:r w:rsidR="00060B4E" w:rsidRPr="006317DA">
        <w:rPr>
          <w:rFonts w:asciiTheme="minorHAnsi" w:hAnsiTheme="minorHAnsi" w:cstheme="minorHAnsi"/>
          <w:iCs/>
          <w:sz w:val="22"/>
          <w:szCs w:val="22"/>
        </w:rPr>
        <w:t xml:space="preserve">Ubezpieczyciel nie odpowiada za szkody wyrządzone umyślnie lub wskutek rażącego niedbalstwa przez </w:t>
      </w:r>
      <w:r w:rsidR="00060B4E" w:rsidRPr="001934A5">
        <w:rPr>
          <w:rFonts w:asciiTheme="minorHAnsi" w:hAnsiTheme="minorHAnsi" w:cstheme="minorHAnsi"/>
          <w:iCs/>
          <w:sz w:val="22"/>
          <w:szCs w:val="22"/>
        </w:rPr>
        <w:t xml:space="preserve">Ubezpieczającego, przy czym za Ubezpieczającego w rozumieniu niniejszej klauzuli uważa się </w:t>
      </w:r>
      <w:r w:rsidR="00810E44" w:rsidRPr="001934A5">
        <w:rPr>
          <w:rFonts w:asciiTheme="minorHAnsi" w:hAnsiTheme="minorHAnsi" w:cstheme="minorHAnsi"/>
          <w:iCs/>
          <w:sz w:val="22"/>
          <w:szCs w:val="22"/>
        </w:rPr>
        <w:t>Burmistrza Miasta Ustroń</w:t>
      </w:r>
      <w:r w:rsidR="00876933">
        <w:rPr>
          <w:rFonts w:asciiTheme="minorHAnsi" w:hAnsiTheme="minorHAnsi" w:cstheme="minorHAnsi"/>
          <w:iCs/>
          <w:sz w:val="22"/>
          <w:szCs w:val="22"/>
        </w:rPr>
        <w:t xml:space="preserve">, jego Zastępcę </w:t>
      </w:r>
      <w:r w:rsidR="001934A5">
        <w:rPr>
          <w:rFonts w:asciiTheme="minorHAnsi" w:hAnsiTheme="minorHAnsi" w:cstheme="minorHAnsi"/>
          <w:iCs/>
          <w:sz w:val="22"/>
          <w:szCs w:val="22"/>
        </w:rPr>
        <w:t xml:space="preserve">(-ów) </w:t>
      </w:r>
      <w:r w:rsidR="00876933">
        <w:rPr>
          <w:rFonts w:asciiTheme="minorHAnsi" w:hAnsiTheme="minorHAnsi" w:cstheme="minorHAnsi"/>
          <w:iCs/>
          <w:sz w:val="22"/>
          <w:szCs w:val="22"/>
        </w:rPr>
        <w:t>oraz kierowników lub dyrektorów jednostek organizacyjnych, pomocniczych oraz jednostek kultury</w:t>
      </w:r>
      <w:r w:rsidR="003513C8" w:rsidRPr="006317DA">
        <w:rPr>
          <w:rFonts w:asciiTheme="minorHAnsi" w:hAnsiTheme="minorHAnsi" w:cstheme="minorHAnsi"/>
          <w:iCs/>
          <w:sz w:val="22"/>
          <w:szCs w:val="22"/>
        </w:rPr>
        <w:t>.</w:t>
      </w:r>
      <w:r w:rsidR="00060B4E" w:rsidRPr="006317DA">
        <w:rPr>
          <w:rFonts w:asciiTheme="minorHAnsi" w:hAnsiTheme="minorHAnsi" w:cstheme="minorHAnsi"/>
          <w:iCs/>
          <w:sz w:val="22"/>
          <w:szCs w:val="22"/>
        </w:rPr>
        <w:t xml:space="preserve"> W razie zawarcia umowy ubezpieczenia na cudzy rachunek niniejsze postanowienia stosuje się odpowiednio do Ubezpieczonego. Klauzula dotyczy ubezpieczeń dobrowolnych. </w:t>
      </w:r>
    </w:p>
    <w:p w14:paraId="0A09876A" w14:textId="4FECDA8F" w:rsidR="00A1625A" w:rsidRPr="006317DA" w:rsidRDefault="00A1625A" w:rsidP="00A1625A">
      <w:pPr>
        <w:pStyle w:val="Akapitzlist"/>
        <w:ind w:left="1863"/>
        <w:rPr>
          <w:rFonts w:asciiTheme="minorHAnsi" w:hAnsiTheme="minorHAnsi" w:cstheme="minorHAnsi"/>
          <w:sz w:val="22"/>
          <w:szCs w:val="22"/>
        </w:rPr>
      </w:pPr>
      <w:r w:rsidRPr="006317DA">
        <w:rPr>
          <w:rFonts w:asciiTheme="minorHAnsi" w:hAnsiTheme="minorHAnsi" w:cstheme="minorHAnsi"/>
          <w:sz w:val="22"/>
          <w:szCs w:val="22"/>
        </w:rPr>
        <w:t xml:space="preserve">– </w:t>
      </w:r>
      <w:r w:rsidR="006317DA" w:rsidRPr="006317DA">
        <w:rPr>
          <w:rFonts w:asciiTheme="minorHAnsi" w:hAnsiTheme="minorHAnsi" w:cstheme="minorHAnsi"/>
          <w:sz w:val="22"/>
          <w:szCs w:val="22"/>
        </w:rPr>
        <w:t>4</w:t>
      </w:r>
      <w:r w:rsidRPr="006317DA">
        <w:rPr>
          <w:rFonts w:asciiTheme="minorHAnsi" w:hAnsiTheme="minorHAnsi" w:cstheme="minorHAnsi"/>
          <w:sz w:val="22"/>
          <w:szCs w:val="22"/>
        </w:rPr>
        <w:t xml:space="preserve"> pkt.</w:t>
      </w:r>
    </w:p>
    <w:p w14:paraId="0F846487" w14:textId="519ABB64" w:rsidR="00C210D7" w:rsidRPr="006317DA" w:rsidRDefault="00C210D7" w:rsidP="00320A69">
      <w:pPr>
        <w:pStyle w:val="Akapitzlist"/>
        <w:numPr>
          <w:ilvl w:val="0"/>
          <w:numId w:val="32"/>
        </w:numPr>
        <w:tabs>
          <w:tab w:val="clear" w:pos="1863"/>
          <w:tab w:val="num" w:pos="1134"/>
        </w:tabs>
        <w:ind w:hanging="1296"/>
        <w:rPr>
          <w:rFonts w:asciiTheme="minorHAnsi" w:hAnsiTheme="minorHAnsi" w:cstheme="minorHAnsi"/>
          <w:sz w:val="22"/>
          <w:szCs w:val="22"/>
        </w:rPr>
      </w:pPr>
      <w:r w:rsidRPr="006317DA">
        <w:rPr>
          <w:rFonts w:asciiTheme="minorHAnsi" w:hAnsiTheme="minorHAnsi" w:cstheme="minorHAnsi"/>
          <w:b/>
          <w:sz w:val="22"/>
          <w:szCs w:val="22"/>
          <w:lang w:val="pl-PL"/>
        </w:rPr>
        <w:t>Klauzula nadwyżkowej sumy gwarancyjnej</w:t>
      </w:r>
    </w:p>
    <w:p w14:paraId="6BA6CC00" w14:textId="752DE334" w:rsidR="000B5921" w:rsidRPr="006317DA" w:rsidRDefault="003A6691" w:rsidP="000B5921">
      <w:pPr>
        <w:ind w:left="1134" w:right="-6"/>
        <w:jc w:val="both"/>
        <w:rPr>
          <w:rFonts w:asciiTheme="minorHAnsi" w:hAnsiTheme="minorHAnsi" w:cstheme="minorHAnsi"/>
          <w:iCs/>
          <w:sz w:val="22"/>
          <w:szCs w:val="22"/>
        </w:rPr>
      </w:pPr>
      <w:r w:rsidRPr="006317DA">
        <w:rPr>
          <w:rFonts w:asciiTheme="minorHAnsi" w:hAnsiTheme="minorHAnsi" w:cstheme="minorHAnsi"/>
          <w:sz w:val="22"/>
          <w:szCs w:val="22"/>
        </w:rPr>
        <w:t>z zachowaniem pozostałych, niezmienionych niniejszą klauzulą postanowień umowy ubezpieczenia i ogólnych warunków ubezpieczenia, ustala się, że</w:t>
      </w:r>
      <w:r w:rsidRPr="006317DA">
        <w:rPr>
          <w:rFonts w:asciiTheme="minorHAnsi" w:hAnsiTheme="minorHAnsi" w:cstheme="minorHAnsi"/>
          <w:iCs/>
          <w:sz w:val="22"/>
          <w:szCs w:val="22"/>
        </w:rPr>
        <w:t xml:space="preserve"> w</w:t>
      </w:r>
      <w:r w:rsidR="000B5921" w:rsidRPr="006317DA">
        <w:rPr>
          <w:rFonts w:asciiTheme="minorHAnsi" w:hAnsiTheme="minorHAnsi" w:cstheme="minorHAnsi"/>
          <w:iCs/>
          <w:sz w:val="22"/>
          <w:szCs w:val="22"/>
        </w:rPr>
        <w:t xml:space="preserve"> ubezpieczeniu odpowiedzialności cywilnej posiadaczy pojazdów mechanicznych za szkody powstałe w związku z ruchem tych pojazdów Ubezpieczyciel ustanawia nadwyżkową sumę gwarancyjną dla każdego pojazdu objętego tym ubezpieczeniem, która ma zastosowanie ponad sumę gwarancyjną określoną w </w:t>
      </w:r>
      <w:r w:rsidR="007A73EB">
        <w:rPr>
          <w:rFonts w:asciiTheme="minorHAnsi" w:hAnsiTheme="minorHAnsi" w:cstheme="minorHAnsi"/>
          <w:iCs/>
          <w:sz w:val="22"/>
          <w:szCs w:val="22"/>
        </w:rPr>
        <w:t>u</w:t>
      </w:r>
      <w:r w:rsidR="007A73EB" w:rsidRPr="006317DA">
        <w:rPr>
          <w:rFonts w:asciiTheme="minorHAnsi" w:hAnsiTheme="minorHAnsi" w:cstheme="minorHAnsi"/>
          <w:iCs/>
          <w:sz w:val="22"/>
          <w:szCs w:val="22"/>
        </w:rPr>
        <w:t xml:space="preserve">stawie </w:t>
      </w:r>
      <w:r w:rsidR="000B5921" w:rsidRPr="006317DA">
        <w:rPr>
          <w:rFonts w:asciiTheme="minorHAnsi" w:hAnsiTheme="minorHAnsi" w:cstheme="minorHAnsi"/>
          <w:iCs/>
          <w:sz w:val="22"/>
          <w:szCs w:val="22"/>
        </w:rPr>
        <w:t>z dnia 22 maja 2003 r. o ubezpieczeniach obowiązkowych, Ubezpieczeniowym Funduszu Gwarancyjnym i Polskim Biurze Ubezpieczycieli Komunikacyjnych (</w:t>
      </w:r>
      <w:r w:rsidR="007A73EB">
        <w:rPr>
          <w:rFonts w:asciiTheme="minorHAnsi" w:hAnsiTheme="minorHAnsi" w:cstheme="minorHAnsi"/>
          <w:iCs/>
          <w:sz w:val="22"/>
          <w:szCs w:val="22"/>
        </w:rPr>
        <w:t>t.j.</w:t>
      </w:r>
      <w:r w:rsidR="000B5921" w:rsidRPr="006317DA">
        <w:rPr>
          <w:rFonts w:asciiTheme="minorHAnsi" w:hAnsiTheme="minorHAnsi" w:cstheme="minorHAnsi"/>
          <w:iCs/>
          <w:sz w:val="22"/>
          <w:szCs w:val="22"/>
        </w:rPr>
        <w:t xml:space="preserve"> Dz. U. z </w:t>
      </w:r>
      <w:r w:rsidR="007A73EB" w:rsidRPr="006317DA">
        <w:rPr>
          <w:rFonts w:asciiTheme="minorHAnsi" w:hAnsiTheme="minorHAnsi" w:cstheme="minorHAnsi"/>
          <w:iCs/>
          <w:sz w:val="22"/>
          <w:szCs w:val="22"/>
        </w:rPr>
        <w:t>202</w:t>
      </w:r>
      <w:r w:rsidR="007A73EB">
        <w:rPr>
          <w:rFonts w:asciiTheme="minorHAnsi" w:hAnsiTheme="minorHAnsi" w:cstheme="minorHAnsi"/>
          <w:iCs/>
          <w:sz w:val="22"/>
          <w:szCs w:val="22"/>
        </w:rPr>
        <w:t>5</w:t>
      </w:r>
      <w:r w:rsidR="007A73EB" w:rsidRPr="006317DA">
        <w:rPr>
          <w:rFonts w:asciiTheme="minorHAnsi" w:hAnsiTheme="minorHAnsi" w:cstheme="minorHAnsi"/>
          <w:iCs/>
          <w:sz w:val="22"/>
          <w:szCs w:val="22"/>
        </w:rPr>
        <w:t xml:space="preserve"> </w:t>
      </w:r>
      <w:r w:rsidR="000B5921" w:rsidRPr="006317DA">
        <w:rPr>
          <w:rFonts w:asciiTheme="minorHAnsi" w:hAnsiTheme="minorHAnsi" w:cstheme="minorHAnsi"/>
          <w:iCs/>
          <w:sz w:val="22"/>
          <w:szCs w:val="22"/>
        </w:rPr>
        <w:t xml:space="preserve">r. poz. </w:t>
      </w:r>
      <w:r w:rsidR="007A73EB">
        <w:rPr>
          <w:rFonts w:asciiTheme="minorHAnsi" w:hAnsiTheme="minorHAnsi" w:cstheme="minorHAnsi"/>
          <w:iCs/>
          <w:sz w:val="22"/>
          <w:szCs w:val="22"/>
        </w:rPr>
        <w:t>367</w:t>
      </w:r>
      <w:r w:rsidR="007A73EB" w:rsidRPr="006317DA">
        <w:rPr>
          <w:rFonts w:asciiTheme="minorHAnsi" w:hAnsiTheme="minorHAnsi" w:cstheme="minorHAnsi"/>
          <w:iCs/>
          <w:sz w:val="22"/>
          <w:szCs w:val="22"/>
        </w:rPr>
        <w:t xml:space="preserve"> </w:t>
      </w:r>
      <w:r w:rsidR="000B5921" w:rsidRPr="006317DA">
        <w:rPr>
          <w:rFonts w:asciiTheme="minorHAnsi" w:hAnsiTheme="minorHAnsi" w:cstheme="minorHAnsi"/>
          <w:iCs/>
          <w:sz w:val="22"/>
          <w:szCs w:val="22"/>
        </w:rPr>
        <w:t xml:space="preserve">z późn. zm.) i wynosi 1.000.000,00 Euro w odniesieniu do jednego zdarzenia, a ustalana jest przy zastosowaniu średniego kursu ogłaszanego przez Narodowy Bank Polski obowiązującego w dniu wyrządzenia szkody. </w:t>
      </w:r>
    </w:p>
    <w:p w14:paraId="70832205" w14:textId="3CC4076A" w:rsidR="00A1625A" w:rsidRPr="006317DA" w:rsidRDefault="00A1625A" w:rsidP="00A1625A">
      <w:pPr>
        <w:pStyle w:val="Akapitzlist"/>
        <w:ind w:left="1863"/>
        <w:rPr>
          <w:rFonts w:asciiTheme="minorHAnsi" w:hAnsiTheme="minorHAnsi" w:cstheme="minorHAnsi"/>
          <w:sz w:val="22"/>
          <w:szCs w:val="22"/>
        </w:rPr>
      </w:pPr>
      <w:r w:rsidRPr="006317DA">
        <w:rPr>
          <w:rFonts w:asciiTheme="minorHAnsi" w:hAnsiTheme="minorHAnsi" w:cstheme="minorHAnsi"/>
          <w:sz w:val="22"/>
          <w:szCs w:val="22"/>
        </w:rPr>
        <w:t xml:space="preserve">– </w:t>
      </w:r>
      <w:r w:rsidR="006317DA" w:rsidRPr="006317DA">
        <w:rPr>
          <w:rFonts w:asciiTheme="minorHAnsi" w:hAnsiTheme="minorHAnsi" w:cstheme="minorHAnsi"/>
          <w:sz w:val="22"/>
          <w:szCs w:val="22"/>
        </w:rPr>
        <w:t>3</w:t>
      </w:r>
      <w:r w:rsidRPr="006317DA">
        <w:rPr>
          <w:rFonts w:asciiTheme="minorHAnsi" w:hAnsiTheme="minorHAnsi" w:cstheme="minorHAnsi"/>
          <w:sz w:val="22"/>
          <w:szCs w:val="22"/>
        </w:rPr>
        <w:t xml:space="preserve"> pkt.</w:t>
      </w:r>
    </w:p>
    <w:p w14:paraId="6A296CA9" w14:textId="63A4D79A" w:rsidR="00C210D7" w:rsidRPr="006317DA" w:rsidRDefault="00C210D7" w:rsidP="00320A69">
      <w:pPr>
        <w:pStyle w:val="Akapitzlist"/>
        <w:numPr>
          <w:ilvl w:val="0"/>
          <w:numId w:val="32"/>
        </w:numPr>
        <w:tabs>
          <w:tab w:val="clear" w:pos="1863"/>
          <w:tab w:val="num" w:pos="1134"/>
        </w:tabs>
        <w:ind w:hanging="1296"/>
        <w:rPr>
          <w:rFonts w:asciiTheme="minorHAnsi" w:hAnsiTheme="minorHAnsi" w:cstheme="minorHAnsi"/>
          <w:sz w:val="22"/>
          <w:szCs w:val="22"/>
        </w:rPr>
      </w:pPr>
      <w:r w:rsidRPr="006317DA">
        <w:rPr>
          <w:rFonts w:asciiTheme="minorHAnsi" w:hAnsiTheme="minorHAnsi" w:cstheme="minorHAnsi"/>
          <w:b/>
          <w:sz w:val="22"/>
          <w:szCs w:val="22"/>
          <w:lang w:val="pl-PL"/>
        </w:rPr>
        <w:t xml:space="preserve">Klauzula użycia środków odurzających </w:t>
      </w:r>
    </w:p>
    <w:p w14:paraId="683EB262" w14:textId="589179A0" w:rsidR="000B5921" w:rsidRPr="006317DA" w:rsidRDefault="003A6691" w:rsidP="000B5921">
      <w:pPr>
        <w:ind w:left="1134" w:right="-6"/>
        <w:jc w:val="both"/>
        <w:rPr>
          <w:rFonts w:asciiTheme="minorHAnsi" w:hAnsiTheme="minorHAnsi" w:cstheme="minorHAnsi"/>
          <w:iCs/>
          <w:sz w:val="22"/>
          <w:szCs w:val="22"/>
        </w:rPr>
      </w:pPr>
      <w:r w:rsidRPr="006317DA">
        <w:rPr>
          <w:rFonts w:asciiTheme="minorHAnsi" w:hAnsiTheme="minorHAnsi" w:cstheme="minorHAnsi"/>
          <w:sz w:val="22"/>
          <w:szCs w:val="22"/>
        </w:rPr>
        <w:t>z zachowaniem pozostałych, niezmienionych niniejszą klauzulą postanowień umowy ubezpieczenia i ogólnych warunków ubezpieczenia, ustala się, że</w:t>
      </w:r>
      <w:r w:rsidRPr="006317DA">
        <w:rPr>
          <w:rFonts w:asciiTheme="minorHAnsi" w:hAnsiTheme="minorHAnsi" w:cstheme="minorHAnsi"/>
          <w:iCs/>
          <w:sz w:val="22"/>
          <w:szCs w:val="22"/>
        </w:rPr>
        <w:t xml:space="preserve"> w</w:t>
      </w:r>
      <w:r w:rsidR="000B5921" w:rsidRPr="006317DA">
        <w:rPr>
          <w:rFonts w:asciiTheme="minorHAnsi" w:hAnsiTheme="minorHAnsi" w:cstheme="minorHAnsi"/>
          <w:iCs/>
          <w:sz w:val="22"/>
          <w:szCs w:val="22"/>
        </w:rPr>
        <w:t xml:space="preserve"> razie wypadku ubezpieczeniowego objętego zakresem umowy ubezpieczenia AC, Ubezpieczyciel wypłaci odszkodowanie z ubezpieczenia AC także w przypadku prowadzenia pojazdu przez Ubezpieczającego/ Ubezpieczonego lub upoważnionego kierowcę w stanie po użyciu alkoholu, narkotyku lub innego środka odurzającego, przy czym dla niniejszego zakresu ustala się udział własny w wysokości 10% wysokości szkody i wprowadza limit odpowiedzialności w wysokości 100.000,00 PLN na jedno i wszystkie zdarzenie w okresie rozliczeniowym. </w:t>
      </w:r>
    </w:p>
    <w:p w14:paraId="3353BE56" w14:textId="50EEF655" w:rsidR="00167E43" w:rsidRPr="00EE72AD" w:rsidRDefault="00A1625A" w:rsidP="00823FA8">
      <w:pPr>
        <w:pStyle w:val="Akapitzlist"/>
        <w:ind w:left="1863"/>
        <w:rPr>
          <w:rFonts w:asciiTheme="minorHAnsi" w:hAnsiTheme="minorHAnsi" w:cstheme="minorHAnsi"/>
          <w:color w:val="4F81BD" w:themeColor="accent1"/>
        </w:rPr>
      </w:pPr>
      <w:r w:rsidRPr="006317DA">
        <w:rPr>
          <w:rFonts w:asciiTheme="minorHAnsi" w:hAnsiTheme="minorHAnsi" w:cstheme="minorHAnsi"/>
          <w:sz w:val="22"/>
          <w:szCs w:val="22"/>
        </w:rPr>
        <w:t xml:space="preserve">– </w:t>
      </w:r>
      <w:r w:rsidR="006317DA" w:rsidRPr="006317DA">
        <w:rPr>
          <w:rFonts w:asciiTheme="minorHAnsi" w:hAnsiTheme="minorHAnsi" w:cstheme="minorHAnsi"/>
          <w:sz w:val="22"/>
          <w:szCs w:val="22"/>
        </w:rPr>
        <w:t>4</w:t>
      </w:r>
      <w:r w:rsidRPr="006317DA">
        <w:rPr>
          <w:rFonts w:asciiTheme="minorHAnsi" w:hAnsiTheme="minorHAnsi" w:cstheme="minorHAnsi"/>
          <w:sz w:val="22"/>
          <w:szCs w:val="22"/>
        </w:rPr>
        <w:t xml:space="preserve"> pkt.</w:t>
      </w:r>
    </w:p>
    <w:p w14:paraId="577DD638" w14:textId="08E6F4F7" w:rsidR="00C54C33" w:rsidRPr="000F7303" w:rsidRDefault="00C54C33" w:rsidP="000F7303">
      <w:pPr>
        <w:suppressAutoHyphens w:val="0"/>
        <w:rPr>
          <w:rFonts w:asciiTheme="minorHAnsi" w:hAnsiTheme="minorHAnsi" w:cstheme="minorHAnsi"/>
          <w:b/>
          <w:sz w:val="22"/>
          <w:szCs w:val="22"/>
        </w:rPr>
      </w:pPr>
    </w:p>
    <w:sectPr w:rsidR="00C54C33" w:rsidRPr="000F7303" w:rsidSect="00035EE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CEF87" w14:textId="77777777" w:rsidR="0055587F" w:rsidRDefault="0055587F">
      <w:r>
        <w:separator/>
      </w:r>
    </w:p>
  </w:endnote>
  <w:endnote w:type="continuationSeparator" w:id="0">
    <w:p w14:paraId="32EF8417" w14:textId="77777777" w:rsidR="0055587F" w:rsidRDefault="005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yriad Pro Light">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20603050405020304"/>
    <w:charset w:val="EE"/>
    <w:family w:val="roman"/>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Humanist521PL-Roman">
    <w:altName w:val="MS Mincho"/>
    <w:panose1 w:val="00000000000000000000"/>
    <w:charset w:val="80"/>
    <w:family w:val="auto"/>
    <w:notTrueType/>
    <w:pitch w:val="default"/>
    <w:sig w:usb0="00000001" w:usb1="08070000" w:usb2="00000010" w:usb3="00000000" w:csb0="00020000" w:csb1="00000000"/>
  </w:font>
  <w:font w:name="Humanist521PL-Bold">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F99F9" w14:textId="77777777" w:rsidR="00B16065" w:rsidRDefault="00B1606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42748" w14:textId="77777777" w:rsidR="00B16065" w:rsidRDefault="00450E61">
    <w:pPr>
      <w:pStyle w:val="Stopka"/>
      <w:ind w:right="360"/>
    </w:pPr>
    <w:r>
      <w:rPr>
        <w:noProof/>
      </w:rPr>
      <mc:AlternateContent>
        <mc:Choice Requires="wps">
          <w:drawing>
            <wp:anchor distT="0" distB="0" distL="0" distR="0" simplePos="0" relativeHeight="251657728" behindDoc="0" locked="0" layoutInCell="1" allowOverlap="1" wp14:anchorId="0ECD62E1" wp14:editId="78570D01">
              <wp:simplePos x="0" y="0"/>
              <wp:positionH relativeFrom="page">
                <wp:posOffset>6507480</wp:posOffset>
              </wp:positionH>
              <wp:positionV relativeFrom="paragraph">
                <wp:posOffset>635</wp:posOffset>
              </wp:positionV>
              <wp:extent cx="152400" cy="174625"/>
              <wp:effectExtent l="0" t="0" r="0" b="0"/>
              <wp:wrapSquare wrapText="largest"/>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74625"/>
                      </a:xfrm>
                      <a:prstGeom prst="rect">
                        <a:avLst/>
                      </a:prstGeom>
                      <a:solidFill>
                        <a:srgbClr val="FFFFFF">
                          <a:alpha val="0"/>
                        </a:srgbClr>
                      </a:solidFill>
                      <a:ln>
                        <a:noFill/>
                      </a:ln>
                      <a:extLst>
                        <a:ext uri="{91240B29-F687-4f45-9708-019B960494DF}"/>
                      </a:extLst>
                    </wps:spPr>
                    <wps:txbx>
                      <w:txbxContent>
                        <w:p w14:paraId="3E9AD334" w14:textId="77777777" w:rsidR="00B16065" w:rsidRDefault="00B16065">
                          <w:pPr>
                            <w:pStyle w:val="Stopka"/>
                          </w:pPr>
                          <w:r>
                            <w:rPr>
                              <w:rStyle w:val="Numerstrony"/>
                            </w:rPr>
                            <w:fldChar w:fldCharType="begin"/>
                          </w:r>
                          <w:r>
                            <w:rPr>
                              <w:rStyle w:val="Numerstrony"/>
                            </w:rPr>
                            <w:instrText xml:space="preserve"> PAGE </w:instrText>
                          </w:r>
                          <w:r>
                            <w:rPr>
                              <w:rStyle w:val="Numerstrony"/>
                            </w:rPr>
                            <w:fldChar w:fldCharType="separate"/>
                          </w:r>
                          <w:r>
                            <w:rPr>
                              <w:rStyle w:val="Numerstrony"/>
                              <w:noProof/>
                            </w:rPr>
                            <w:t>3</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D62E1" id="_x0000_t202" coordsize="21600,21600" o:spt="202" path="m,l,21600r21600,l21600,xe">
              <v:stroke joinstyle="miter"/>
              <v:path gradientshapeok="t" o:connecttype="rect"/>
            </v:shapetype>
            <v:shape id="Text Box 1" o:spid="_x0000_s1026" type="#_x0000_t202" style="position:absolute;margin-left:512.4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" stroked="f">
              <v:fill opacity="0"/>
              <v:textbox inset="0,0,0,0">
                <w:txbxContent>
                  <w:p w14:paraId="3E9AD334" w14:textId="77777777" w:rsidR="00B16065" w:rsidRDefault="00B16065">
                    <w:pPr>
                      <w:pStyle w:val="Stopka"/>
                    </w:pPr>
                    <w:r>
                      <w:rPr>
                        <w:rStyle w:val="Numerstrony"/>
                      </w:rPr>
                      <w:fldChar w:fldCharType="begin"/>
                    </w:r>
                    <w:r>
                      <w:rPr>
                        <w:rStyle w:val="Numerstrony"/>
                      </w:rPr>
                      <w:instrText xml:space="preserve"> PAGE </w:instrText>
                    </w:r>
                    <w:r>
                      <w:rPr>
                        <w:rStyle w:val="Numerstrony"/>
                      </w:rPr>
                      <w:fldChar w:fldCharType="separate"/>
                    </w:r>
                    <w:r>
                      <w:rPr>
                        <w:rStyle w:val="Numerstrony"/>
                        <w:noProof/>
                      </w:rPr>
                      <w:t>3</w:t>
                    </w:r>
                    <w:r>
                      <w:rPr>
                        <w:rStyle w:val="Numerstrony"/>
                      </w:rPr>
                      <w:fldChar w:fldCharType="end"/>
                    </w: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48D4B" w14:textId="77777777" w:rsidR="00B16065" w:rsidRDefault="00B160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CB353" w14:textId="77777777" w:rsidR="0055587F" w:rsidRDefault="0055587F">
      <w:r>
        <w:separator/>
      </w:r>
    </w:p>
  </w:footnote>
  <w:footnote w:type="continuationSeparator" w:id="0">
    <w:p w14:paraId="51767CCF" w14:textId="77777777" w:rsidR="0055587F" w:rsidRDefault="00555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BF361" w14:textId="77777777" w:rsidR="00B16065" w:rsidRDefault="00B1606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0C9D5" w14:textId="77777777" w:rsidR="00B16065" w:rsidRDefault="00B1606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E0090" w14:textId="77777777" w:rsidR="00B16065" w:rsidRDefault="00B160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2poziomELO"/>
      <w:lvlText w:val="%1."/>
      <w:lvlJc w:val="left"/>
      <w:pPr>
        <w:tabs>
          <w:tab w:val="num" w:pos="360"/>
        </w:tabs>
        <w:ind w:left="360" w:hanging="360"/>
      </w:pPr>
    </w:lvl>
    <w:lvl w:ilvl="1">
      <w:start w:val="1"/>
      <w:numFmt w:val="decimal"/>
      <w:lvlText w:val="%1.%2."/>
      <w:lvlJc w:val="left"/>
      <w:pPr>
        <w:tabs>
          <w:tab w:val="num" w:pos="1142"/>
        </w:tabs>
        <w:ind w:left="1142" w:hanging="432"/>
      </w:pPr>
      <w:rPr>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216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0000002"/>
    <w:multiLevelType w:val="multilevel"/>
    <w:tmpl w:val="00000002"/>
    <w:name w:val="WW8Num3"/>
    <w:lvl w:ilvl="0">
      <w:start w:val="1"/>
      <w:numFmt w:val="decimal"/>
      <w:lvlText w:val="%1."/>
      <w:lvlJc w:val="left"/>
      <w:pPr>
        <w:tabs>
          <w:tab w:val="num" w:pos="720"/>
        </w:tabs>
        <w:ind w:left="720" w:hanging="360"/>
      </w:pPr>
    </w:lvl>
    <w:lvl w:ilvl="1">
      <w:start w:val="9"/>
      <w:numFmt w:val="decimal"/>
      <w:lvlText w:val="%1.%2."/>
      <w:lvlJc w:val="left"/>
      <w:pPr>
        <w:tabs>
          <w:tab w:val="num" w:pos="0"/>
        </w:tabs>
        <w:ind w:left="720" w:hanging="360"/>
      </w:pPr>
      <w:rPr>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00000004"/>
    <w:name w:val="WW8Num5"/>
    <w:lvl w:ilvl="0">
      <w:start w:val="1"/>
      <w:numFmt w:val="decimal"/>
      <w:lvlText w:val="%14."/>
      <w:lvlJc w:val="left"/>
      <w:pPr>
        <w:tabs>
          <w:tab w:val="num" w:pos="720"/>
        </w:tabs>
        <w:ind w:left="720" w:hanging="360"/>
      </w:pPr>
    </w:lvl>
  </w:abstractNum>
  <w:abstractNum w:abstractNumId="4" w15:restartNumberingAfterBreak="0">
    <w:nsid w:val="00000005"/>
    <w:multiLevelType w:val="singleLevel"/>
    <w:tmpl w:val="00000005"/>
    <w:name w:val="WW8Num6"/>
    <w:lvl w:ilvl="0">
      <w:numFmt w:val="bullet"/>
      <w:lvlText w:val="-"/>
      <w:lvlJc w:val="left"/>
      <w:pPr>
        <w:tabs>
          <w:tab w:val="num" w:pos="720"/>
        </w:tabs>
        <w:ind w:left="720" w:hanging="360"/>
      </w:pPr>
      <w:rPr>
        <w:rFonts w:ascii="Times New Roman" w:hAnsi="Times New Roman" w:cs="Times New Roman"/>
      </w:rPr>
    </w:lvl>
  </w:abstractNum>
  <w:abstractNum w:abstractNumId="5" w15:restartNumberingAfterBreak="0">
    <w:nsid w:val="00000006"/>
    <w:multiLevelType w:val="singleLevel"/>
    <w:tmpl w:val="00000006"/>
    <w:name w:val="WW8Num7"/>
    <w:lvl w:ilvl="0">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8" w15:restartNumberingAfterBreak="0">
    <w:nsid w:val="00000009"/>
    <w:multiLevelType w:val="multilevel"/>
    <w:tmpl w:val="00000009"/>
    <w:name w:val="WW8Num11"/>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Times New Roman" w:hAnsi="Times New Roman" w:cs="Times New Roman"/>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A"/>
    <w:multiLevelType w:val="singleLevel"/>
    <w:tmpl w:val="0000000A"/>
    <w:name w:val="WW8Num12"/>
    <w:lvl w:ilvl="0">
      <w:numFmt w:val="bullet"/>
      <w:lvlText w:val="-"/>
      <w:lvlJc w:val="left"/>
      <w:pPr>
        <w:tabs>
          <w:tab w:val="num" w:pos="0"/>
        </w:tabs>
        <w:ind w:left="720" w:hanging="360"/>
      </w:pPr>
      <w:rPr>
        <w:rFonts w:ascii="Times New Roman" w:hAnsi="Times New Roman" w:cs="Times New Roman"/>
      </w:rPr>
    </w:lvl>
  </w:abstractNum>
  <w:abstractNum w:abstractNumId="10" w15:restartNumberingAfterBreak="0">
    <w:nsid w:val="0000000B"/>
    <w:multiLevelType w:val="singleLevel"/>
    <w:tmpl w:val="0000000B"/>
    <w:name w:val="WW8Num13"/>
    <w:lvl w:ilvl="0">
      <w:numFmt w:val="bullet"/>
      <w:lvlText w:val="-"/>
      <w:lvlJc w:val="left"/>
      <w:pPr>
        <w:tabs>
          <w:tab w:val="num" w:pos="0"/>
        </w:tabs>
        <w:ind w:left="720" w:hanging="360"/>
      </w:pPr>
      <w:rPr>
        <w:rFonts w:ascii="Times New Roman" w:hAnsi="Times New Roman" w:cs="Times New Roman"/>
      </w:rPr>
    </w:lvl>
  </w:abstractNum>
  <w:abstractNum w:abstractNumId="11" w15:restartNumberingAfterBreak="0">
    <w:nsid w:val="0000000C"/>
    <w:multiLevelType w:val="multilevel"/>
    <w:tmpl w:val="0000000C"/>
    <w:name w:val="WW8Num14"/>
    <w:lvl w:ilvl="0">
      <w:start w:val="1"/>
      <w:numFmt w:val="none"/>
      <w:suff w:val="nothing"/>
      <w:lvlText w:val=""/>
      <w:lvlJc w:val="left"/>
      <w:pPr>
        <w:tabs>
          <w:tab w:val="num" w:pos="0"/>
        </w:tabs>
        <w:ind w:left="360" w:hanging="360"/>
      </w:pPr>
      <w:rPr>
        <w:rFonts w:ascii="Symbol" w:hAnsi="Symbol"/>
      </w:rPr>
    </w:lvl>
    <w:lvl w:ilvl="1">
      <w:start w:val="1"/>
      <w:numFmt w:val="none"/>
      <w:suff w:val="nothing"/>
      <w:lvlText w:val="o"/>
      <w:lvlJc w:val="left"/>
      <w:pPr>
        <w:tabs>
          <w:tab w:val="num" w:pos="0"/>
        </w:tabs>
        <w:ind w:left="720" w:hanging="360"/>
      </w:pPr>
      <w:rPr>
        <w:rFonts w:ascii="Courier New" w:hAnsi="Courier New"/>
      </w:rPr>
    </w:lvl>
    <w:lvl w:ilvl="2">
      <w:start w:val="1"/>
      <w:numFmt w:val="none"/>
      <w:suff w:val="nothing"/>
      <w:lvlText w:val=""/>
      <w:lvlJc w:val="left"/>
      <w:pPr>
        <w:tabs>
          <w:tab w:val="num" w:pos="0"/>
        </w:tabs>
        <w:ind w:left="1080" w:hanging="360"/>
      </w:pPr>
      <w:rPr>
        <w:rFonts w:ascii="Wingdings" w:hAnsi="Wingdings"/>
      </w:rPr>
    </w:lvl>
    <w:lvl w:ilvl="3">
      <w:start w:val="1"/>
      <w:numFmt w:val="none"/>
      <w:suff w:val="nothing"/>
      <w:lvlText w:val=""/>
      <w:lvlJc w:val="left"/>
      <w:pPr>
        <w:tabs>
          <w:tab w:val="num" w:pos="0"/>
        </w:tabs>
        <w:ind w:left="1440" w:hanging="360"/>
      </w:pPr>
      <w:rPr>
        <w:rFonts w:ascii="Symbol" w:hAnsi="Symbol"/>
      </w:rPr>
    </w:lvl>
    <w:lvl w:ilvl="4">
      <w:start w:val="1"/>
      <w:numFmt w:val="none"/>
      <w:suff w:val="nothing"/>
      <w:lvlText w:val="o"/>
      <w:lvlJc w:val="left"/>
      <w:pPr>
        <w:tabs>
          <w:tab w:val="num" w:pos="0"/>
        </w:tabs>
        <w:ind w:left="1800" w:hanging="360"/>
      </w:pPr>
      <w:rPr>
        <w:rFonts w:ascii="Courier New" w:hAnsi="Courier New"/>
      </w:rPr>
    </w:lvl>
    <w:lvl w:ilvl="5">
      <w:start w:val="1"/>
      <w:numFmt w:val="none"/>
      <w:suff w:val="nothing"/>
      <w:lvlText w:val=""/>
      <w:lvlJc w:val="left"/>
      <w:pPr>
        <w:tabs>
          <w:tab w:val="num" w:pos="0"/>
        </w:tabs>
        <w:ind w:left="2160" w:hanging="360"/>
      </w:pPr>
      <w:rPr>
        <w:rFonts w:ascii="Wingdings" w:hAnsi="Wingdings"/>
      </w:rPr>
    </w:lvl>
    <w:lvl w:ilvl="6">
      <w:start w:val="1"/>
      <w:numFmt w:val="none"/>
      <w:suff w:val="nothing"/>
      <w:lvlText w:val=""/>
      <w:lvlJc w:val="left"/>
      <w:pPr>
        <w:tabs>
          <w:tab w:val="num" w:pos="0"/>
        </w:tabs>
        <w:ind w:left="2520" w:hanging="360"/>
      </w:pPr>
      <w:rPr>
        <w:rFonts w:ascii="Symbol" w:hAnsi="Symbol"/>
      </w:rPr>
    </w:lvl>
    <w:lvl w:ilvl="7">
      <w:start w:val="1"/>
      <w:numFmt w:val="none"/>
      <w:suff w:val="nothing"/>
      <w:lvlText w:val="o"/>
      <w:lvlJc w:val="left"/>
      <w:pPr>
        <w:tabs>
          <w:tab w:val="num" w:pos="0"/>
        </w:tabs>
        <w:ind w:left="2880" w:hanging="360"/>
      </w:pPr>
      <w:rPr>
        <w:rFonts w:ascii="Courier New" w:hAnsi="Courier New"/>
      </w:rPr>
    </w:lvl>
    <w:lvl w:ilvl="8">
      <w:start w:val="1"/>
      <w:numFmt w:val="none"/>
      <w:suff w:val="nothing"/>
      <w:lvlText w:val=""/>
      <w:lvlJc w:val="left"/>
      <w:pPr>
        <w:tabs>
          <w:tab w:val="num" w:pos="0"/>
        </w:tabs>
        <w:ind w:left="3240" w:hanging="360"/>
      </w:pPr>
      <w:rPr>
        <w:rFonts w:ascii="Wingdings" w:hAnsi="Wingdings"/>
      </w:rPr>
    </w:lvl>
  </w:abstractNum>
  <w:abstractNum w:abstractNumId="12" w15:restartNumberingAfterBreak="0">
    <w:nsid w:val="0000000D"/>
    <w:multiLevelType w:val="singleLevel"/>
    <w:tmpl w:val="0000000D"/>
    <w:name w:val="WW8Num15"/>
    <w:lvl w:ilvl="0">
      <w:start w:val="1"/>
      <w:numFmt w:val="decimal"/>
      <w:lvlText w:val="%1."/>
      <w:lvlJc w:val="left"/>
      <w:pPr>
        <w:tabs>
          <w:tab w:val="num" w:pos="1080"/>
        </w:tabs>
        <w:ind w:left="1080" w:hanging="360"/>
      </w:pPr>
      <w:rPr>
        <w:rFonts w:cs="Times New Roman"/>
      </w:rPr>
    </w:lvl>
  </w:abstractNum>
  <w:abstractNum w:abstractNumId="13" w15:restartNumberingAfterBreak="0">
    <w:nsid w:val="0000000E"/>
    <w:multiLevelType w:val="singleLevel"/>
    <w:tmpl w:val="0000000E"/>
    <w:name w:val="WW8Num16"/>
    <w:lvl w:ilvl="0">
      <w:start w:val="1"/>
      <w:numFmt w:val="decimal"/>
      <w:lvlText w:val="%1."/>
      <w:lvlJc w:val="left"/>
      <w:pPr>
        <w:tabs>
          <w:tab w:val="num" w:pos="720"/>
        </w:tabs>
        <w:ind w:left="720" w:hanging="360"/>
      </w:pPr>
    </w:lvl>
  </w:abstractNum>
  <w:abstractNum w:abstractNumId="14" w15:restartNumberingAfterBreak="0">
    <w:nsid w:val="0000000F"/>
    <w:multiLevelType w:val="singleLevel"/>
    <w:tmpl w:val="0000000F"/>
    <w:name w:val="WW8Num17"/>
    <w:lvl w:ilvl="0">
      <w:start w:val="1"/>
      <w:numFmt w:val="lowerLetter"/>
      <w:lvlText w:val="%1)"/>
      <w:lvlJc w:val="left"/>
      <w:pPr>
        <w:tabs>
          <w:tab w:val="num" w:pos="0"/>
        </w:tabs>
        <w:ind w:left="720" w:hanging="360"/>
      </w:pPr>
    </w:lvl>
  </w:abstractNum>
  <w:abstractNum w:abstractNumId="15" w15:restartNumberingAfterBreak="0">
    <w:nsid w:val="00000010"/>
    <w:multiLevelType w:val="singleLevel"/>
    <w:tmpl w:val="00000010"/>
    <w:name w:val="WW8Num18"/>
    <w:lvl w:ilvl="0">
      <w:start w:val="1"/>
      <w:numFmt w:val="decimal"/>
      <w:lvlText w:val="%1)"/>
      <w:lvlJc w:val="left"/>
      <w:pPr>
        <w:tabs>
          <w:tab w:val="num" w:pos="218"/>
        </w:tabs>
        <w:ind w:left="218" w:hanging="360"/>
      </w:pPr>
    </w:lvl>
  </w:abstractNum>
  <w:abstractNum w:abstractNumId="16" w15:restartNumberingAfterBreak="0">
    <w:nsid w:val="00000011"/>
    <w:multiLevelType w:val="multilevel"/>
    <w:tmpl w:val="00000011"/>
    <w:name w:val="WW8Num21"/>
    <w:lvl w:ilvl="0">
      <w:start w:val="1"/>
      <w:numFmt w:val="decimal"/>
      <w:lvlText w:val="%1"/>
      <w:lvlJc w:val="left"/>
      <w:pPr>
        <w:tabs>
          <w:tab w:val="num" w:pos="360"/>
        </w:tabs>
        <w:ind w:left="360" w:hanging="360"/>
      </w:pPr>
      <w:rPr>
        <w:rFonts w:ascii="Arial" w:hAnsi="Arial"/>
        <w:b w:val="0"/>
        <w:i w:val="0"/>
        <w:sz w:val="20"/>
        <w:szCs w:val="20"/>
      </w:rPr>
    </w:lvl>
    <w:lvl w:ilvl="1">
      <w:start w:val="1"/>
      <w:numFmt w:val="decimal"/>
      <w:lvlText w:val="%2)"/>
      <w:lvlJc w:val="left"/>
      <w:pPr>
        <w:tabs>
          <w:tab w:val="num" w:pos="720"/>
        </w:tabs>
        <w:ind w:left="720" w:hanging="360"/>
      </w:pPr>
      <w:rPr>
        <w:rFonts w:ascii="Times New Roman" w:hAnsi="Times New Roman" w:cs="Times New Roman"/>
        <w:b w:val="0"/>
        <w:i w:val="0"/>
        <w:sz w:val="20"/>
        <w:szCs w:val="2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00000012"/>
    <w:multiLevelType w:val="singleLevel"/>
    <w:tmpl w:val="00000012"/>
    <w:name w:val="WW8Num22"/>
    <w:lvl w:ilvl="0">
      <w:start w:val="1"/>
      <w:numFmt w:val="decimal"/>
      <w:lvlText w:val="%1)"/>
      <w:lvlJc w:val="left"/>
      <w:pPr>
        <w:tabs>
          <w:tab w:val="num" w:pos="644"/>
        </w:tabs>
        <w:ind w:left="644" w:hanging="360"/>
      </w:pPr>
    </w:lvl>
  </w:abstractNum>
  <w:abstractNum w:abstractNumId="18" w15:restartNumberingAfterBreak="0">
    <w:nsid w:val="00000013"/>
    <w:multiLevelType w:val="multilevel"/>
    <w:tmpl w:val="00000013"/>
    <w:name w:val="WW8Num23"/>
    <w:lvl w:ilvl="0">
      <w:start w:val="1"/>
      <w:numFmt w:val="decimal"/>
      <w:lvlText w:val="%1."/>
      <w:lvlJc w:val="left"/>
      <w:pPr>
        <w:tabs>
          <w:tab w:val="num" w:pos="425"/>
        </w:tabs>
        <w:ind w:left="425" w:hanging="425"/>
      </w:pPr>
      <w:rPr>
        <w:b w:val="0"/>
        <w:i w:val="0"/>
      </w:rPr>
    </w:lvl>
    <w:lvl w:ilvl="1">
      <w:start w:val="1"/>
      <w:numFmt w:val="lowerLetter"/>
      <w:lvlText w:val="%2)"/>
      <w:lvlJc w:val="left"/>
      <w:pPr>
        <w:tabs>
          <w:tab w:val="num" w:pos="851"/>
        </w:tabs>
        <w:ind w:left="851" w:hanging="426"/>
      </w:pPr>
    </w:lvl>
    <w:lvl w:ilvl="2">
      <w:start w:val="1"/>
      <w:numFmt w:val="bullet"/>
      <w:lvlText w:val=""/>
      <w:lvlJc w:val="left"/>
      <w:pPr>
        <w:tabs>
          <w:tab w:val="num" w:pos="1304"/>
        </w:tabs>
        <w:ind w:left="1304" w:hanging="584"/>
      </w:pPr>
      <w:rPr>
        <w:rFonts w:ascii="Symbol" w:hAnsi="Symbol"/>
        <w:color w:val="auto"/>
      </w:rPr>
    </w:lvl>
    <w:lvl w:ilvl="3">
      <w:start w:val="1"/>
      <w:numFmt w:val="lowerRoman"/>
      <w:lvlText w:val="(%4)"/>
      <w:lvlJc w:val="left"/>
      <w:pPr>
        <w:tabs>
          <w:tab w:val="num" w:pos="180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upperRoman"/>
      <w:lvlText w:val="%7"/>
      <w:lvlJc w:val="left"/>
      <w:pPr>
        <w:tabs>
          <w:tab w:val="num" w:pos="288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00000014"/>
    <w:multiLevelType w:val="multilevel"/>
    <w:tmpl w:val="00000014"/>
    <w:name w:val="WW8Num24"/>
    <w:lvl w:ilvl="0">
      <w:start w:val="1"/>
      <w:numFmt w:val="decimal"/>
      <w:lvlText w:val="%1."/>
      <w:lvlJc w:val="left"/>
      <w:pPr>
        <w:tabs>
          <w:tab w:val="num" w:pos="720"/>
        </w:tabs>
        <w:ind w:left="720" w:hanging="360"/>
      </w:pPr>
      <w:rPr>
        <w:b w:val="0"/>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5"/>
    <w:multiLevelType w:val="singleLevel"/>
    <w:tmpl w:val="00000015"/>
    <w:name w:val="WW8Num25"/>
    <w:lvl w:ilvl="0">
      <w:start w:val="1"/>
      <w:numFmt w:val="lowerLetter"/>
      <w:lvlText w:val="%1)"/>
      <w:lvlJc w:val="left"/>
      <w:pPr>
        <w:tabs>
          <w:tab w:val="num" w:pos="1437"/>
        </w:tabs>
        <w:ind w:left="1437" w:hanging="360"/>
      </w:pPr>
    </w:lvl>
  </w:abstractNum>
  <w:abstractNum w:abstractNumId="21" w15:restartNumberingAfterBreak="0">
    <w:nsid w:val="00000016"/>
    <w:multiLevelType w:val="multilevel"/>
    <w:tmpl w:val="00000016"/>
    <w:name w:val="WW8Num26"/>
    <w:lvl w:ilvl="0">
      <w:start w:val="1"/>
      <w:numFmt w:val="decimal"/>
      <w:lvlText w:val="%1."/>
      <w:lvlJc w:val="left"/>
      <w:pPr>
        <w:tabs>
          <w:tab w:val="num" w:pos="482"/>
        </w:tabs>
        <w:ind w:left="482" w:hanging="340"/>
      </w:pPr>
      <w:rPr>
        <w:b/>
        <w:color w:val="auto"/>
        <w:sz w:val="20"/>
        <w:szCs w:val="20"/>
      </w:rPr>
    </w:lvl>
    <w:lvl w:ilvl="1">
      <w:start w:val="1"/>
      <w:numFmt w:val="decimal"/>
      <w:lvlText w:val="%1.%2."/>
      <w:lvlJc w:val="left"/>
      <w:pPr>
        <w:tabs>
          <w:tab w:val="num" w:pos="747"/>
        </w:tabs>
        <w:ind w:left="747" w:hanging="567"/>
      </w:pPr>
      <w:rPr>
        <w:b/>
        <w:i w:val="0"/>
        <w:color w:val="auto"/>
      </w:rPr>
    </w:lvl>
    <w:lvl w:ilvl="2">
      <w:start w:val="1"/>
      <w:numFmt w:val="decimal"/>
      <w:lvlText w:val="%1.%2.%3."/>
      <w:lvlJc w:val="left"/>
      <w:pPr>
        <w:tabs>
          <w:tab w:val="num" w:pos="965"/>
        </w:tabs>
        <w:ind w:left="965" w:hanging="425"/>
      </w:pPr>
      <w:rPr>
        <w:rFonts w:ascii="Times New Roman" w:hAnsi="Times New Roman" w:cs="Times New Roman"/>
        <w:b w:val="0"/>
        <w:i w:val="0"/>
        <w:color w:val="auto"/>
        <w:sz w:val="22"/>
        <w:szCs w:val="22"/>
      </w:rPr>
    </w:lvl>
    <w:lvl w:ilvl="3">
      <w:start w:val="1"/>
      <w:numFmt w:val="decimal"/>
      <w:lvlText w:val="%1.%2.%3.%4."/>
      <w:lvlJc w:val="left"/>
      <w:pPr>
        <w:tabs>
          <w:tab w:val="num" w:pos="2340"/>
        </w:tabs>
        <w:ind w:left="1908" w:hanging="648"/>
      </w:pPr>
      <w:rPr>
        <w:b w:val="0"/>
        <w:i w:val="0"/>
        <w:color w:val="auto"/>
      </w:rPr>
    </w:lvl>
    <w:lvl w:ilvl="4">
      <w:start w:val="1"/>
      <w:numFmt w:val="decimal"/>
      <w:lvlText w:val="%1.%2.%3.%4.%5."/>
      <w:lvlJc w:val="left"/>
      <w:pPr>
        <w:tabs>
          <w:tab w:val="num" w:pos="2880"/>
        </w:tabs>
        <w:ind w:left="2232" w:hanging="792"/>
      </w:pPr>
      <w:rPr>
        <w:b w:val="0"/>
      </w:rPr>
    </w:lvl>
    <w:lvl w:ilvl="5">
      <w:start w:val="1"/>
      <w:numFmt w:val="decimal"/>
      <w:lvlText w:val="%1.%2.%3.%4.%5.%6."/>
      <w:lvlJc w:val="left"/>
      <w:pPr>
        <w:tabs>
          <w:tab w:val="num" w:pos="3240"/>
        </w:tabs>
        <w:ind w:left="2736" w:hanging="936"/>
      </w:pPr>
      <w:rPr>
        <w:b w:val="0"/>
      </w:r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00000017"/>
    <w:multiLevelType w:val="multilevel"/>
    <w:tmpl w:val="44B657B2"/>
    <w:name w:val="WW8Num27"/>
    <w:lvl w:ilvl="0">
      <w:start w:val="1"/>
      <w:numFmt w:val="decimal"/>
      <w:lvlText w:val="%1."/>
      <w:lvlJc w:val="left"/>
      <w:pPr>
        <w:tabs>
          <w:tab w:val="num" w:pos="0"/>
        </w:tabs>
        <w:ind w:left="420" w:hanging="420"/>
      </w:pPr>
    </w:lvl>
    <w:lvl w:ilvl="1">
      <w:start w:val="1"/>
      <w:numFmt w:val="decimal"/>
      <w:lvlText w:val="%1.%2."/>
      <w:lvlJc w:val="left"/>
      <w:pPr>
        <w:tabs>
          <w:tab w:val="num" w:pos="0"/>
        </w:tabs>
        <w:ind w:left="420" w:hanging="42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3" w15:restartNumberingAfterBreak="0">
    <w:nsid w:val="00000018"/>
    <w:multiLevelType w:val="singleLevel"/>
    <w:tmpl w:val="00000018"/>
    <w:name w:val="WW8Num28"/>
    <w:lvl w:ilvl="0">
      <w:start w:val="1"/>
      <w:numFmt w:val="lowerLetter"/>
      <w:lvlText w:val="%1)"/>
      <w:lvlJc w:val="left"/>
      <w:pPr>
        <w:tabs>
          <w:tab w:val="num" w:pos="0"/>
        </w:tabs>
        <w:ind w:left="720" w:hanging="360"/>
      </w:pPr>
    </w:lvl>
  </w:abstractNum>
  <w:abstractNum w:abstractNumId="24" w15:restartNumberingAfterBreak="0">
    <w:nsid w:val="00000019"/>
    <w:multiLevelType w:val="multilevel"/>
    <w:tmpl w:val="00000019"/>
    <w:name w:val="WW8Num29"/>
    <w:lvl w:ilvl="0">
      <w:start w:val="1"/>
      <w:numFmt w:val="decimal"/>
      <w:lvlText w:val="%1)"/>
      <w:lvlJc w:val="left"/>
      <w:pPr>
        <w:tabs>
          <w:tab w:val="num" w:pos="218"/>
        </w:tabs>
        <w:ind w:left="218"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A"/>
    <w:multiLevelType w:val="multilevel"/>
    <w:tmpl w:val="35A2EADA"/>
    <w:name w:val="WW8Num30"/>
    <w:lvl w:ilvl="0">
      <w:start w:val="2"/>
      <w:numFmt w:val="upperRoman"/>
      <w:lvlText w:val="%1."/>
      <w:lvlJc w:val="left"/>
      <w:pPr>
        <w:tabs>
          <w:tab w:val="num" w:pos="1080"/>
        </w:tabs>
        <w:ind w:left="1080" w:hanging="720"/>
      </w:pPr>
    </w:lvl>
    <w:lvl w:ilvl="1">
      <w:start w:val="3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0000001B"/>
    <w:multiLevelType w:val="singleLevel"/>
    <w:tmpl w:val="0000001B"/>
    <w:name w:val="WW8Num32"/>
    <w:lvl w:ilvl="0">
      <w:start w:val="1"/>
      <w:numFmt w:val="decimal"/>
      <w:lvlText w:val="%1."/>
      <w:lvlJc w:val="left"/>
      <w:pPr>
        <w:tabs>
          <w:tab w:val="num" w:pos="720"/>
        </w:tabs>
        <w:ind w:left="720" w:hanging="360"/>
      </w:pPr>
    </w:lvl>
  </w:abstractNum>
  <w:abstractNum w:abstractNumId="27" w15:restartNumberingAfterBreak="0">
    <w:nsid w:val="0000001C"/>
    <w:multiLevelType w:val="multilevel"/>
    <w:tmpl w:val="0000001C"/>
    <w:name w:val="WW8Num33"/>
    <w:lvl w:ilvl="0">
      <w:start w:val="1"/>
      <w:numFmt w:val="decimal"/>
      <w:pStyle w:val="3poziomELO"/>
      <w:lvlText w:val="%1."/>
      <w:lvlJc w:val="left"/>
      <w:pPr>
        <w:tabs>
          <w:tab w:val="num" w:pos="360"/>
        </w:tabs>
        <w:ind w:left="360" w:hanging="360"/>
      </w:pPr>
    </w:lvl>
    <w:lvl w:ilvl="1">
      <w:start w:val="1"/>
      <w:numFmt w:val="decimal"/>
      <w:lvlText w:val="%1.%2."/>
      <w:lvlJc w:val="left"/>
      <w:pPr>
        <w:tabs>
          <w:tab w:val="num" w:pos="1142"/>
        </w:tabs>
        <w:ind w:left="1142" w:hanging="432"/>
      </w:pPr>
      <w:rPr>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216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15:restartNumberingAfterBreak="0">
    <w:nsid w:val="0000001D"/>
    <w:multiLevelType w:val="singleLevel"/>
    <w:tmpl w:val="0000001D"/>
    <w:name w:val="WW8Num34"/>
    <w:lvl w:ilvl="0">
      <w:numFmt w:val="bullet"/>
      <w:lvlText w:val="-"/>
      <w:lvlJc w:val="left"/>
      <w:pPr>
        <w:tabs>
          <w:tab w:val="num" w:pos="0"/>
        </w:tabs>
        <w:ind w:left="720" w:hanging="360"/>
      </w:pPr>
      <w:rPr>
        <w:rFonts w:ascii="Times New Roman" w:hAnsi="Times New Roman" w:cs="Times New Roman"/>
      </w:rPr>
    </w:lvl>
  </w:abstractNum>
  <w:abstractNum w:abstractNumId="29" w15:restartNumberingAfterBreak="0">
    <w:nsid w:val="0000001E"/>
    <w:multiLevelType w:val="singleLevel"/>
    <w:tmpl w:val="0000001E"/>
    <w:name w:val="WW8Num35"/>
    <w:lvl w:ilvl="0">
      <w:numFmt w:val="bullet"/>
      <w:lvlText w:val="-"/>
      <w:lvlJc w:val="left"/>
      <w:pPr>
        <w:tabs>
          <w:tab w:val="num" w:pos="0"/>
        </w:tabs>
        <w:ind w:left="720" w:hanging="360"/>
      </w:pPr>
      <w:rPr>
        <w:rFonts w:ascii="Times New Roman" w:hAnsi="Times New Roman" w:cs="Times New Roman"/>
      </w:rPr>
    </w:lvl>
  </w:abstractNum>
  <w:abstractNum w:abstractNumId="30" w15:restartNumberingAfterBreak="0">
    <w:nsid w:val="0000001F"/>
    <w:multiLevelType w:val="singleLevel"/>
    <w:tmpl w:val="0000001F"/>
    <w:name w:val="WW8Num36"/>
    <w:lvl w:ilvl="0">
      <w:numFmt w:val="bullet"/>
      <w:lvlText w:val="-"/>
      <w:lvlJc w:val="left"/>
      <w:pPr>
        <w:tabs>
          <w:tab w:val="num" w:pos="0"/>
        </w:tabs>
        <w:ind w:left="720" w:hanging="360"/>
      </w:pPr>
      <w:rPr>
        <w:rFonts w:ascii="Times New Roman" w:hAnsi="Times New Roman" w:cs="Times New Roman"/>
      </w:rPr>
    </w:lvl>
  </w:abstractNum>
  <w:abstractNum w:abstractNumId="31" w15:restartNumberingAfterBreak="0">
    <w:nsid w:val="00000020"/>
    <w:multiLevelType w:val="singleLevel"/>
    <w:tmpl w:val="00000020"/>
    <w:name w:val="WW8Num37"/>
    <w:lvl w:ilvl="0">
      <w:start w:val="1"/>
      <w:numFmt w:val="lowerLetter"/>
      <w:lvlText w:val="%1)"/>
      <w:lvlJc w:val="left"/>
      <w:pPr>
        <w:tabs>
          <w:tab w:val="num" w:pos="1440"/>
        </w:tabs>
        <w:ind w:left="1440" w:hanging="360"/>
      </w:pPr>
    </w:lvl>
  </w:abstractNum>
  <w:abstractNum w:abstractNumId="32" w15:restartNumberingAfterBreak="0">
    <w:nsid w:val="00000021"/>
    <w:multiLevelType w:val="multilevel"/>
    <w:tmpl w:val="00000021"/>
    <w:name w:val="WW8Num38"/>
    <w:lvl w:ilvl="0">
      <w:start w:val="1"/>
      <w:numFmt w:val="none"/>
      <w:suff w:val="nothing"/>
      <w:lvlText w:val=""/>
      <w:lvlJc w:val="left"/>
      <w:pPr>
        <w:tabs>
          <w:tab w:val="num" w:pos="0"/>
        </w:tabs>
        <w:ind w:left="360" w:hanging="360"/>
      </w:pPr>
      <w:rPr>
        <w:rFonts w:ascii="Symbol" w:hAnsi="Symbol"/>
      </w:rPr>
    </w:lvl>
    <w:lvl w:ilvl="1">
      <w:start w:val="1"/>
      <w:numFmt w:val="none"/>
      <w:suff w:val="nothing"/>
      <w:lvlText w:val="o"/>
      <w:lvlJc w:val="left"/>
      <w:pPr>
        <w:tabs>
          <w:tab w:val="num" w:pos="0"/>
        </w:tabs>
        <w:ind w:left="720" w:hanging="360"/>
      </w:pPr>
      <w:rPr>
        <w:rFonts w:ascii="Courier New" w:hAnsi="Courier New"/>
      </w:rPr>
    </w:lvl>
    <w:lvl w:ilvl="2">
      <w:start w:val="1"/>
      <w:numFmt w:val="none"/>
      <w:suff w:val="nothing"/>
      <w:lvlText w:val=""/>
      <w:lvlJc w:val="left"/>
      <w:pPr>
        <w:tabs>
          <w:tab w:val="num" w:pos="0"/>
        </w:tabs>
        <w:ind w:left="1080" w:hanging="360"/>
      </w:pPr>
      <w:rPr>
        <w:rFonts w:ascii="Wingdings" w:hAnsi="Wingdings"/>
      </w:rPr>
    </w:lvl>
    <w:lvl w:ilvl="3">
      <w:start w:val="1"/>
      <w:numFmt w:val="none"/>
      <w:suff w:val="nothing"/>
      <w:lvlText w:val=""/>
      <w:lvlJc w:val="left"/>
      <w:pPr>
        <w:tabs>
          <w:tab w:val="num" w:pos="0"/>
        </w:tabs>
        <w:ind w:left="1440" w:hanging="360"/>
      </w:pPr>
      <w:rPr>
        <w:rFonts w:ascii="Symbol" w:hAnsi="Symbol"/>
      </w:rPr>
    </w:lvl>
    <w:lvl w:ilvl="4">
      <w:start w:val="1"/>
      <w:numFmt w:val="none"/>
      <w:suff w:val="nothing"/>
      <w:lvlText w:val="o"/>
      <w:lvlJc w:val="left"/>
      <w:pPr>
        <w:tabs>
          <w:tab w:val="num" w:pos="0"/>
        </w:tabs>
        <w:ind w:left="1800" w:hanging="360"/>
      </w:pPr>
      <w:rPr>
        <w:rFonts w:ascii="Courier New" w:hAnsi="Courier New"/>
      </w:rPr>
    </w:lvl>
    <w:lvl w:ilvl="5">
      <w:start w:val="1"/>
      <w:numFmt w:val="none"/>
      <w:suff w:val="nothing"/>
      <w:lvlText w:val=""/>
      <w:lvlJc w:val="left"/>
      <w:pPr>
        <w:tabs>
          <w:tab w:val="num" w:pos="0"/>
        </w:tabs>
        <w:ind w:left="2160" w:hanging="360"/>
      </w:pPr>
      <w:rPr>
        <w:rFonts w:ascii="Wingdings" w:hAnsi="Wingdings"/>
      </w:rPr>
    </w:lvl>
    <w:lvl w:ilvl="6">
      <w:start w:val="1"/>
      <w:numFmt w:val="none"/>
      <w:suff w:val="nothing"/>
      <w:lvlText w:val=""/>
      <w:lvlJc w:val="left"/>
      <w:pPr>
        <w:tabs>
          <w:tab w:val="num" w:pos="0"/>
        </w:tabs>
        <w:ind w:left="2520" w:hanging="360"/>
      </w:pPr>
      <w:rPr>
        <w:rFonts w:ascii="Symbol" w:hAnsi="Symbol"/>
      </w:rPr>
    </w:lvl>
    <w:lvl w:ilvl="7">
      <w:start w:val="1"/>
      <w:numFmt w:val="none"/>
      <w:suff w:val="nothing"/>
      <w:lvlText w:val="o"/>
      <w:lvlJc w:val="left"/>
      <w:pPr>
        <w:tabs>
          <w:tab w:val="num" w:pos="0"/>
        </w:tabs>
        <w:ind w:left="2880" w:hanging="360"/>
      </w:pPr>
      <w:rPr>
        <w:rFonts w:ascii="Courier New" w:hAnsi="Courier New"/>
      </w:rPr>
    </w:lvl>
    <w:lvl w:ilvl="8">
      <w:start w:val="1"/>
      <w:numFmt w:val="none"/>
      <w:suff w:val="nothing"/>
      <w:lvlText w:val=""/>
      <w:lvlJc w:val="left"/>
      <w:pPr>
        <w:tabs>
          <w:tab w:val="num" w:pos="0"/>
        </w:tabs>
        <w:ind w:left="3240" w:hanging="360"/>
      </w:pPr>
      <w:rPr>
        <w:rFonts w:ascii="Wingdings" w:hAnsi="Wingdings"/>
      </w:rPr>
    </w:lvl>
  </w:abstractNum>
  <w:abstractNum w:abstractNumId="33" w15:restartNumberingAfterBreak="0">
    <w:nsid w:val="00000022"/>
    <w:multiLevelType w:val="multilevel"/>
    <w:tmpl w:val="00000022"/>
    <w:name w:val="WW8Num39"/>
    <w:lvl w:ilvl="0">
      <w:start w:val="1"/>
      <w:numFmt w:val="decimal"/>
      <w:lvlText w:val="%1."/>
      <w:lvlJc w:val="left"/>
      <w:pPr>
        <w:tabs>
          <w:tab w:val="num" w:pos="360"/>
        </w:tabs>
        <w:ind w:left="360" w:hanging="360"/>
      </w:pPr>
    </w:lvl>
    <w:lvl w:ilvl="1">
      <w:start w:val="1"/>
      <w:numFmt w:val="decimal"/>
      <w:suff w:val="nothing"/>
      <w:lvlText w:val="%2."/>
      <w:lvlJc w:val="left"/>
      <w:pPr>
        <w:tabs>
          <w:tab w:val="num" w:pos="0"/>
        </w:tabs>
        <w:ind w:left="567" w:hanging="283"/>
      </w:pPr>
    </w:lvl>
    <w:lvl w:ilvl="2">
      <w:start w:val="1"/>
      <w:numFmt w:val="decimal"/>
      <w:suff w:val="nothing"/>
      <w:lvlText w:val="%3."/>
      <w:lvlJc w:val="left"/>
      <w:pPr>
        <w:tabs>
          <w:tab w:val="num" w:pos="0"/>
        </w:tabs>
        <w:ind w:left="850" w:hanging="283"/>
      </w:pPr>
    </w:lvl>
    <w:lvl w:ilvl="3">
      <w:start w:val="1"/>
      <w:numFmt w:val="decimal"/>
      <w:suff w:val="nothing"/>
      <w:lvlText w:val="%4."/>
      <w:lvlJc w:val="left"/>
      <w:pPr>
        <w:tabs>
          <w:tab w:val="num" w:pos="0"/>
        </w:tabs>
        <w:ind w:left="1134" w:hanging="283"/>
      </w:pPr>
    </w:lvl>
    <w:lvl w:ilvl="4">
      <w:start w:val="1"/>
      <w:numFmt w:val="decimal"/>
      <w:suff w:val="nothing"/>
      <w:lvlText w:val="%5."/>
      <w:lvlJc w:val="left"/>
      <w:pPr>
        <w:tabs>
          <w:tab w:val="num" w:pos="0"/>
        </w:tabs>
        <w:ind w:left="1417" w:hanging="283"/>
      </w:pPr>
    </w:lvl>
    <w:lvl w:ilvl="5">
      <w:start w:val="1"/>
      <w:numFmt w:val="decimal"/>
      <w:suff w:val="nothing"/>
      <w:lvlText w:val="%6."/>
      <w:lvlJc w:val="left"/>
      <w:pPr>
        <w:tabs>
          <w:tab w:val="num" w:pos="0"/>
        </w:tabs>
        <w:ind w:left="1701" w:hanging="283"/>
      </w:pPr>
    </w:lvl>
    <w:lvl w:ilvl="6">
      <w:start w:val="1"/>
      <w:numFmt w:val="decimal"/>
      <w:suff w:val="nothing"/>
      <w:lvlText w:val="%7."/>
      <w:lvlJc w:val="left"/>
      <w:pPr>
        <w:tabs>
          <w:tab w:val="num" w:pos="0"/>
        </w:tabs>
        <w:ind w:left="1984" w:hanging="283"/>
      </w:pPr>
    </w:lvl>
    <w:lvl w:ilvl="7">
      <w:start w:val="1"/>
      <w:numFmt w:val="decimal"/>
      <w:suff w:val="nothing"/>
      <w:lvlText w:val="%8."/>
      <w:lvlJc w:val="left"/>
      <w:pPr>
        <w:tabs>
          <w:tab w:val="num" w:pos="0"/>
        </w:tabs>
        <w:ind w:left="2268" w:hanging="283"/>
      </w:pPr>
    </w:lvl>
    <w:lvl w:ilvl="8">
      <w:start w:val="1"/>
      <w:numFmt w:val="decimal"/>
      <w:suff w:val="nothing"/>
      <w:lvlText w:val="%9."/>
      <w:lvlJc w:val="left"/>
      <w:pPr>
        <w:tabs>
          <w:tab w:val="num" w:pos="0"/>
        </w:tabs>
        <w:ind w:left="2551" w:hanging="283"/>
      </w:pPr>
    </w:lvl>
  </w:abstractNum>
  <w:abstractNum w:abstractNumId="34" w15:restartNumberingAfterBreak="0">
    <w:nsid w:val="00000023"/>
    <w:multiLevelType w:val="multilevel"/>
    <w:tmpl w:val="00000023"/>
    <w:name w:val="WW8Num40"/>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5" w15:restartNumberingAfterBreak="0">
    <w:nsid w:val="00000024"/>
    <w:multiLevelType w:val="multilevel"/>
    <w:tmpl w:val="00000024"/>
    <w:name w:val="WW8Num4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0"/>
        </w:tabs>
        <w:ind w:left="765" w:hanging="40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6" w15:restartNumberingAfterBreak="0">
    <w:nsid w:val="00000025"/>
    <w:multiLevelType w:val="multilevel"/>
    <w:tmpl w:val="00000025"/>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7" w15:restartNumberingAfterBreak="0">
    <w:nsid w:val="00000034"/>
    <w:multiLevelType w:val="singleLevel"/>
    <w:tmpl w:val="00000034"/>
    <w:name w:val="WW8Num52"/>
    <w:lvl w:ilvl="0">
      <w:start w:val="1"/>
      <w:numFmt w:val="decimal"/>
      <w:lvlText w:val="%1)"/>
      <w:lvlJc w:val="left"/>
      <w:pPr>
        <w:tabs>
          <w:tab w:val="num" w:pos="0"/>
        </w:tabs>
        <w:ind w:left="720" w:hanging="360"/>
      </w:pPr>
    </w:lvl>
  </w:abstractNum>
  <w:abstractNum w:abstractNumId="38" w15:restartNumberingAfterBreak="0">
    <w:nsid w:val="00962378"/>
    <w:multiLevelType w:val="hybridMultilevel"/>
    <w:tmpl w:val="FD22A00C"/>
    <w:lvl w:ilvl="0" w:tplc="0409000B">
      <w:start w:val="1"/>
      <w:numFmt w:val="bullet"/>
      <w:lvlText w:val=""/>
      <w:lvlJc w:val="left"/>
      <w:pPr>
        <w:ind w:left="5040" w:hanging="360"/>
      </w:pPr>
      <w:rPr>
        <w:rFonts w:ascii="Wingdings" w:hAnsi="Wingdings" w:hint="default"/>
      </w:rPr>
    </w:lvl>
    <w:lvl w:ilvl="1" w:tplc="04090003" w:tentative="1">
      <w:start w:val="1"/>
      <w:numFmt w:val="bullet"/>
      <w:lvlText w:val="o"/>
      <w:lvlJc w:val="left"/>
      <w:pPr>
        <w:ind w:left="5760" w:hanging="360"/>
      </w:pPr>
      <w:rPr>
        <w:rFonts w:ascii="Courier New" w:hAnsi="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39" w15:restartNumberingAfterBreak="0">
    <w:nsid w:val="05217601"/>
    <w:multiLevelType w:val="hybridMultilevel"/>
    <w:tmpl w:val="9C4804E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E8819FE"/>
    <w:multiLevelType w:val="hybridMultilevel"/>
    <w:tmpl w:val="DF0C4FFE"/>
    <w:lvl w:ilvl="0" w:tplc="280C9948">
      <w:start w:val="1"/>
      <w:numFmt w:val="lowerLetter"/>
      <w:lvlText w:val="%1)"/>
      <w:lvlJc w:val="left"/>
      <w:pPr>
        <w:ind w:left="720" w:hanging="360"/>
      </w:pPr>
      <w:rPr>
        <w:rFonts w:hint="default"/>
        <w:b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F0737CE"/>
    <w:multiLevelType w:val="singleLevel"/>
    <w:tmpl w:val="474822D0"/>
    <w:lvl w:ilvl="0">
      <w:start w:val="1"/>
      <w:numFmt w:val="lowerLetter"/>
      <w:lvlText w:val="%1)"/>
      <w:lvlJc w:val="left"/>
      <w:pPr>
        <w:tabs>
          <w:tab w:val="num" w:pos="1422"/>
        </w:tabs>
        <w:ind w:left="1422" w:hanging="855"/>
      </w:pPr>
      <w:rPr>
        <w:rFonts w:hint="default"/>
      </w:rPr>
    </w:lvl>
  </w:abstractNum>
  <w:abstractNum w:abstractNumId="42" w15:restartNumberingAfterBreak="0">
    <w:nsid w:val="1065164F"/>
    <w:multiLevelType w:val="hybridMultilevel"/>
    <w:tmpl w:val="2B00EC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0D86FB2"/>
    <w:multiLevelType w:val="hybridMultilevel"/>
    <w:tmpl w:val="276812DE"/>
    <w:lvl w:ilvl="0" w:tplc="0415000F">
      <w:start w:val="1"/>
      <w:numFmt w:val="decimal"/>
      <w:lvlText w:val="%1."/>
      <w:lvlJc w:val="left"/>
      <w:pPr>
        <w:ind w:left="1572" w:hanging="360"/>
      </w:p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44" w15:restartNumberingAfterBreak="0">
    <w:nsid w:val="14355E6B"/>
    <w:multiLevelType w:val="hybridMultilevel"/>
    <w:tmpl w:val="B6B81DF8"/>
    <w:lvl w:ilvl="0" w:tplc="394ECA98">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4F821D2"/>
    <w:multiLevelType w:val="multilevel"/>
    <w:tmpl w:val="3A0EA87E"/>
    <w:lvl w:ilvl="0">
      <w:start w:val="2"/>
      <w:numFmt w:val="decimal"/>
      <w:lvlText w:val="%1"/>
      <w:lvlJc w:val="left"/>
      <w:pPr>
        <w:ind w:left="420" w:hanging="420"/>
      </w:pPr>
      <w:rPr>
        <w:rFonts w:hint="default"/>
      </w:rPr>
    </w:lvl>
    <w:lvl w:ilvl="1">
      <w:start w:val="2"/>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6" w15:restartNumberingAfterBreak="0">
    <w:nsid w:val="17E42DED"/>
    <w:multiLevelType w:val="multilevel"/>
    <w:tmpl w:val="2B74771E"/>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1B716521"/>
    <w:multiLevelType w:val="hybridMultilevel"/>
    <w:tmpl w:val="E5D0F638"/>
    <w:lvl w:ilvl="0" w:tplc="ECC616EE">
      <w:start w:val="1"/>
      <w:numFmt w:val="lowerLetter"/>
      <w:lvlText w:val="%1)"/>
      <w:lvlJc w:val="left"/>
      <w:pPr>
        <w:ind w:left="1146" w:hanging="360"/>
      </w:pPr>
      <w:rPr>
        <w:rFonts w:ascii="Verdana" w:hAnsi="Verdana" w:cs="Times New Roman" w:hint="default"/>
        <w:b w:val="0"/>
        <w:i w:val="0"/>
        <w:sz w:val="20"/>
      </w:rPr>
    </w:lvl>
    <w:lvl w:ilvl="1" w:tplc="04150017">
      <w:start w:val="1"/>
      <w:numFmt w:val="lowerLetter"/>
      <w:lvlText w:val="%2)"/>
      <w:lvlJc w:val="left"/>
      <w:pPr>
        <w:ind w:left="360" w:hanging="360"/>
      </w:pPr>
      <w:rPr>
        <w:rFonts w:hint="default"/>
      </w:rPr>
    </w:lvl>
    <w:lvl w:ilvl="2" w:tplc="E6747FD6">
      <w:start w:val="1"/>
      <w:numFmt w:val="decimal"/>
      <w:lvlText w:val="%3."/>
      <w:lvlJc w:val="left"/>
      <w:pPr>
        <w:ind w:left="2586" w:hanging="360"/>
      </w:pPr>
      <w:rPr>
        <w:rFont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1EB302F7"/>
    <w:multiLevelType w:val="hybridMultilevel"/>
    <w:tmpl w:val="7A6275C6"/>
    <w:lvl w:ilvl="0" w:tplc="F3D011AC">
      <w:start w:val="1"/>
      <w:numFmt w:val="decimal"/>
      <w:lvlText w:val="%1)"/>
      <w:lvlJc w:val="left"/>
      <w:pPr>
        <w:tabs>
          <w:tab w:val="num" w:pos="1080"/>
        </w:tabs>
        <w:ind w:left="108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9F9CB9BE">
      <w:start w:val="1"/>
      <w:numFmt w:val="decimal"/>
      <w:lvlText w:val="%4."/>
      <w:lvlJc w:val="left"/>
      <w:pPr>
        <w:tabs>
          <w:tab w:val="num" w:pos="2880"/>
        </w:tabs>
        <w:ind w:left="2880" w:hanging="360"/>
      </w:pPr>
      <w:rPr>
        <w:b/>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87565EE6">
      <w:start w:val="1"/>
      <w:numFmt w:val="decimal"/>
      <w:lvlText w:val="%7."/>
      <w:lvlJc w:val="left"/>
      <w:pPr>
        <w:tabs>
          <w:tab w:val="num" w:pos="5040"/>
        </w:tabs>
        <w:ind w:left="5040" w:hanging="360"/>
      </w:pPr>
      <w:rPr>
        <w:b w:val="0"/>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2063384A"/>
    <w:multiLevelType w:val="hybridMultilevel"/>
    <w:tmpl w:val="577E1758"/>
    <w:lvl w:ilvl="0" w:tplc="04090001">
      <w:start w:val="1"/>
      <w:numFmt w:val="bullet"/>
      <w:lvlText w:val=""/>
      <w:lvlJc w:val="left"/>
      <w:pPr>
        <w:ind w:left="1143" w:hanging="360"/>
      </w:pPr>
      <w:rPr>
        <w:rFonts w:ascii="Symbol" w:hAnsi="Symbol" w:hint="default"/>
      </w:rPr>
    </w:lvl>
    <w:lvl w:ilvl="1" w:tplc="B2B086EA">
      <w:start w:val="1"/>
      <w:numFmt w:val="decimal"/>
      <w:lvlText w:val="%2."/>
      <w:lvlJc w:val="left"/>
      <w:pPr>
        <w:tabs>
          <w:tab w:val="num" w:pos="1863"/>
        </w:tabs>
        <w:ind w:left="1863" w:hanging="360"/>
      </w:pPr>
      <w:rPr>
        <w:rFonts w:hint="default"/>
      </w:rPr>
    </w:lvl>
    <w:lvl w:ilvl="2" w:tplc="0415001B" w:tentative="1">
      <w:start w:val="1"/>
      <w:numFmt w:val="lowerRoman"/>
      <w:lvlText w:val="%3."/>
      <w:lvlJc w:val="right"/>
      <w:pPr>
        <w:tabs>
          <w:tab w:val="num" w:pos="2583"/>
        </w:tabs>
        <w:ind w:left="2583" w:hanging="180"/>
      </w:pPr>
    </w:lvl>
    <w:lvl w:ilvl="3" w:tplc="0415000F" w:tentative="1">
      <w:start w:val="1"/>
      <w:numFmt w:val="decimal"/>
      <w:lvlText w:val="%4."/>
      <w:lvlJc w:val="left"/>
      <w:pPr>
        <w:tabs>
          <w:tab w:val="num" w:pos="3303"/>
        </w:tabs>
        <w:ind w:left="3303" w:hanging="360"/>
      </w:pPr>
    </w:lvl>
    <w:lvl w:ilvl="4" w:tplc="04150019" w:tentative="1">
      <w:start w:val="1"/>
      <w:numFmt w:val="lowerLetter"/>
      <w:lvlText w:val="%5."/>
      <w:lvlJc w:val="left"/>
      <w:pPr>
        <w:tabs>
          <w:tab w:val="num" w:pos="4023"/>
        </w:tabs>
        <w:ind w:left="4023" w:hanging="360"/>
      </w:pPr>
    </w:lvl>
    <w:lvl w:ilvl="5" w:tplc="0415001B" w:tentative="1">
      <w:start w:val="1"/>
      <w:numFmt w:val="lowerRoman"/>
      <w:lvlText w:val="%6."/>
      <w:lvlJc w:val="right"/>
      <w:pPr>
        <w:tabs>
          <w:tab w:val="num" w:pos="4743"/>
        </w:tabs>
        <w:ind w:left="4743" w:hanging="180"/>
      </w:pPr>
    </w:lvl>
    <w:lvl w:ilvl="6" w:tplc="0415000F" w:tentative="1">
      <w:start w:val="1"/>
      <w:numFmt w:val="decimal"/>
      <w:lvlText w:val="%7."/>
      <w:lvlJc w:val="left"/>
      <w:pPr>
        <w:tabs>
          <w:tab w:val="num" w:pos="5463"/>
        </w:tabs>
        <w:ind w:left="5463" w:hanging="360"/>
      </w:pPr>
    </w:lvl>
    <w:lvl w:ilvl="7" w:tplc="04150019" w:tentative="1">
      <w:start w:val="1"/>
      <w:numFmt w:val="lowerLetter"/>
      <w:lvlText w:val="%8."/>
      <w:lvlJc w:val="left"/>
      <w:pPr>
        <w:tabs>
          <w:tab w:val="num" w:pos="6183"/>
        </w:tabs>
        <w:ind w:left="6183" w:hanging="360"/>
      </w:pPr>
    </w:lvl>
    <w:lvl w:ilvl="8" w:tplc="0415001B" w:tentative="1">
      <w:start w:val="1"/>
      <w:numFmt w:val="lowerRoman"/>
      <w:lvlText w:val="%9."/>
      <w:lvlJc w:val="right"/>
      <w:pPr>
        <w:tabs>
          <w:tab w:val="num" w:pos="6903"/>
        </w:tabs>
        <w:ind w:left="6903" w:hanging="180"/>
      </w:pPr>
    </w:lvl>
  </w:abstractNum>
  <w:abstractNum w:abstractNumId="50" w15:restartNumberingAfterBreak="0">
    <w:nsid w:val="21056555"/>
    <w:multiLevelType w:val="hybridMultilevel"/>
    <w:tmpl w:val="62D63ADC"/>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24A4612D"/>
    <w:multiLevelType w:val="hybridMultilevel"/>
    <w:tmpl w:val="8932E268"/>
    <w:lvl w:ilvl="0" w:tplc="19C26E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69C7252"/>
    <w:multiLevelType w:val="multilevel"/>
    <w:tmpl w:val="1B26DEDE"/>
    <w:lvl w:ilvl="0">
      <w:start w:val="2"/>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3" w15:restartNumberingAfterBreak="0">
    <w:nsid w:val="2A861BAC"/>
    <w:multiLevelType w:val="hybridMultilevel"/>
    <w:tmpl w:val="940E7B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B6E4881"/>
    <w:multiLevelType w:val="multilevel"/>
    <w:tmpl w:val="8258F0D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39011C9D"/>
    <w:multiLevelType w:val="multilevel"/>
    <w:tmpl w:val="EE0AB4D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B0C7D94"/>
    <w:multiLevelType w:val="hybridMultilevel"/>
    <w:tmpl w:val="5DB8CEA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C9C62DE"/>
    <w:multiLevelType w:val="multilevel"/>
    <w:tmpl w:val="51C0C2E6"/>
    <w:lvl w:ilvl="0">
      <w:start w:val="4"/>
      <w:numFmt w:val="decimal"/>
      <w:lvlText w:val="%1."/>
      <w:lvlJc w:val="left"/>
      <w:pPr>
        <w:ind w:left="460" w:hanging="460"/>
      </w:pPr>
      <w:rPr>
        <w:rFonts w:hint="default"/>
      </w:rPr>
    </w:lvl>
    <w:lvl w:ilvl="1">
      <w:start w:val="44"/>
      <w:numFmt w:val="decimal"/>
      <w:lvlText w:val="%1.%2."/>
      <w:lvlJc w:val="left"/>
      <w:pPr>
        <w:ind w:left="744" w:hanging="4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8" w15:restartNumberingAfterBreak="0">
    <w:nsid w:val="3DA7643F"/>
    <w:multiLevelType w:val="multilevel"/>
    <w:tmpl w:val="E138A14C"/>
    <w:lvl w:ilvl="0">
      <w:start w:val="3"/>
      <w:numFmt w:val="decimal"/>
      <w:lvlText w:val="%1."/>
      <w:lvlJc w:val="left"/>
      <w:pPr>
        <w:tabs>
          <w:tab w:val="num" w:pos="390"/>
        </w:tabs>
        <w:ind w:left="390" w:hanging="390"/>
      </w:pPr>
      <w:rPr>
        <w:rFonts w:hint="default"/>
      </w:rPr>
    </w:lvl>
    <w:lvl w:ilvl="1">
      <w:start w:val="1"/>
      <w:numFmt w:val="decimal"/>
      <w:lvlText w:val="%2."/>
      <w:lvlJc w:val="left"/>
      <w:pPr>
        <w:tabs>
          <w:tab w:val="num" w:pos="810"/>
        </w:tabs>
        <w:ind w:left="810" w:hanging="720"/>
      </w:pPr>
      <w:rPr>
        <w:rFonts w:ascii="Verdana" w:eastAsia="Times New Roman" w:hAnsi="Verdana" w:cs="Times New Roman" w:hint="default"/>
        <w:b w:val="0"/>
      </w:rPr>
    </w:lvl>
    <w:lvl w:ilvl="2">
      <w:start w:val="1"/>
      <w:numFmt w:val="lowerLetter"/>
      <w:lvlText w:val="%3)"/>
      <w:lvlJc w:val="left"/>
      <w:pPr>
        <w:tabs>
          <w:tab w:val="num" w:pos="720"/>
        </w:tabs>
        <w:ind w:left="720" w:hanging="360"/>
      </w:pPr>
      <w:rPr>
        <w:rFonts w:ascii="Times New Roman" w:hAnsi="Times New Roman" w:cs="Times New Roman" w:hint="default"/>
      </w:rPr>
    </w:lvl>
    <w:lvl w:ilvl="3">
      <w:start w:val="1"/>
      <w:numFmt w:val="decimal"/>
      <w:lvlText w:val="%1.%2.%3.%4."/>
      <w:lvlJc w:val="left"/>
      <w:pPr>
        <w:tabs>
          <w:tab w:val="num" w:pos="1350"/>
        </w:tabs>
        <w:ind w:left="1350" w:hanging="1080"/>
      </w:pPr>
      <w:rPr>
        <w:rFonts w:hint="default"/>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1890"/>
        </w:tabs>
        <w:ind w:left="1890" w:hanging="1440"/>
      </w:pPr>
      <w:rPr>
        <w:rFonts w:hint="default"/>
      </w:rPr>
    </w:lvl>
    <w:lvl w:ilvl="6">
      <w:start w:val="1"/>
      <w:numFmt w:val="decimal"/>
      <w:lvlText w:val="%1.%2.%3.%4.%5.%6.%7."/>
      <w:lvlJc w:val="left"/>
      <w:pPr>
        <w:tabs>
          <w:tab w:val="num" w:pos="2340"/>
        </w:tabs>
        <w:ind w:left="2340" w:hanging="1800"/>
      </w:pPr>
      <w:rPr>
        <w:rFonts w:hint="default"/>
      </w:rPr>
    </w:lvl>
    <w:lvl w:ilvl="7">
      <w:start w:val="1"/>
      <w:numFmt w:val="decimal"/>
      <w:lvlText w:val="%1.%2.%3.%4.%5.%6.%7.%8."/>
      <w:lvlJc w:val="left"/>
      <w:pPr>
        <w:tabs>
          <w:tab w:val="num" w:pos="2430"/>
        </w:tabs>
        <w:ind w:left="2430" w:hanging="1800"/>
      </w:pPr>
      <w:rPr>
        <w:rFonts w:hint="default"/>
      </w:rPr>
    </w:lvl>
    <w:lvl w:ilvl="8">
      <w:start w:val="1"/>
      <w:numFmt w:val="decimal"/>
      <w:lvlText w:val="%1.%2.%3.%4.%5.%6.%7.%8.%9."/>
      <w:lvlJc w:val="left"/>
      <w:pPr>
        <w:tabs>
          <w:tab w:val="num" w:pos="2880"/>
        </w:tabs>
        <w:ind w:left="2880" w:hanging="2160"/>
      </w:pPr>
      <w:rPr>
        <w:rFonts w:hint="default"/>
      </w:rPr>
    </w:lvl>
  </w:abstractNum>
  <w:abstractNum w:abstractNumId="59" w15:restartNumberingAfterBreak="0">
    <w:nsid w:val="3EF87CE9"/>
    <w:multiLevelType w:val="multilevel"/>
    <w:tmpl w:val="04C8B0D8"/>
    <w:lvl w:ilvl="0">
      <w:start w:val="1"/>
      <w:numFmt w:val="decimal"/>
      <w:lvlText w:val="%1."/>
      <w:lvlJc w:val="left"/>
      <w:pPr>
        <w:ind w:left="720" w:hanging="360"/>
      </w:pPr>
    </w:lvl>
    <w:lvl w:ilvl="1">
      <w:start w:val="3"/>
      <w:numFmt w:val="decimal"/>
      <w:isLgl/>
      <w:lvlText w:val="%1.%2"/>
      <w:lvlJc w:val="left"/>
      <w:pPr>
        <w:ind w:left="1183" w:hanging="720"/>
      </w:pPr>
      <w:rPr>
        <w:rFonts w:ascii="Times New Roman" w:hAnsi="Times New Roman" w:hint="default"/>
      </w:rPr>
    </w:lvl>
    <w:lvl w:ilvl="2">
      <w:start w:val="1"/>
      <w:numFmt w:val="decimal"/>
      <w:isLgl/>
      <w:lvlText w:val="%1.%2.%3"/>
      <w:lvlJc w:val="left"/>
      <w:pPr>
        <w:ind w:left="1286" w:hanging="720"/>
      </w:pPr>
      <w:rPr>
        <w:rFonts w:ascii="Times New Roman" w:hAnsi="Times New Roman" w:hint="default"/>
      </w:rPr>
    </w:lvl>
    <w:lvl w:ilvl="3">
      <w:start w:val="1"/>
      <w:numFmt w:val="decimal"/>
      <w:isLgl/>
      <w:lvlText w:val="%1.%2.%3.%4"/>
      <w:lvlJc w:val="left"/>
      <w:pPr>
        <w:ind w:left="1749" w:hanging="1080"/>
      </w:pPr>
      <w:rPr>
        <w:rFonts w:ascii="Times New Roman" w:hAnsi="Times New Roman" w:hint="default"/>
      </w:rPr>
    </w:lvl>
    <w:lvl w:ilvl="4">
      <w:start w:val="1"/>
      <w:numFmt w:val="decimal"/>
      <w:isLgl/>
      <w:lvlText w:val="%1.%2.%3.%4.%5"/>
      <w:lvlJc w:val="left"/>
      <w:pPr>
        <w:ind w:left="2212" w:hanging="1440"/>
      </w:pPr>
      <w:rPr>
        <w:rFonts w:ascii="Times New Roman" w:hAnsi="Times New Roman" w:hint="default"/>
      </w:rPr>
    </w:lvl>
    <w:lvl w:ilvl="5">
      <w:start w:val="1"/>
      <w:numFmt w:val="decimal"/>
      <w:isLgl/>
      <w:lvlText w:val="%1.%2.%3.%4.%5.%6"/>
      <w:lvlJc w:val="left"/>
      <w:pPr>
        <w:ind w:left="2315" w:hanging="1440"/>
      </w:pPr>
      <w:rPr>
        <w:rFonts w:ascii="Times New Roman" w:hAnsi="Times New Roman" w:hint="default"/>
      </w:rPr>
    </w:lvl>
    <w:lvl w:ilvl="6">
      <w:start w:val="1"/>
      <w:numFmt w:val="decimal"/>
      <w:isLgl/>
      <w:lvlText w:val="%1.%2.%3.%4.%5.%6.%7"/>
      <w:lvlJc w:val="left"/>
      <w:pPr>
        <w:ind w:left="2778" w:hanging="1800"/>
      </w:pPr>
      <w:rPr>
        <w:rFonts w:ascii="Times New Roman" w:hAnsi="Times New Roman" w:hint="default"/>
      </w:rPr>
    </w:lvl>
    <w:lvl w:ilvl="7">
      <w:start w:val="1"/>
      <w:numFmt w:val="decimal"/>
      <w:isLgl/>
      <w:lvlText w:val="%1.%2.%3.%4.%5.%6.%7.%8"/>
      <w:lvlJc w:val="left"/>
      <w:pPr>
        <w:ind w:left="3241" w:hanging="2160"/>
      </w:pPr>
      <w:rPr>
        <w:rFonts w:ascii="Times New Roman" w:hAnsi="Times New Roman" w:hint="default"/>
      </w:rPr>
    </w:lvl>
    <w:lvl w:ilvl="8">
      <w:start w:val="1"/>
      <w:numFmt w:val="decimal"/>
      <w:isLgl/>
      <w:lvlText w:val="%1.%2.%3.%4.%5.%6.%7.%8.%9"/>
      <w:lvlJc w:val="left"/>
      <w:pPr>
        <w:ind w:left="3344" w:hanging="2160"/>
      </w:pPr>
      <w:rPr>
        <w:rFonts w:ascii="Times New Roman" w:hAnsi="Times New Roman" w:hint="default"/>
      </w:rPr>
    </w:lvl>
  </w:abstractNum>
  <w:abstractNum w:abstractNumId="60" w15:restartNumberingAfterBreak="0">
    <w:nsid w:val="41785A67"/>
    <w:multiLevelType w:val="hybridMultilevel"/>
    <w:tmpl w:val="BABA0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34E4033"/>
    <w:multiLevelType w:val="hybridMultilevel"/>
    <w:tmpl w:val="712E81B6"/>
    <w:lvl w:ilvl="0" w:tplc="AD700CBC">
      <w:start w:val="1"/>
      <w:numFmt w:val="bullet"/>
      <w:lvlText w:val="−"/>
      <w:lvlJc w:val="left"/>
      <w:pPr>
        <w:ind w:left="1068" w:hanging="360"/>
      </w:pPr>
      <w:rPr>
        <w:rFonts w:ascii="Calibri" w:hAnsi="Calibri" w:cs="Calibri"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2" w15:restartNumberingAfterBreak="0">
    <w:nsid w:val="4FF414A2"/>
    <w:multiLevelType w:val="hybridMultilevel"/>
    <w:tmpl w:val="A23203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456548"/>
    <w:multiLevelType w:val="singleLevel"/>
    <w:tmpl w:val="864EC260"/>
    <w:lvl w:ilvl="0">
      <w:numFmt w:val="bullet"/>
      <w:lvlText w:val="-"/>
      <w:lvlJc w:val="left"/>
      <w:pPr>
        <w:tabs>
          <w:tab w:val="num" w:pos="360"/>
        </w:tabs>
        <w:ind w:left="360" w:hanging="360"/>
      </w:pPr>
      <w:rPr>
        <w:rFonts w:hint="default"/>
      </w:rPr>
    </w:lvl>
  </w:abstractNum>
  <w:abstractNum w:abstractNumId="64" w15:restartNumberingAfterBreak="0">
    <w:nsid w:val="5C0F6B89"/>
    <w:multiLevelType w:val="multilevel"/>
    <w:tmpl w:val="6FE8BB7A"/>
    <w:lvl w:ilvl="0">
      <w:start w:val="1"/>
      <w:numFmt w:val="decimal"/>
      <w:lvlText w:val="%1."/>
      <w:lvlJc w:val="left"/>
      <w:pPr>
        <w:ind w:left="432" w:hanging="432"/>
      </w:pPr>
      <w:rPr>
        <w:rFonts w:hint="default"/>
      </w:rPr>
    </w:lvl>
    <w:lvl w:ilvl="1">
      <w:start w:val="1"/>
      <w:numFmt w:val="decimal"/>
      <w:lvlText w:val="%1.%2."/>
      <w:lvlJc w:val="left"/>
      <w:pPr>
        <w:ind w:left="574" w:hanging="432"/>
      </w:pPr>
      <w:rPr>
        <w:rFonts w:asciiTheme="minorHAnsi" w:hAnsi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5EFD6169"/>
    <w:multiLevelType w:val="multilevel"/>
    <w:tmpl w:val="1556E70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FCE2A28"/>
    <w:multiLevelType w:val="hybridMultilevel"/>
    <w:tmpl w:val="541667C6"/>
    <w:lvl w:ilvl="0" w:tplc="C5168FA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68C47BCA"/>
    <w:multiLevelType w:val="multilevel"/>
    <w:tmpl w:val="01543560"/>
    <w:lvl w:ilvl="0">
      <w:start w:val="4"/>
      <w:numFmt w:val="decimal"/>
      <w:lvlText w:val="%1."/>
      <w:lvlJc w:val="left"/>
      <w:pPr>
        <w:ind w:left="460" w:hanging="460"/>
      </w:pPr>
      <w:rPr>
        <w:rFonts w:hint="default"/>
      </w:rPr>
    </w:lvl>
    <w:lvl w:ilvl="1">
      <w:start w:val="45"/>
      <w:numFmt w:val="decimal"/>
      <w:lvlText w:val="%1.%2."/>
      <w:lvlJc w:val="left"/>
      <w:pPr>
        <w:ind w:left="744" w:hanging="460"/>
      </w:pPr>
      <w:rPr>
        <w:rFonts w:hint="default"/>
        <w:b/>
        <w:bCs/>
        <w:i w:val="0"/>
        <w:iCs/>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8" w15:restartNumberingAfterBreak="0">
    <w:nsid w:val="6AB61F90"/>
    <w:multiLevelType w:val="hybridMultilevel"/>
    <w:tmpl w:val="1CB0F40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D78519A"/>
    <w:multiLevelType w:val="multilevel"/>
    <w:tmpl w:val="4EF44E2C"/>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1440"/>
        </w:tabs>
        <w:ind w:left="1440" w:hanging="360"/>
      </w:pPr>
      <w:rPr>
        <w:rFonts w:hint="default"/>
        <w:b w:val="0"/>
        <w:i w:val="0"/>
      </w:rPr>
    </w:lvl>
    <w:lvl w:ilvl="2">
      <w:start w:val="11"/>
      <w:numFmt w:val="upperRoman"/>
      <w:lvlText w:val="%3."/>
      <w:lvlJc w:val="left"/>
      <w:pPr>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0" w15:restartNumberingAfterBreak="0">
    <w:nsid w:val="72E62259"/>
    <w:multiLevelType w:val="hybridMultilevel"/>
    <w:tmpl w:val="2B00EC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3278F1"/>
    <w:multiLevelType w:val="hybridMultilevel"/>
    <w:tmpl w:val="19BC98A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8FA5D35"/>
    <w:multiLevelType w:val="hybridMultilevel"/>
    <w:tmpl w:val="F75AF296"/>
    <w:lvl w:ilvl="0" w:tplc="04090001">
      <w:start w:val="1"/>
      <w:numFmt w:val="bullet"/>
      <w:lvlText w:val=""/>
      <w:lvlJc w:val="left"/>
      <w:pPr>
        <w:ind w:left="1143" w:hanging="360"/>
      </w:pPr>
      <w:rPr>
        <w:rFonts w:ascii="Symbol" w:hAnsi="Symbol" w:hint="default"/>
      </w:rPr>
    </w:lvl>
    <w:lvl w:ilvl="1" w:tplc="04150019" w:tentative="1">
      <w:start w:val="1"/>
      <w:numFmt w:val="lowerLetter"/>
      <w:lvlText w:val="%2."/>
      <w:lvlJc w:val="left"/>
      <w:pPr>
        <w:tabs>
          <w:tab w:val="num" w:pos="2290"/>
        </w:tabs>
        <w:ind w:left="2290" w:hanging="360"/>
      </w:pPr>
    </w:lvl>
    <w:lvl w:ilvl="2" w:tplc="0415001B" w:tentative="1">
      <w:start w:val="1"/>
      <w:numFmt w:val="lowerRoman"/>
      <w:lvlText w:val="%3."/>
      <w:lvlJc w:val="right"/>
      <w:pPr>
        <w:tabs>
          <w:tab w:val="num" w:pos="3010"/>
        </w:tabs>
        <w:ind w:left="3010" w:hanging="180"/>
      </w:pPr>
    </w:lvl>
    <w:lvl w:ilvl="3" w:tplc="0415000F" w:tentative="1">
      <w:start w:val="1"/>
      <w:numFmt w:val="decimal"/>
      <w:lvlText w:val="%4."/>
      <w:lvlJc w:val="left"/>
      <w:pPr>
        <w:tabs>
          <w:tab w:val="num" w:pos="3730"/>
        </w:tabs>
        <w:ind w:left="3730" w:hanging="360"/>
      </w:pPr>
    </w:lvl>
    <w:lvl w:ilvl="4" w:tplc="04150019" w:tentative="1">
      <w:start w:val="1"/>
      <w:numFmt w:val="lowerLetter"/>
      <w:lvlText w:val="%5."/>
      <w:lvlJc w:val="left"/>
      <w:pPr>
        <w:tabs>
          <w:tab w:val="num" w:pos="4450"/>
        </w:tabs>
        <w:ind w:left="4450" w:hanging="360"/>
      </w:pPr>
    </w:lvl>
    <w:lvl w:ilvl="5" w:tplc="0415001B" w:tentative="1">
      <w:start w:val="1"/>
      <w:numFmt w:val="lowerRoman"/>
      <w:lvlText w:val="%6."/>
      <w:lvlJc w:val="right"/>
      <w:pPr>
        <w:tabs>
          <w:tab w:val="num" w:pos="5170"/>
        </w:tabs>
        <w:ind w:left="5170" w:hanging="180"/>
      </w:pPr>
    </w:lvl>
    <w:lvl w:ilvl="6" w:tplc="0415000F" w:tentative="1">
      <w:start w:val="1"/>
      <w:numFmt w:val="decimal"/>
      <w:lvlText w:val="%7."/>
      <w:lvlJc w:val="left"/>
      <w:pPr>
        <w:tabs>
          <w:tab w:val="num" w:pos="5890"/>
        </w:tabs>
        <w:ind w:left="5890" w:hanging="360"/>
      </w:pPr>
    </w:lvl>
    <w:lvl w:ilvl="7" w:tplc="04150019" w:tentative="1">
      <w:start w:val="1"/>
      <w:numFmt w:val="lowerLetter"/>
      <w:lvlText w:val="%8."/>
      <w:lvlJc w:val="left"/>
      <w:pPr>
        <w:tabs>
          <w:tab w:val="num" w:pos="6610"/>
        </w:tabs>
        <w:ind w:left="6610" w:hanging="360"/>
      </w:pPr>
    </w:lvl>
    <w:lvl w:ilvl="8" w:tplc="0415001B" w:tentative="1">
      <w:start w:val="1"/>
      <w:numFmt w:val="lowerRoman"/>
      <w:lvlText w:val="%9."/>
      <w:lvlJc w:val="right"/>
      <w:pPr>
        <w:tabs>
          <w:tab w:val="num" w:pos="7330"/>
        </w:tabs>
        <w:ind w:left="7330" w:hanging="180"/>
      </w:pPr>
    </w:lvl>
  </w:abstractNum>
  <w:abstractNum w:abstractNumId="73" w15:restartNumberingAfterBreak="0">
    <w:nsid w:val="7B88719C"/>
    <w:multiLevelType w:val="hybridMultilevel"/>
    <w:tmpl w:val="EB48BFF8"/>
    <w:lvl w:ilvl="0" w:tplc="B2B086EA">
      <w:start w:val="1"/>
      <w:numFmt w:val="decimal"/>
      <w:lvlText w:val="%1."/>
      <w:lvlJc w:val="left"/>
      <w:pPr>
        <w:tabs>
          <w:tab w:val="num" w:pos="1863"/>
        </w:tabs>
        <w:ind w:left="186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F953B4C"/>
    <w:multiLevelType w:val="multilevel"/>
    <w:tmpl w:val="FC7AA1CA"/>
    <w:lvl w:ilvl="0">
      <w:start w:val="1"/>
      <w:numFmt w:val="upperRoman"/>
      <w:lvlText w:val="%1."/>
      <w:lvlJc w:val="left"/>
      <w:pPr>
        <w:ind w:left="1080" w:hanging="720"/>
      </w:pPr>
      <w:rPr>
        <w:rFonts w:hint="default"/>
      </w:rPr>
    </w:lvl>
    <w:lvl w:ilvl="1">
      <w:start w:val="2"/>
      <w:numFmt w:val="decimal"/>
      <w:isLgl/>
      <w:lvlText w:val="%1.%2"/>
      <w:lvlJc w:val="left"/>
      <w:pPr>
        <w:ind w:left="800" w:hanging="4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422995200">
    <w:abstractNumId w:val="0"/>
  </w:num>
  <w:num w:numId="2" w16cid:durableId="1831094908">
    <w:abstractNumId w:val="25"/>
  </w:num>
  <w:num w:numId="3" w16cid:durableId="944456322">
    <w:abstractNumId w:val="27"/>
  </w:num>
  <w:num w:numId="4" w16cid:durableId="117262437">
    <w:abstractNumId w:val="74"/>
  </w:num>
  <w:num w:numId="5" w16cid:durableId="819611374">
    <w:abstractNumId w:val="51"/>
  </w:num>
  <w:num w:numId="6" w16cid:durableId="907963009">
    <w:abstractNumId w:val="50"/>
  </w:num>
  <w:num w:numId="7" w16cid:durableId="1773623419">
    <w:abstractNumId w:val="40"/>
  </w:num>
  <w:num w:numId="8" w16cid:durableId="1789424407">
    <w:abstractNumId w:val="61"/>
  </w:num>
  <w:num w:numId="9" w16cid:durableId="1934393088">
    <w:abstractNumId w:val="46"/>
  </w:num>
  <w:num w:numId="10" w16cid:durableId="1465197257">
    <w:abstractNumId w:val="56"/>
  </w:num>
  <w:num w:numId="11" w16cid:durableId="205917416">
    <w:abstractNumId w:val="69"/>
  </w:num>
  <w:num w:numId="12" w16cid:durableId="1143695001">
    <w:abstractNumId w:val="58"/>
  </w:num>
  <w:num w:numId="13" w16cid:durableId="1466044840">
    <w:abstractNumId w:val="41"/>
  </w:num>
  <w:num w:numId="14" w16cid:durableId="1370958150">
    <w:abstractNumId w:val="55"/>
  </w:num>
  <w:num w:numId="15" w16cid:durableId="11956507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72344512">
    <w:abstractNumId w:val="64"/>
  </w:num>
  <w:num w:numId="17" w16cid:durableId="1073283910">
    <w:abstractNumId w:val="54"/>
  </w:num>
  <w:num w:numId="18" w16cid:durableId="1733385947">
    <w:abstractNumId w:val="66"/>
  </w:num>
  <w:num w:numId="19" w16cid:durableId="527714926">
    <w:abstractNumId w:val="63"/>
  </w:num>
  <w:num w:numId="20" w16cid:durableId="838159350">
    <w:abstractNumId w:val="60"/>
  </w:num>
  <w:num w:numId="21" w16cid:durableId="427194927">
    <w:abstractNumId w:val="52"/>
  </w:num>
  <w:num w:numId="22" w16cid:durableId="275017709">
    <w:abstractNumId w:val="47"/>
  </w:num>
  <w:num w:numId="23" w16cid:durableId="1871530268">
    <w:abstractNumId w:val="59"/>
  </w:num>
  <w:num w:numId="24" w16cid:durableId="1041586526">
    <w:abstractNumId w:val="39"/>
  </w:num>
  <w:num w:numId="25" w16cid:durableId="1754203053">
    <w:abstractNumId w:val="45"/>
  </w:num>
  <w:num w:numId="26" w16cid:durableId="416438403">
    <w:abstractNumId w:val="44"/>
  </w:num>
  <w:num w:numId="27" w16cid:durableId="708189394">
    <w:abstractNumId w:val="65"/>
  </w:num>
  <w:num w:numId="28" w16cid:durableId="777989820">
    <w:abstractNumId w:val="38"/>
  </w:num>
  <w:num w:numId="29" w16cid:durableId="1633096346">
    <w:abstractNumId w:val="49"/>
  </w:num>
  <w:num w:numId="30" w16cid:durableId="379135566">
    <w:abstractNumId w:val="72"/>
  </w:num>
  <w:num w:numId="31" w16cid:durableId="173375069">
    <w:abstractNumId w:val="71"/>
  </w:num>
  <w:num w:numId="32" w16cid:durableId="10300668">
    <w:abstractNumId w:val="73"/>
  </w:num>
  <w:num w:numId="33" w16cid:durableId="906454629">
    <w:abstractNumId w:val="68"/>
  </w:num>
  <w:num w:numId="34" w16cid:durableId="1018581055">
    <w:abstractNumId w:val="42"/>
  </w:num>
  <w:num w:numId="35" w16cid:durableId="1112700113">
    <w:abstractNumId w:val="70"/>
  </w:num>
  <w:num w:numId="36" w16cid:durableId="1672248340">
    <w:abstractNumId w:val="48"/>
  </w:num>
  <w:num w:numId="37" w16cid:durableId="1815364350">
    <w:abstractNumId w:val="53"/>
  </w:num>
  <w:num w:numId="38" w16cid:durableId="1526168350">
    <w:abstractNumId w:val="67"/>
  </w:num>
  <w:num w:numId="39" w16cid:durableId="816848105">
    <w:abstractNumId w:val="62"/>
  </w:num>
  <w:num w:numId="40" w16cid:durableId="1292597016">
    <w:abstractNumId w:val="57"/>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gnieszka Kotowicz">
    <w15:presenceInfo w15:providerId="Windows Live" w15:userId="4a26edfc401547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CC0"/>
    <w:rsid w:val="00003882"/>
    <w:rsid w:val="00004B6F"/>
    <w:rsid w:val="00004D8D"/>
    <w:rsid w:val="00004F1F"/>
    <w:rsid w:val="000103DD"/>
    <w:rsid w:val="0001057E"/>
    <w:rsid w:val="00011640"/>
    <w:rsid w:val="00011D37"/>
    <w:rsid w:val="00011FC5"/>
    <w:rsid w:val="000151C7"/>
    <w:rsid w:val="00015943"/>
    <w:rsid w:val="00016467"/>
    <w:rsid w:val="000165B9"/>
    <w:rsid w:val="00016601"/>
    <w:rsid w:val="0001684A"/>
    <w:rsid w:val="00016DD0"/>
    <w:rsid w:val="00016F44"/>
    <w:rsid w:val="00020C23"/>
    <w:rsid w:val="0002179A"/>
    <w:rsid w:val="00022A74"/>
    <w:rsid w:val="00023144"/>
    <w:rsid w:val="000234B3"/>
    <w:rsid w:val="0002386D"/>
    <w:rsid w:val="00023D9E"/>
    <w:rsid w:val="0002433E"/>
    <w:rsid w:val="000253FA"/>
    <w:rsid w:val="000269D2"/>
    <w:rsid w:val="000269FF"/>
    <w:rsid w:val="00027366"/>
    <w:rsid w:val="0002757B"/>
    <w:rsid w:val="000279AF"/>
    <w:rsid w:val="00030218"/>
    <w:rsid w:val="00030A91"/>
    <w:rsid w:val="00030C98"/>
    <w:rsid w:val="0003190E"/>
    <w:rsid w:val="000342AC"/>
    <w:rsid w:val="00035140"/>
    <w:rsid w:val="0003560A"/>
    <w:rsid w:val="00035EEC"/>
    <w:rsid w:val="00040691"/>
    <w:rsid w:val="00041823"/>
    <w:rsid w:val="00044B27"/>
    <w:rsid w:val="00045706"/>
    <w:rsid w:val="00050D26"/>
    <w:rsid w:val="00050ECD"/>
    <w:rsid w:val="000526A1"/>
    <w:rsid w:val="00052894"/>
    <w:rsid w:val="00053232"/>
    <w:rsid w:val="000541E3"/>
    <w:rsid w:val="00054B81"/>
    <w:rsid w:val="00055F64"/>
    <w:rsid w:val="0005664F"/>
    <w:rsid w:val="0005773C"/>
    <w:rsid w:val="00060B4E"/>
    <w:rsid w:val="00060C6B"/>
    <w:rsid w:val="000618BF"/>
    <w:rsid w:val="00061FE3"/>
    <w:rsid w:val="00064C42"/>
    <w:rsid w:val="00065B55"/>
    <w:rsid w:val="00065FF5"/>
    <w:rsid w:val="000665C6"/>
    <w:rsid w:val="00067396"/>
    <w:rsid w:val="00067B26"/>
    <w:rsid w:val="00070566"/>
    <w:rsid w:val="00070779"/>
    <w:rsid w:val="000711FB"/>
    <w:rsid w:val="00073308"/>
    <w:rsid w:val="00073663"/>
    <w:rsid w:val="00073C37"/>
    <w:rsid w:val="0007541E"/>
    <w:rsid w:val="00075813"/>
    <w:rsid w:val="00077510"/>
    <w:rsid w:val="00080A7E"/>
    <w:rsid w:val="000811D0"/>
    <w:rsid w:val="00084535"/>
    <w:rsid w:val="00085B86"/>
    <w:rsid w:val="00085E0E"/>
    <w:rsid w:val="00091065"/>
    <w:rsid w:val="0009243F"/>
    <w:rsid w:val="000932D2"/>
    <w:rsid w:val="00094E0E"/>
    <w:rsid w:val="000951F4"/>
    <w:rsid w:val="00096296"/>
    <w:rsid w:val="00097441"/>
    <w:rsid w:val="00097564"/>
    <w:rsid w:val="0009760C"/>
    <w:rsid w:val="000A1930"/>
    <w:rsid w:val="000A241E"/>
    <w:rsid w:val="000A325E"/>
    <w:rsid w:val="000A32E9"/>
    <w:rsid w:val="000A50E4"/>
    <w:rsid w:val="000A5F43"/>
    <w:rsid w:val="000A61E2"/>
    <w:rsid w:val="000A7F28"/>
    <w:rsid w:val="000B288A"/>
    <w:rsid w:val="000B2C0F"/>
    <w:rsid w:val="000B4A30"/>
    <w:rsid w:val="000B5921"/>
    <w:rsid w:val="000B6611"/>
    <w:rsid w:val="000B72B4"/>
    <w:rsid w:val="000C080F"/>
    <w:rsid w:val="000C08B4"/>
    <w:rsid w:val="000C0BEE"/>
    <w:rsid w:val="000C0BFC"/>
    <w:rsid w:val="000C1F7A"/>
    <w:rsid w:val="000C31A7"/>
    <w:rsid w:val="000C4D66"/>
    <w:rsid w:val="000C55C6"/>
    <w:rsid w:val="000C58CF"/>
    <w:rsid w:val="000C5D94"/>
    <w:rsid w:val="000C6183"/>
    <w:rsid w:val="000C6CAC"/>
    <w:rsid w:val="000C7D9B"/>
    <w:rsid w:val="000C7F8A"/>
    <w:rsid w:val="000D085B"/>
    <w:rsid w:val="000D14BB"/>
    <w:rsid w:val="000D5CC0"/>
    <w:rsid w:val="000D651B"/>
    <w:rsid w:val="000D6A82"/>
    <w:rsid w:val="000D6D49"/>
    <w:rsid w:val="000D784A"/>
    <w:rsid w:val="000E0069"/>
    <w:rsid w:val="000E03C8"/>
    <w:rsid w:val="000E2D38"/>
    <w:rsid w:val="000E2F00"/>
    <w:rsid w:val="000E4935"/>
    <w:rsid w:val="000F0CDB"/>
    <w:rsid w:val="000F14FA"/>
    <w:rsid w:val="000F7061"/>
    <w:rsid w:val="000F7303"/>
    <w:rsid w:val="001005E8"/>
    <w:rsid w:val="00101D2D"/>
    <w:rsid w:val="00103FFB"/>
    <w:rsid w:val="001043F0"/>
    <w:rsid w:val="00105183"/>
    <w:rsid w:val="00107A98"/>
    <w:rsid w:val="00111064"/>
    <w:rsid w:val="0011283B"/>
    <w:rsid w:val="00113840"/>
    <w:rsid w:val="0011470F"/>
    <w:rsid w:val="00115E01"/>
    <w:rsid w:val="0011642C"/>
    <w:rsid w:val="00116898"/>
    <w:rsid w:val="001168C9"/>
    <w:rsid w:val="00120226"/>
    <w:rsid w:val="0012037E"/>
    <w:rsid w:val="00121831"/>
    <w:rsid w:val="00121E2E"/>
    <w:rsid w:val="0012493A"/>
    <w:rsid w:val="00125085"/>
    <w:rsid w:val="001256CF"/>
    <w:rsid w:val="00127BA3"/>
    <w:rsid w:val="0013113B"/>
    <w:rsid w:val="0013247E"/>
    <w:rsid w:val="001326C4"/>
    <w:rsid w:val="00133403"/>
    <w:rsid w:val="001356CF"/>
    <w:rsid w:val="00137B7C"/>
    <w:rsid w:val="0014096C"/>
    <w:rsid w:val="00144D7B"/>
    <w:rsid w:val="001462FC"/>
    <w:rsid w:val="00150E04"/>
    <w:rsid w:val="00151223"/>
    <w:rsid w:val="001519D5"/>
    <w:rsid w:val="00152812"/>
    <w:rsid w:val="00153D7D"/>
    <w:rsid w:val="00154983"/>
    <w:rsid w:val="0015530B"/>
    <w:rsid w:val="00156334"/>
    <w:rsid w:val="00156690"/>
    <w:rsid w:val="00157F4F"/>
    <w:rsid w:val="00160378"/>
    <w:rsid w:val="00162367"/>
    <w:rsid w:val="0016248D"/>
    <w:rsid w:val="0016264A"/>
    <w:rsid w:val="00162D28"/>
    <w:rsid w:val="00162E58"/>
    <w:rsid w:val="001630EA"/>
    <w:rsid w:val="00167CAB"/>
    <w:rsid w:val="00167E43"/>
    <w:rsid w:val="00167E7B"/>
    <w:rsid w:val="00167E8F"/>
    <w:rsid w:val="00170BBA"/>
    <w:rsid w:val="00172B14"/>
    <w:rsid w:val="00172B72"/>
    <w:rsid w:val="00175CBD"/>
    <w:rsid w:val="00176562"/>
    <w:rsid w:val="001768F8"/>
    <w:rsid w:val="00176F5C"/>
    <w:rsid w:val="00177D0D"/>
    <w:rsid w:val="001828B0"/>
    <w:rsid w:val="0018631B"/>
    <w:rsid w:val="00191E14"/>
    <w:rsid w:val="00192766"/>
    <w:rsid w:val="001934A5"/>
    <w:rsid w:val="00193685"/>
    <w:rsid w:val="00195D40"/>
    <w:rsid w:val="001A25B8"/>
    <w:rsid w:val="001A344F"/>
    <w:rsid w:val="001A3C2F"/>
    <w:rsid w:val="001A4702"/>
    <w:rsid w:val="001A53CE"/>
    <w:rsid w:val="001A5928"/>
    <w:rsid w:val="001A63D5"/>
    <w:rsid w:val="001A6D07"/>
    <w:rsid w:val="001A70C4"/>
    <w:rsid w:val="001B1762"/>
    <w:rsid w:val="001B2E88"/>
    <w:rsid w:val="001B57A3"/>
    <w:rsid w:val="001B5E72"/>
    <w:rsid w:val="001B67F9"/>
    <w:rsid w:val="001B693F"/>
    <w:rsid w:val="001B7015"/>
    <w:rsid w:val="001B753D"/>
    <w:rsid w:val="001B7FEC"/>
    <w:rsid w:val="001C00B0"/>
    <w:rsid w:val="001C0F49"/>
    <w:rsid w:val="001C2C62"/>
    <w:rsid w:val="001C2FFC"/>
    <w:rsid w:val="001C3C09"/>
    <w:rsid w:val="001C5FE5"/>
    <w:rsid w:val="001C6774"/>
    <w:rsid w:val="001C6E96"/>
    <w:rsid w:val="001C73EB"/>
    <w:rsid w:val="001C747C"/>
    <w:rsid w:val="001D0324"/>
    <w:rsid w:val="001D0426"/>
    <w:rsid w:val="001D104C"/>
    <w:rsid w:val="001D1A59"/>
    <w:rsid w:val="001D1C31"/>
    <w:rsid w:val="001D2776"/>
    <w:rsid w:val="001D2B23"/>
    <w:rsid w:val="001D30C0"/>
    <w:rsid w:val="001D499D"/>
    <w:rsid w:val="001D50F0"/>
    <w:rsid w:val="001D520F"/>
    <w:rsid w:val="001D695C"/>
    <w:rsid w:val="001E0425"/>
    <w:rsid w:val="001E44EB"/>
    <w:rsid w:val="001E56FC"/>
    <w:rsid w:val="001F4CF0"/>
    <w:rsid w:val="00201055"/>
    <w:rsid w:val="00203A08"/>
    <w:rsid w:val="00205BE8"/>
    <w:rsid w:val="0020685F"/>
    <w:rsid w:val="0021054D"/>
    <w:rsid w:val="00211364"/>
    <w:rsid w:val="00213BB3"/>
    <w:rsid w:val="00214221"/>
    <w:rsid w:val="00214EDF"/>
    <w:rsid w:val="0021557F"/>
    <w:rsid w:val="002166AD"/>
    <w:rsid w:val="002167DC"/>
    <w:rsid w:val="00216BB3"/>
    <w:rsid w:val="0021781F"/>
    <w:rsid w:val="00220326"/>
    <w:rsid w:val="00222CB2"/>
    <w:rsid w:val="0022339B"/>
    <w:rsid w:val="00224324"/>
    <w:rsid w:val="002244AB"/>
    <w:rsid w:val="00226CED"/>
    <w:rsid w:val="00230EE4"/>
    <w:rsid w:val="00231E0F"/>
    <w:rsid w:val="00233C01"/>
    <w:rsid w:val="00236B8E"/>
    <w:rsid w:val="002377FD"/>
    <w:rsid w:val="00237A68"/>
    <w:rsid w:val="0024019F"/>
    <w:rsid w:val="00240A02"/>
    <w:rsid w:val="00241ABE"/>
    <w:rsid w:val="00242D3A"/>
    <w:rsid w:val="00244FD1"/>
    <w:rsid w:val="00250097"/>
    <w:rsid w:val="00250E18"/>
    <w:rsid w:val="0025261E"/>
    <w:rsid w:val="002545D6"/>
    <w:rsid w:val="00254CDE"/>
    <w:rsid w:val="00255941"/>
    <w:rsid w:val="002572F0"/>
    <w:rsid w:val="00265704"/>
    <w:rsid w:val="00266559"/>
    <w:rsid w:val="00270525"/>
    <w:rsid w:val="0027113F"/>
    <w:rsid w:val="0027136F"/>
    <w:rsid w:val="002714DB"/>
    <w:rsid w:val="002715B7"/>
    <w:rsid w:val="002775F2"/>
    <w:rsid w:val="00277871"/>
    <w:rsid w:val="00281232"/>
    <w:rsid w:val="0028191A"/>
    <w:rsid w:val="00282620"/>
    <w:rsid w:val="002834B1"/>
    <w:rsid w:val="00283790"/>
    <w:rsid w:val="0028557B"/>
    <w:rsid w:val="002908BA"/>
    <w:rsid w:val="00293932"/>
    <w:rsid w:val="0029413F"/>
    <w:rsid w:val="002A02D2"/>
    <w:rsid w:val="002A0423"/>
    <w:rsid w:val="002A1260"/>
    <w:rsid w:val="002A2D49"/>
    <w:rsid w:val="002A2F7B"/>
    <w:rsid w:val="002A37AF"/>
    <w:rsid w:val="002A37F9"/>
    <w:rsid w:val="002A4AC7"/>
    <w:rsid w:val="002A4D19"/>
    <w:rsid w:val="002A57BE"/>
    <w:rsid w:val="002B104C"/>
    <w:rsid w:val="002B26D1"/>
    <w:rsid w:val="002B2E7A"/>
    <w:rsid w:val="002B32F7"/>
    <w:rsid w:val="002C10E1"/>
    <w:rsid w:val="002C4481"/>
    <w:rsid w:val="002C48A1"/>
    <w:rsid w:val="002C4B3C"/>
    <w:rsid w:val="002D0052"/>
    <w:rsid w:val="002D13D4"/>
    <w:rsid w:val="002D1E5B"/>
    <w:rsid w:val="002D2A6A"/>
    <w:rsid w:val="002D31BB"/>
    <w:rsid w:val="002D619B"/>
    <w:rsid w:val="002D63D2"/>
    <w:rsid w:val="002E4E60"/>
    <w:rsid w:val="002E6091"/>
    <w:rsid w:val="002E67F3"/>
    <w:rsid w:val="002F042E"/>
    <w:rsid w:val="002F0F4C"/>
    <w:rsid w:val="002F19E1"/>
    <w:rsid w:val="002F2C59"/>
    <w:rsid w:val="002F5505"/>
    <w:rsid w:val="002F556D"/>
    <w:rsid w:val="002F6428"/>
    <w:rsid w:val="002F6A9C"/>
    <w:rsid w:val="002F6F4C"/>
    <w:rsid w:val="002F76E0"/>
    <w:rsid w:val="002F7728"/>
    <w:rsid w:val="002F7B6E"/>
    <w:rsid w:val="003002C7"/>
    <w:rsid w:val="00301561"/>
    <w:rsid w:val="00302420"/>
    <w:rsid w:val="00302C52"/>
    <w:rsid w:val="00302DF5"/>
    <w:rsid w:val="0030494D"/>
    <w:rsid w:val="003051C1"/>
    <w:rsid w:val="0030696A"/>
    <w:rsid w:val="003070AF"/>
    <w:rsid w:val="00311337"/>
    <w:rsid w:val="00311EBB"/>
    <w:rsid w:val="00312914"/>
    <w:rsid w:val="00312C78"/>
    <w:rsid w:val="00312DEB"/>
    <w:rsid w:val="003134F0"/>
    <w:rsid w:val="0031383F"/>
    <w:rsid w:val="00314FAB"/>
    <w:rsid w:val="003171D8"/>
    <w:rsid w:val="003176BB"/>
    <w:rsid w:val="00320A69"/>
    <w:rsid w:val="00320FC1"/>
    <w:rsid w:val="00322160"/>
    <w:rsid w:val="00322A2B"/>
    <w:rsid w:val="00325B33"/>
    <w:rsid w:val="00325B5E"/>
    <w:rsid w:val="00326A1F"/>
    <w:rsid w:val="00332DAE"/>
    <w:rsid w:val="003347F6"/>
    <w:rsid w:val="00335037"/>
    <w:rsid w:val="00336192"/>
    <w:rsid w:val="003379FE"/>
    <w:rsid w:val="00345362"/>
    <w:rsid w:val="00345620"/>
    <w:rsid w:val="00346F31"/>
    <w:rsid w:val="00347DBA"/>
    <w:rsid w:val="00350B4E"/>
    <w:rsid w:val="00351169"/>
    <w:rsid w:val="003513C8"/>
    <w:rsid w:val="0035324F"/>
    <w:rsid w:val="00354C9F"/>
    <w:rsid w:val="0035501E"/>
    <w:rsid w:val="0035519B"/>
    <w:rsid w:val="00355DC9"/>
    <w:rsid w:val="00356353"/>
    <w:rsid w:val="00360119"/>
    <w:rsid w:val="00360845"/>
    <w:rsid w:val="00360CF8"/>
    <w:rsid w:val="003617B6"/>
    <w:rsid w:val="00362316"/>
    <w:rsid w:val="00365A87"/>
    <w:rsid w:val="00365F55"/>
    <w:rsid w:val="0036670F"/>
    <w:rsid w:val="00367E77"/>
    <w:rsid w:val="003711CF"/>
    <w:rsid w:val="00371474"/>
    <w:rsid w:val="00371C06"/>
    <w:rsid w:val="00377884"/>
    <w:rsid w:val="00377D00"/>
    <w:rsid w:val="00380843"/>
    <w:rsid w:val="00382958"/>
    <w:rsid w:val="003829E7"/>
    <w:rsid w:val="0038684D"/>
    <w:rsid w:val="00387885"/>
    <w:rsid w:val="003907E0"/>
    <w:rsid w:val="003916DE"/>
    <w:rsid w:val="00391CA8"/>
    <w:rsid w:val="00392727"/>
    <w:rsid w:val="003935BA"/>
    <w:rsid w:val="00393EAD"/>
    <w:rsid w:val="00394959"/>
    <w:rsid w:val="00396A86"/>
    <w:rsid w:val="00396FBE"/>
    <w:rsid w:val="003975F2"/>
    <w:rsid w:val="0039760A"/>
    <w:rsid w:val="00397FE1"/>
    <w:rsid w:val="003A04AC"/>
    <w:rsid w:val="003A5769"/>
    <w:rsid w:val="003A6464"/>
    <w:rsid w:val="003A6691"/>
    <w:rsid w:val="003A6CEF"/>
    <w:rsid w:val="003B0922"/>
    <w:rsid w:val="003B1E9A"/>
    <w:rsid w:val="003B3646"/>
    <w:rsid w:val="003B5313"/>
    <w:rsid w:val="003B74A9"/>
    <w:rsid w:val="003C04B7"/>
    <w:rsid w:val="003C0BAC"/>
    <w:rsid w:val="003C0F9B"/>
    <w:rsid w:val="003C1D0A"/>
    <w:rsid w:val="003C2708"/>
    <w:rsid w:val="003C2EB6"/>
    <w:rsid w:val="003C45CD"/>
    <w:rsid w:val="003C4F70"/>
    <w:rsid w:val="003D0365"/>
    <w:rsid w:val="003D0D89"/>
    <w:rsid w:val="003D14DE"/>
    <w:rsid w:val="003D36E0"/>
    <w:rsid w:val="003D3DE8"/>
    <w:rsid w:val="003D4624"/>
    <w:rsid w:val="003D7102"/>
    <w:rsid w:val="003D7673"/>
    <w:rsid w:val="003D7792"/>
    <w:rsid w:val="003E0C71"/>
    <w:rsid w:val="003E1310"/>
    <w:rsid w:val="003E2BA5"/>
    <w:rsid w:val="003E3855"/>
    <w:rsid w:val="003E4441"/>
    <w:rsid w:val="003E50B5"/>
    <w:rsid w:val="003E7064"/>
    <w:rsid w:val="003E7812"/>
    <w:rsid w:val="003F128B"/>
    <w:rsid w:val="003F1966"/>
    <w:rsid w:val="003F21E6"/>
    <w:rsid w:val="003F30F8"/>
    <w:rsid w:val="003F4345"/>
    <w:rsid w:val="003F6558"/>
    <w:rsid w:val="003F69BE"/>
    <w:rsid w:val="003F7AE1"/>
    <w:rsid w:val="004007C4"/>
    <w:rsid w:val="00400A12"/>
    <w:rsid w:val="004012F9"/>
    <w:rsid w:val="004017E0"/>
    <w:rsid w:val="00404F73"/>
    <w:rsid w:val="00405894"/>
    <w:rsid w:val="00405BB2"/>
    <w:rsid w:val="00406313"/>
    <w:rsid w:val="00410BE8"/>
    <w:rsid w:val="00411D6B"/>
    <w:rsid w:val="00413540"/>
    <w:rsid w:val="00416761"/>
    <w:rsid w:val="004201EF"/>
    <w:rsid w:val="00420F20"/>
    <w:rsid w:val="00422B11"/>
    <w:rsid w:val="00423167"/>
    <w:rsid w:val="0042359F"/>
    <w:rsid w:val="00424A84"/>
    <w:rsid w:val="0043111F"/>
    <w:rsid w:val="00433C6B"/>
    <w:rsid w:val="004372AD"/>
    <w:rsid w:val="00437919"/>
    <w:rsid w:val="004404D6"/>
    <w:rsid w:val="004418DC"/>
    <w:rsid w:val="00442A01"/>
    <w:rsid w:val="004431C3"/>
    <w:rsid w:val="0044640A"/>
    <w:rsid w:val="004471B3"/>
    <w:rsid w:val="00450E61"/>
    <w:rsid w:val="0045624C"/>
    <w:rsid w:val="00461B00"/>
    <w:rsid w:val="00462700"/>
    <w:rsid w:val="00463C4C"/>
    <w:rsid w:val="00466845"/>
    <w:rsid w:val="00467E1F"/>
    <w:rsid w:val="00471099"/>
    <w:rsid w:val="00472096"/>
    <w:rsid w:val="00472571"/>
    <w:rsid w:val="00474501"/>
    <w:rsid w:val="0048017E"/>
    <w:rsid w:val="00481E03"/>
    <w:rsid w:val="0048225C"/>
    <w:rsid w:val="0048516C"/>
    <w:rsid w:val="004857DD"/>
    <w:rsid w:val="00487FBA"/>
    <w:rsid w:val="004903AA"/>
    <w:rsid w:val="0049051E"/>
    <w:rsid w:val="0049284F"/>
    <w:rsid w:val="00492DDE"/>
    <w:rsid w:val="004936DF"/>
    <w:rsid w:val="004944F7"/>
    <w:rsid w:val="004947B8"/>
    <w:rsid w:val="004A2530"/>
    <w:rsid w:val="004A2EFE"/>
    <w:rsid w:val="004A40F3"/>
    <w:rsid w:val="004A46AD"/>
    <w:rsid w:val="004A7029"/>
    <w:rsid w:val="004B1C4C"/>
    <w:rsid w:val="004B3182"/>
    <w:rsid w:val="004B3CD3"/>
    <w:rsid w:val="004B3EDB"/>
    <w:rsid w:val="004B3F16"/>
    <w:rsid w:val="004B5965"/>
    <w:rsid w:val="004B6B59"/>
    <w:rsid w:val="004B6D5D"/>
    <w:rsid w:val="004B70FD"/>
    <w:rsid w:val="004B758B"/>
    <w:rsid w:val="004B7779"/>
    <w:rsid w:val="004C1059"/>
    <w:rsid w:val="004C1904"/>
    <w:rsid w:val="004C2509"/>
    <w:rsid w:val="004C2A64"/>
    <w:rsid w:val="004C362D"/>
    <w:rsid w:val="004C6E15"/>
    <w:rsid w:val="004C703D"/>
    <w:rsid w:val="004C718E"/>
    <w:rsid w:val="004C7619"/>
    <w:rsid w:val="004D04BA"/>
    <w:rsid w:val="004D115B"/>
    <w:rsid w:val="004D23B7"/>
    <w:rsid w:val="004D2A27"/>
    <w:rsid w:val="004D2EA8"/>
    <w:rsid w:val="004D3D48"/>
    <w:rsid w:val="004D78F1"/>
    <w:rsid w:val="004D7EBE"/>
    <w:rsid w:val="004E116C"/>
    <w:rsid w:val="004E1A5A"/>
    <w:rsid w:val="004E1BB8"/>
    <w:rsid w:val="004E1DCB"/>
    <w:rsid w:val="004E3903"/>
    <w:rsid w:val="004E492E"/>
    <w:rsid w:val="004E4DC6"/>
    <w:rsid w:val="004E4ED5"/>
    <w:rsid w:val="004F0F13"/>
    <w:rsid w:val="004F10EC"/>
    <w:rsid w:val="004F1BDF"/>
    <w:rsid w:val="004F214D"/>
    <w:rsid w:val="004F449A"/>
    <w:rsid w:val="004F4AC5"/>
    <w:rsid w:val="004F4BBF"/>
    <w:rsid w:val="004F5872"/>
    <w:rsid w:val="004F6170"/>
    <w:rsid w:val="004F6CF6"/>
    <w:rsid w:val="00503314"/>
    <w:rsid w:val="00504168"/>
    <w:rsid w:val="00504E89"/>
    <w:rsid w:val="00511622"/>
    <w:rsid w:val="00511972"/>
    <w:rsid w:val="005119F2"/>
    <w:rsid w:val="0051353A"/>
    <w:rsid w:val="0051404A"/>
    <w:rsid w:val="00514A0E"/>
    <w:rsid w:val="005169E1"/>
    <w:rsid w:val="00520645"/>
    <w:rsid w:val="00521F91"/>
    <w:rsid w:val="00522513"/>
    <w:rsid w:val="005229A2"/>
    <w:rsid w:val="00523895"/>
    <w:rsid w:val="005255D9"/>
    <w:rsid w:val="005260FC"/>
    <w:rsid w:val="00527215"/>
    <w:rsid w:val="0053244C"/>
    <w:rsid w:val="00533C2E"/>
    <w:rsid w:val="00533F2B"/>
    <w:rsid w:val="00533F8D"/>
    <w:rsid w:val="005344C1"/>
    <w:rsid w:val="00536587"/>
    <w:rsid w:val="00540B03"/>
    <w:rsid w:val="005415A4"/>
    <w:rsid w:val="00541D57"/>
    <w:rsid w:val="00541EF9"/>
    <w:rsid w:val="005447FF"/>
    <w:rsid w:val="005454A6"/>
    <w:rsid w:val="0054634E"/>
    <w:rsid w:val="00551EEE"/>
    <w:rsid w:val="00553BA8"/>
    <w:rsid w:val="0055587F"/>
    <w:rsid w:val="00555F50"/>
    <w:rsid w:val="00561094"/>
    <w:rsid w:val="0056205A"/>
    <w:rsid w:val="0056397E"/>
    <w:rsid w:val="00566D7D"/>
    <w:rsid w:val="00570872"/>
    <w:rsid w:val="00570E80"/>
    <w:rsid w:val="00571A9B"/>
    <w:rsid w:val="00571CA3"/>
    <w:rsid w:val="005722C2"/>
    <w:rsid w:val="005752B0"/>
    <w:rsid w:val="00580CE2"/>
    <w:rsid w:val="00581485"/>
    <w:rsid w:val="00581DA1"/>
    <w:rsid w:val="0058428A"/>
    <w:rsid w:val="00585377"/>
    <w:rsid w:val="00586DFC"/>
    <w:rsid w:val="0058759E"/>
    <w:rsid w:val="00591DF2"/>
    <w:rsid w:val="00591FAD"/>
    <w:rsid w:val="0059373D"/>
    <w:rsid w:val="00593F90"/>
    <w:rsid w:val="00594BB1"/>
    <w:rsid w:val="00594BC4"/>
    <w:rsid w:val="00596D29"/>
    <w:rsid w:val="005A006A"/>
    <w:rsid w:val="005A1455"/>
    <w:rsid w:val="005A2C62"/>
    <w:rsid w:val="005A2F9F"/>
    <w:rsid w:val="005A5269"/>
    <w:rsid w:val="005A71F4"/>
    <w:rsid w:val="005A72BC"/>
    <w:rsid w:val="005A7DD8"/>
    <w:rsid w:val="005A7EAD"/>
    <w:rsid w:val="005B0080"/>
    <w:rsid w:val="005B0C74"/>
    <w:rsid w:val="005B1A52"/>
    <w:rsid w:val="005B1DD1"/>
    <w:rsid w:val="005B1E8B"/>
    <w:rsid w:val="005B230A"/>
    <w:rsid w:val="005B3E2A"/>
    <w:rsid w:val="005B5586"/>
    <w:rsid w:val="005B55B5"/>
    <w:rsid w:val="005B6C96"/>
    <w:rsid w:val="005C0708"/>
    <w:rsid w:val="005C4631"/>
    <w:rsid w:val="005C5ADC"/>
    <w:rsid w:val="005C7FAF"/>
    <w:rsid w:val="005D462A"/>
    <w:rsid w:val="005D6C74"/>
    <w:rsid w:val="005D7AF5"/>
    <w:rsid w:val="005E068E"/>
    <w:rsid w:val="005E0D3A"/>
    <w:rsid w:val="005E0EB6"/>
    <w:rsid w:val="005E51A5"/>
    <w:rsid w:val="005E5E07"/>
    <w:rsid w:val="005E7E5A"/>
    <w:rsid w:val="005E7F6C"/>
    <w:rsid w:val="005F1EA4"/>
    <w:rsid w:val="005F2F7A"/>
    <w:rsid w:val="005F32FE"/>
    <w:rsid w:val="005F3576"/>
    <w:rsid w:val="005F65F4"/>
    <w:rsid w:val="005F7435"/>
    <w:rsid w:val="00600C9C"/>
    <w:rsid w:val="00601130"/>
    <w:rsid w:val="006038BA"/>
    <w:rsid w:val="006071E3"/>
    <w:rsid w:val="00610FC1"/>
    <w:rsid w:val="00611A5B"/>
    <w:rsid w:val="0061390F"/>
    <w:rsid w:val="00613AF5"/>
    <w:rsid w:val="00616252"/>
    <w:rsid w:val="00616EA7"/>
    <w:rsid w:val="00620A4C"/>
    <w:rsid w:val="006217EF"/>
    <w:rsid w:val="00623D25"/>
    <w:rsid w:val="006241BB"/>
    <w:rsid w:val="00624339"/>
    <w:rsid w:val="006258E2"/>
    <w:rsid w:val="00625DF0"/>
    <w:rsid w:val="00626018"/>
    <w:rsid w:val="00627A96"/>
    <w:rsid w:val="006317DA"/>
    <w:rsid w:val="00631864"/>
    <w:rsid w:val="006345FB"/>
    <w:rsid w:val="00637B17"/>
    <w:rsid w:val="006414F9"/>
    <w:rsid w:val="00642C77"/>
    <w:rsid w:val="00643AF3"/>
    <w:rsid w:val="00643EB1"/>
    <w:rsid w:val="00643EB4"/>
    <w:rsid w:val="0064440B"/>
    <w:rsid w:val="0064689F"/>
    <w:rsid w:val="006506EB"/>
    <w:rsid w:val="00651AA1"/>
    <w:rsid w:val="00651CDE"/>
    <w:rsid w:val="00651FF7"/>
    <w:rsid w:val="00654CD5"/>
    <w:rsid w:val="00655BA8"/>
    <w:rsid w:val="00655DAB"/>
    <w:rsid w:val="00657722"/>
    <w:rsid w:val="006612DF"/>
    <w:rsid w:val="00661DB5"/>
    <w:rsid w:val="006638DF"/>
    <w:rsid w:val="00663FAE"/>
    <w:rsid w:val="00666239"/>
    <w:rsid w:val="0066688F"/>
    <w:rsid w:val="00667D0D"/>
    <w:rsid w:val="00671D6A"/>
    <w:rsid w:val="006729F8"/>
    <w:rsid w:val="00673DAC"/>
    <w:rsid w:val="00676067"/>
    <w:rsid w:val="00677407"/>
    <w:rsid w:val="0068122B"/>
    <w:rsid w:val="00683FB5"/>
    <w:rsid w:val="006842B9"/>
    <w:rsid w:val="00685895"/>
    <w:rsid w:val="006859FE"/>
    <w:rsid w:val="00691423"/>
    <w:rsid w:val="00691ED5"/>
    <w:rsid w:val="00693B46"/>
    <w:rsid w:val="00694598"/>
    <w:rsid w:val="006951E4"/>
    <w:rsid w:val="00695367"/>
    <w:rsid w:val="00695A04"/>
    <w:rsid w:val="00695EB8"/>
    <w:rsid w:val="006A2EA7"/>
    <w:rsid w:val="006A3133"/>
    <w:rsid w:val="006A34E7"/>
    <w:rsid w:val="006A7A38"/>
    <w:rsid w:val="006A7C1E"/>
    <w:rsid w:val="006B00AA"/>
    <w:rsid w:val="006B433F"/>
    <w:rsid w:val="006B7B3C"/>
    <w:rsid w:val="006C3032"/>
    <w:rsid w:val="006C42C7"/>
    <w:rsid w:val="006C46FF"/>
    <w:rsid w:val="006C5DCC"/>
    <w:rsid w:val="006C61B7"/>
    <w:rsid w:val="006C6A25"/>
    <w:rsid w:val="006D0877"/>
    <w:rsid w:val="006D26B8"/>
    <w:rsid w:val="006D2981"/>
    <w:rsid w:val="006D3982"/>
    <w:rsid w:val="006D7F6A"/>
    <w:rsid w:val="006E0AB8"/>
    <w:rsid w:val="006E13E4"/>
    <w:rsid w:val="006E266E"/>
    <w:rsid w:val="006E58FD"/>
    <w:rsid w:val="006E7A28"/>
    <w:rsid w:val="006F08CA"/>
    <w:rsid w:val="006F1656"/>
    <w:rsid w:val="006F28D7"/>
    <w:rsid w:val="006F2FC2"/>
    <w:rsid w:val="006F3B9A"/>
    <w:rsid w:val="006F43DF"/>
    <w:rsid w:val="006F518F"/>
    <w:rsid w:val="006F7AA7"/>
    <w:rsid w:val="006F7F1B"/>
    <w:rsid w:val="00700C86"/>
    <w:rsid w:val="00701B9F"/>
    <w:rsid w:val="00701E1B"/>
    <w:rsid w:val="00702478"/>
    <w:rsid w:val="0070432C"/>
    <w:rsid w:val="007043FB"/>
    <w:rsid w:val="00704899"/>
    <w:rsid w:val="00704A6B"/>
    <w:rsid w:val="00704B57"/>
    <w:rsid w:val="00705147"/>
    <w:rsid w:val="00705914"/>
    <w:rsid w:val="00705930"/>
    <w:rsid w:val="0070642C"/>
    <w:rsid w:val="00706EFD"/>
    <w:rsid w:val="0071183F"/>
    <w:rsid w:val="007168C2"/>
    <w:rsid w:val="00716CC0"/>
    <w:rsid w:val="00720A8B"/>
    <w:rsid w:val="00721C5B"/>
    <w:rsid w:val="00721E2A"/>
    <w:rsid w:val="00723049"/>
    <w:rsid w:val="007260DF"/>
    <w:rsid w:val="00727761"/>
    <w:rsid w:val="007323A9"/>
    <w:rsid w:val="007327ED"/>
    <w:rsid w:val="00732EC7"/>
    <w:rsid w:val="00735751"/>
    <w:rsid w:val="00742973"/>
    <w:rsid w:val="00743013"/>
    <w:rsid w:val="007430EE"/>
    <w:rsid w:val="00743767"/>
    <w:rsid w:val="00743A7F"/>
    <w:rsid w:val="00743CD8"/>
    <w:rsid w:val="00744145"/>
    <w:rsid w:val="00746692"/>
    <w:rsid w:val="00746B86"/>
    <w:rsid w:val="00746C2A"/>
    <w:rsid w:val="007479F4"/>
    <w:rsid w:val="00747FB4"/>
    <w:rsid w:val="00751C7D"/>
    <w:rsid w:val="00753BE8"/>
    <w:rsid w:val="0075409A"/>
    <w:rsid w:val="007556AB"/>
    <w:rsid w:val="00756146"/>
    <w:rsid w:val="00756AED"/>
    <w:rsid w:val="00760C5A"/>
    <w:rsid w:val="0076114D"/>
    <w:rsid w:val="00761852"/>
    <w:rsid w:val="00761885"/>
    <w:rsid w:val="00764C2B"/>
    <w:rsid w:val="00764EA5"/>
    <w:rsid w:val="0076509D"/>
    <w:rsid w:val="007657B9"/>
    <w:rsid w:val="007704E5"/>
    <w:rsid w:val="00770FBF"/>
    <w:rsid w:val="00771892"/>
    <w:rsid w:val="00773EEA"/>
    <w:rsid w:val="00774300"/>
    <w:rsid w:val="007747E9"/>
    <w:rsid w:val="00775295"/>
    <w:rsid w:val="007776B3"/>
    <w:rsid w:val="00780EB6"/>
    <w:rsid w:val="00784CF7"/>
    <w:rsid w:val="00786F91"/>
    <w:rsid w:val="00790149"/>
    <w:rsid w:val="00791E76"/>
    <w:rsid w:val="00791F52"/>
    <w:rsid w:val="00793EDF"/>
    <w:rsid w:val="00794CBA"/>
    <w:rsid w:val="007950F7"/>
    <w:rsid w:val="007957CA"/>
    <w:rsid w:val="007A0CFE"/>
    <w:rsid w:val="007A3102"/>
    <w:rsid w:val="007A3F5B"/>
    <w:rsid w:val="007A4987"/>
    <w:rsid w:val="007A5238"/>
    <w:rsid w:val="007A632F"/>
    <w:rsid w:val="007A689E"/>
    <w:rsid w:val="007A73EB"/>
    <w:rsid w:val="007B14D1"/>
    <w:rsid w:val="007B5B65"/>
    <w:rsid w:val="007B6383"/>
    <w:rsid w:val="007C1360"/>
    <w:rsid w:val="007C336D"/>
    <w:rsid w:val="007C3919"/>
    <w:rsid w:val="007C42CB"/>
    <w:rsid w:val="007C74CB"/>
    <w:rsid w:val="007D1892"/>
    <w:rsid w:val="007D27AE"/>
    <w:rsid w:val="007D2B58"/>
    <w:rsid w:val="007E0388"/>
    <w:rsid w:val="007E11C2"/>
    <w:rsid w:val="007E1419"/>
    <w:rsid w:val="007E1AF5"/>
    <w:rsid w:val="007E620F"/>
    <w:rsid w:val="007E72E9"/>
    <w:rsid w:val="007F13FC"/>
    <w:rsid w:val="007F185C"/>
    <w:rsid w:val="007F2B93"/>
    <w:rsid w:val="007F3783"/>
    <w:rsid w:val="007F414D"/>
    <w:rsid w:val="007F570C"/>
    <w:rsid w:val="0080010C"/>
    <w:rsid w:val="00800E5A"/>
    <w:rsid w:val="00800F29"/>
    <w:rsid w:val="008019D8"/>
    <w:rsid w:val="00803AD7"/>
    <w:rsid w:val="00803F7B"/>
    <w:rsid w:val="008059C9"/>
    <w:rsid w:val="00806032"/>
    <w:rsid w:val="00810E44"/>
    <w:rsid w:val="00811324"/>
    <w:rsid w:val="00811BAA"/>
    <w:rsid w:val="008128CD"/>
    <w:rsid w:val="00813FDF"/>
    <w:rsid w:val="00823FA8"/>
    <w:rsid w:val="0082562C"/>
    <w:rsid w:val="00826571"/>
    <w:rsid w:val="0082670B"/>
    <w:rsid w:val="0083221E"/>
    <w:rsid w:val="008324C5"/>
    <w:rsid w:val="008329F9"/>
    <w:rsid w:val="008365F5"/>
    <w:rsid w:val="00836B76"/>
    <w:rsid w:val="00836BF9"/>
    <w:rsid w:val="00840B82"/>
    <w:rsid w:val="0084137F"/>
    <w:rsid w:val="00842746"/>
    <w:rsid w:val="008430C2"/>
    <w:rsid w:val="008452C2"/>
    <w:rsid w:val="00845F76"/>
    <w:rsid w:val="00846047"/>
    <w:rsid w:val="00850124"/>
    <w:rsid w:val="00852285"/>
    <w:rsid w:val="0085358B"/>
    <w:rsid w:val="00853C4C"/>
    <w:rsid w:val="0085566C"/>
    <w:rsid w:val="00855F9D"/>
    <w:rsid w:val="0085791D"/>
    <w:rsid w:val="008627CA"/>
    <w:rsid w:val="0086679F"/>
    <w:rsid w:val="00876933"/>
    <w:rsid w:val="00881559"/>
    <w:rsid w:val="00881F02"/>
    <w:rsid w:val="008821B2"/>
    <w:rsid w:val="00882FCD"/>
    <w:rsid w:val="00884B72"/>
    <w:rsid w:val="00885D18"/>
    <w:rsid w:val="008865EE"/>
    <w:rsid w:val="0089086B"/>
    <w:rsid w:val="00890B4F"/>
    <w:rsid w:val="00892627"/>
    <w:rsid w:val="0089459C"/>
    <w:rsid w:val="008964FB"/>
    <w:rsid w:val="00896C95"/>
    <w:rsid w:val="0089777A"/>
    <w:rsid w:val="008A1FA4"/>
    <w:rsid w:val="008A245A"/>
    <w:rsid w:val="008A3158"/>
    <w:rsid w:val="008A4255"/>
    <w:rsid w:val="008A4747"/>
    <w:rsid w:val="008A662B"/>
    <w:rsid w:val="008A781E"/>
    <w:rsid w:val="008B3D3F"/>
    <w:rsid w:val="008B3E21"/>
    <w:rsid w:val="008B422F"/>
    <w:rsid w:val="008B5712"/>
    <w:rsid w:val="008B7AD1"/>
    <w:rsid w:val="008C1289"/>
    <w:rsid w:val="008C4EFA"/>
    <w:rsid w:val="008C5626"/>
    <w:rsid w:val="008C6A58"/>
    <w:rsid w:val="008D0082"/>
    <w:rsid w:val="008D38D3"/>
    <w:rsid w:val="008D3AB3"/>
    <w:rsid w:val="008D7620"/>
    <w:rsid w:val="008E0A52"/>
    <w:rsid w:val="008E18B3"/>
    <w:rsid w:val="008E2B4C"/>
    <w:rsid w:val="008E49FA"/>
    <w:rsid w:val="008E4E11"/>
    <w:rsid w:val="008E5CCC"/>
    <w:rsid w:val="008E638C"/>
    <w:rsid w:val="008E7314"/>
    <w:rsid w:val="008F119E"/>
    <w:rsid w:val="008F1D8D"/>
    <w:rsid w:val="008F207C"/>
    <w:rsid w:val="008F5738"/>
    <w:rsid w:val="009006B2"/>
    <w:rsid w:val="00901813"/>
    <w:rsid w:val="00904DD2"/>
    <w:rsid w:val="00905453"/>
    <w:rsid w:val="00906688"/>
    <w:rsid w:val="00906C47"/>
    <w:rsid w:val="009071AB"/>
    <w:rsid w:val="00907401"/>
    <w:rsid w:val="00907FB5"/>
    <w:rsid w:val="00911E67"/>
    <w:rsid w:val="009155C5"/>
    <w:rsid w:val="009158E4"/>
    <w:rsid w:val="00917138"/>
    <w:rsid w:val="009210DC"/>
    <w:rsid w:val="00923536"/>
    <w:rsid w:val="0092420A"/>
    <w:rsid w:val="00924707"/>
    <w:rsid w:val="00926DBE"/>
    <w:rsid w:val="00932345"/>
    <w:rsid w:val="00934E09"/>
    <w:rsid w:val="009360BC"/>
    <w:rsid w:val="0093675E"/>
    <w:rsid w:val="00936BA1"/>
    <w:rsid w:val="00940F79"/>
    <w:rsid w:val="00942755"/>
    <w:rsid w:val="00943722"/>
    <w:rsid w:val="009477CC"/>
    <w:rsid w:val="00951871"/>
    <w:rsid w:val="00952B62"/>
    <w:rsid w:val="00955996"/>
    <w:rsid w:val="009568C9"/>
    <w:rsid w:val="00956B25"/>
    <w:rsid w:val="0096028B"/>
    <w:rsid w:val="009611C1"/>
    <w:rsid w:val="00961E61"/>
    <w:rsid w:val="00961F02"/>
    <w:rsid w:val="00963178"/>
    <w:rsid w:val="0096780F"/>
    <w:rsid w:val="009700E1"/>
    <w:rsid w:val="009711DC"/>
    <w:rsid w:val="009714B2"/>
    <w:rsid w:val="00973023"/>
    <w:rsid w:val="00974878"/>
    <w:rsid w:val="009753AA"/>
    <w:rsid w:val="00976616"/>
    <w:rsid w:val="00981C11"/>
    <w:rsid w:val="009823C0"/>
    <w:rsid w:val="0098299A"/>
    <w:rsid w:val="00983E67"/>
    <w:rsid w:val="00984007"/>
    <w:rsid w:val="0098420D"/>
    <w:rsid w:val="00984321"/>
    <w:rsid w:val="009849E8"/>
    <w:rsid w:val="00985207"/>
    <w:rsid w:val="009874F9"/>
    <w:rsid w:val="00990587"/>
    <w:rsid w:val="00990909"/>
    <w:rsid w:val="00990B53"/>
    <w:rsid w:val="00991CCD"/>
    <w:rsid w:val="00994059"/>
    <w:rsid w:val="0099476F"/>
    <w:rsid w:val="009951FA"/>
    <w:rsid w:val="00995EC0"/>
    <w:rsid w:val="00997129"/>
    <w:rsid w:val="00997DE2"/>
    <w:rsid w:val="009A0266"/>
    <w:rsid w:val="009A0391"/>
    <w:rsid w:val="009A0518"/>
    <w:rsid w:val="009A0833"/>
    <w:rsid w:val="009A2142"/>
    <w:rsid w:val="009A224C"/>
    <w:rsid w:val="009A525E"/>
    <w:rsid w:val="009A5395"/>
    <w:rsid w:val="009A75C1"/>
    <w:rsid w:val="009B38C3"/>
    <w:rsid w:val="009C1DA4"/>
    <w:rsid w:val="009C5160"/>
    <w:rsid w:val="009C6C01"/>
    <w:rsid w:val="009C7D59"/>
    <w:rsid w:val="009D06D4"/>
    <w:rsid w:val="009D5114"/>
    <w:rsid w:val="009D7816"/>
    <w:rsid w:val="009D7E39"/>
    <w:rsid w:val="009E0F58"/>
    <w:rsid w:val="009E147E"/>
    <w:rsid w:val="009E174E"/>
    <w:rsid w:val="009E201B"/>
    <w:rsid w:val="009E2466"/>
    <w:rsid w:val="009E2748"/>
    <w:rsid w:val="009E2A82"/>
    <w:rsid w:val="009E58B0"/>
    <w:rsid w:val="009E58F3"/>
    <w:rsid w:val="009E7840"/>
    <w:rsid w:val="009E7EE3"/>
    <w:rsid w:val="009F05BD"/>
    <w:rsid w:val="009F24C3"/>
    <w:rsid w:val="009F366B"/>
    <w:rsid w:val="009F3C37"/>
    <w:rsid w:val="009F439C"/>
    <w:rsid w:val="00A01CB2"/>
    <w:rsid w:val="00A01F7D"/>
    <w:rsid w:val="00A02CD0"/>
    <w:rsid w:val="00A03650"/>
    <w:rsid w:val="00A064C9"/>
    <w:rsid w:val="00A073D3"/>
    <w:rsid w:val="00A10D51"/>
    <w:rsid w:val="00A115D1"/>
    <w:rsid w:val="00A12133"/>
    <w:rsid w:val="00A13C3D"/>
    <w:rsid w:val="00A15B3E"/>
    <w:rsid w:val="00A15E7C"/>
    <w:rsid w:val="00A1625A"/>
    <w:rsid w:val="00A17207"/>
    <w:rsid w:val="00A17E76"/>
    <w:rsid w:val="00A20200"/>
    <w:rsid w:val="00A20B36"/>
    <w:rsid w:val="00A21ADB"/>
    <w:rsid w:val="00A221A7"/>
    <w:rsid w:val="00A234FF"/>
    <w:rsid w:val="00A26125"/>
    <w:rsid w:val="00A26F9C"/>
    <w:rsid w:val="00A276AF"/>
    <w:rsid w:val="00A316F1"/>
    <w:rsid w:val="00A327C8"/>
    <w:rsid w:val="00A34416"/>
    <w:rsid w:val="00A346CD"/>
    <w:rsid w:val="00A3552B"/>
    <w:rsid w:val="00A36735"/>
    <w:rsid w:val="00A40526"/>
    <w:rsid w:val="00A43A41"/>
    <w:rsid w:val="00A46656"/>
    <w:rsid w:val="00A46D09"/>
    <w:rsid w:val="00A471EC"/>
    <w:rsid w:val="00A502BE"/>
    <w:rsid w:val="00A506C2"/>
    <w:rsid w:val="00A511A8"/>
    <w:rsid w:val="00A51293"/>
    <w:rsid w:val="00A5389D"/>
    <w:rsid w:val="00A54859"/>
    <w:rsid w:val="00A561D4"/>
    <w:rsid w:val="00A5643A"/>
    <w:rsid w:val="00A57B4B"/>
    <w:rsid w:val="00A6370B"/>
    <w:rsid w:val="00A644E5"/>
    <w:rsid w:val="00A6506C"/>
    <w:rsid w:val="00A709F8"/>
    <w:rsid w:val="00A72AA3"/>
    <w:rsid w:val="00A73CF9"/>
    <w:rsid w:val="00A74437"/>
    <w:rsid w:val="00A75B91"/>
    <w:rsid w:val="00A76C2C"/>
    <w:rsid w:val="00A76EC5"/>
    <w:rsid w:val="00A80B6A"/>
    <w:rsid w:val="00A83295"/>
    <w:rsid w:val="00A838F4"/>
    <w:rsid w:val="00A84417"/>
    <w:rsid w:val="00A84A06"/>
    <w:rsid w:val="00A86F7B"/>
    <w:rsid w:val="00A90C50"/>
    <w:rsid w:val="00A90F04"/>
    <w:rsid w:val="00A9232C"/>
    <w:rsid w:val="00A938D4"/>
    <w:rsid w:val="00A93E7A"/>
    <w:rsid w:val="00A94CC1"/>
    <w:rsid w:val="00A958D7"/>
    <w:rsid w:val="00A96BDF"/>
    <w:rsid w:val="00AA0EC5"/>
    <w:rsid w:val="00AA1031"/>
    <w:rsid w:val="00AA1415"/>
    <w:rsid w:val="00AA1AE8"/>
    <w:rsid w:val="00AA23A8"/>
    <w:rsid w:val="00AA31D9"/>
    <w:rsid w:val="00AA43DF"/>
    <w:rsid w:val="00AA4BC8"/>
    <w:rsid w:val="00AA649C"/>
    <w:rsid w:val="00AA75E5"/>
    <w:rsid w:val="00AB0863"/>
    <w:rsid w:val="00AB45B0"/>
    <w:rsid w:val="00AB52E7"/>
    <w:rsid w:val="00AB5A6F"/>
    <w:rsid w:val="00AC1A87"/>
    <w:rsid w:val="00AC4B87"/>
    <w:rsid w:val="00AC4D87"/>
    <w:rsid w:val="00AC77E8"/>
    <w:rsid w:val="00AC7895"/>
    <w:rsid w:val="00AD0EFD"/>
    <w:rsid w:val="00AD1060"/>
    <w:rsid w:val="00AD2844"/>
    <w:rsid w:val="00AD4A38"/>
    <w:rsid w:val="00AD6F96"/>
    <w:rsid w:val="00AE07DD"/>
    <w:rsid w:val="00AE258E"/>
    <w:rsid w:val="00AE3197"/>
    <w:rsid w:val="00AE4C89"/>
    <w:rsid w:val="00AE4F9A"/>
    <w:rsid w:val="00AE7F2E"/>
    <w:rsid w:val="00AF227E"/>
    <w:rsid w:val="00AF23D2"/>
    <w:rsid w:val="00AF2FE7"/>
    <w:rsid w:val="00AF5933"/>
    <w:rsid w:val="00B00254"/>
    <w:rsid w:val="00B00619"/>
    <w:rsid w:val="00B00EDD"/>
    <w:rsid w:val="00B0154B"/>
    <w:rsid w:val="00B0578B"/>
    <w:rsid w:val="00B061AC"/>
    <w:rsid w:val="00B06B29"/>
    <w:rsid w:val="00B07151"/>
    <w:rsid w:val="00B07187"/>
    <w:rsid w:val="00B104AB"/>
    <w:rsid w:val="00B1581E"/>
    <w:rsid w:val="00B16065"/>
    <w:rsid w:val="00B1782A"/>
    <w:rsid w:val="00B17B44"/>
    <w:rsid w:val="00B223E5"/>
    <w:rsid w:val="00B24A12"/>
    <w:rsid w:val="00B30FE7"/>
    <w:rsid w:val="00B325E7"/>
    <w:rsid w:val="00B34441"/>
    <w:rsid w:val="00B34FDC"/>
    <w:rsid w:val="00B36AC5"/>
    <w:rsid w:val="00B407EE"/>
    <w:rsid w:val="00B41DA1"/>
    <w:rsid w:val="00B42307"/>
    <w:rsid w:val="00B43781"/>
    <w:rsid w:val="00B43BE1"/>
    <w:rsid w:val="00B43C19"/>
    <w:rsid w:val="00B44E26"/>
    <w:rsid w:val="00B4615E"/>
    <w:rsid w:val="00B469D2"/>
    <w:rsid w:val="00B47582"/>
    <w:rsid w:val="00B53E8C"/>
    <w:rsid w:val="00B54032"/>
    <w:rsid w:val="00B5480D"/>
    <w:rsid w:val="00B548BA"/>
    <w:rsid w:val="00B55DEB"/>
    <w:rsid w:val="00B5662B"/>
    <w:rsid w:val="00B56CDF"/>
    <w:rsid w:val="00B57026"/>
    <w:rsid w:val="00B57C3E"/>
    <w:rsid w:val="00B61160"/>
    <w:rsid w:val="00B62A62"/>
    <w:rsid w:val="00B6342A"/>
    <w:rsid w:val="00B6699B"/>
    <w:rsid w:val="00B73429"/>
    <w:rsid w:val="00B743A2"/>
    <w:rsid w:val="00B751EF"/>
    <w:rsid w:val="00B7563B"/>
    <w:rsid w:val="00B81DB4"/>
    <w:rsid w:val="00B82FE0"/>
    <w:rsid w:val="00B839F2"/>
    <w:rsid w:val="00B84EE7"/>
    <w:rsid w:val="00B85F70"/>
    <w:rsid w:val="00B86E77"/>
    <w:rsid w:val="00B8792A"/>
    <w:rsid w:val="00B87E66"/>
    <w:rsid w:val="00B904A9"/>
    <w:rsid w:val="00B9141E"/>
    <w:rsid w:val="00B916FE"/>
    <w:rsid w:val="00B92573"/>
    <w:rsid w:val="00B92EB5"/>
    <w:rsid w:val="00B95032"/>
    <w:rsid w:val="00B9526A"/>
    <w:rsid w:val="00B975C9"/>
    <w:rsid w:val="00B97AA7"/>
    <w:rsid w:val="00B97AB1"/>
    <w:rsid w:val="00BA11C0"/>
    <w:rsid w:val="00BA132D"/>
    <w:rsid w:val="00BA29F8"/>
    <w:rsid w:val="00BB017A"/>
    <w:rsid w:val="00BB01BF"/>
    <w:rsid w:val="00BB43C6"/>
    <w:rsid w:val="00BB4D5A"/>
    <w:rsid w:val="00BB554F"/>
    <w:rsid w:val="00BB753A"/>
    <w:rsid w:val="00BC1ED2"/>
    <w:rsid w:val="00BC2360"/>
    <w:rsid w:val="00BC48A9"/>
    <w:rsid w:val="00BC563D"/>
    <w:rsid w:val="00BC67AC"/>
    <w:rsid w:val="00BD1420"/>
    <w:rsid w:val="00BD1498"/>
    <w:rsid w:val="00BD1AE8"/>
    <w:rsid w:val="00BD3951"/>
    <w:rsid w:val="00BD3C43"/>
    <w:rsid w:val="00BD52BF"/>
    <w:rsid w:val="00BD52CC"/>
    <w:rsid w:val="00BE194C"/>
    <w:rsid w:val="00BE20A6"/>
    <w:rsid w:val="00BE3AE0"/>
    <w:rsid w:val="00BE41EF"/>
    <w:rsid w:val="00BE43F0"/>
    <w:rsid w:val="00BE479D"/>
    <w:rsid w:val="00BE699F"/>
    <w:rsid w:val="00BE77C1"/>
    <w:rsid w:val="00BF12C4"/>
    <w:rsid w:val="00BF173A"/>
    <w:rsid w:val="00BF1DA7"/>
    <w:rsid w:val="00BF39FF"/>
    <w:rsid w:val="00BF3FFA"/>
    <w:rsid w:val="00BF42BB"/>
    <w:rsid w:val="00BF5812"/>
    <w:rsid w:val="00BF7D45"/>
    <w:rsid w:val="00C00588"/>
    <w:rsid w:val="00C015FC"/>
    <w:rsid w:val="00C04146"/>
    <w:rsid w:val="00C06396"/>
    <w:rsid w:val="00C10C58"/>
    <w:rsid w:val="00C11DF9"/>
    <w:rsid w:val="00C125CE"/>
    <w:rsid w:val="00C13CE9"/>
    <w:rsid w:val="00C1417D"/>
    <w:rsid w:val="00C1458F"/>
    <w:rsid w:val="00C1465B"/>
    <w:rsid w:val="00C14CDB"/>
    <w:rsid w:val="00C153B5"/>
    <w:rsid w:val="00C2003E"/>
    <w:rsid w:val="00C207FB"/>
    <w:rsid w:val="00C210D7"/>
    <w:rsid w:val="00C227D8"/>
    <w:rsid w:val="00C23C21"/>
    <w:rsid w:val="00C23CFA"/>
    <w:rsid w:val="00C25BD6"/>
    <w:rsid w:val="00C268DC"/>
    <w:rsid w:val="00C26D92"/>
    <w:rsid w:val="00C2767D"/>
    <w:rsid w:val="00C319E5"/>
    <w:rsid w:val="00C31DC8"/>
    <w:rsid w:val="00C31E4B"/>
    <w:rsid w:val="00C3222F"/>
    <w:rsid w:val="00C32C12"/>
    <w:rsid w:val="00C363EE"/>
    <w:rsid w:val="00C440E0"/>
    <w:rsid w:val="00C460DE"/>
    <w:rsid w:val="00C475A5"/>
    <w:rsid w:val="00C51673"/>
    <w:rsid w:val="00C528C3"/>
    <w:rsid w:val="00C52B4B"/>
    <w:rsid w:val="00C52B6C"/>
    <w:rsid w:val="00C52F5D"/>
    <w:rsid w:val="00C5338C"/>
    <w:rsid w:val="00C540A4"/>
    <w:rsid w:val="00C543F5"/>
    <w:rsid w:val="00C54C33"/>
    <w:rsid w:val="00C54DDE"/>
    <w:rsid w:val="00C55743"/>
    <w:rsid w:val="00C55BD1"/>
    <w:rsid w:val="00C55C5A"/>
    <w:rsid w:val="00C56378"/>
    <w:rsid w:val="00C57C4F"/>
    <w:rsid w:val="00C6130C"/>
    <w:rsid w:val="00C61874"/>
    <w:rsid w:val="00C62426"/>
    <w:rsid w:val="00C62B61"/>
    <w:rsid w:val="00C64485"/>
    <w:rsid w:val="00C6603F"/>
    <w:rsid w:val="00C66188"/>
    <w:rsid w:val="00C66315"/>
    <w:rsid w:val="00C6637B"/>
    <w:rsid w:val="00C66B55"/>
    <w:rsid w:val="00C701C1"/>
    <w:rsid w:val="00C704C4"/>
    <w:rsid w:val="00C70CFA"/>
    <w:rsid w:val="00C73777"/>
    <w:rsid w:val="00C76992"/>
    <w:rsid w:val="00C76A9A"/>
    <w:rsid w:val="00C76AC0"/>
    <w:rsid w:val="00C812EA"/>
    <w:rsid w:val="00C82E66"/>
    <w:rsid w:val="00C8374C"/>
    <w:rsid w:val="00C90561"/>
    <w:rsid w:val="00C92EDD"/>
    <w:rsid w:val="00C93BC9"/>
    <w:rsid w:val="00C96471"/>
    <w:rsid w:val="00C96807"/>
    <w:rsid w:val="00C9695D"/>
    <w:rsid w:val="00C97B5D"/>
    <w:rsid w:val="00C97D6B"/>
    <w:rsid w:val="00CA10E0"/>
    <w:rsid w:val="00CA30B2"/>
    <w:rsid w:val="00CA40B2"/>
    <w:rsid w:val="00CA4C31"/>
    <w:rsid w:val="00CA628E"/>
    <w:rsid w:val="00CA798E"/>
    <w:rsid w:val="00CB189A"/>
    <w:rsid w:val="00CB1B39"/>
    <w:rsid w:val="00CB22AE"/>
    <w:rsid w:val="00CB4036"/>
    <w:rsid w:val="00CB4366"/>
    <w:rsid w:val="00CB58CB"/>
    <w:rsid w:val="00CB6578"/>
    <w:rsid w:val="00CB66CF"/>
    <w:rsid w:val="00CC046A"/>
    <w:rsid w:val="00CC09E3"/>
    <w:rsid w:val="00CC0F66"/>
    <w:rsid w:val="00CC1CBE"/>
    <w:rsid w:val="00CC4316"/>
    <w:rsid w:val="00CC6AE8"/>
    <w:rsid w:val="00CC6D3E"/>
    <w:rsid w:val="00CC7A36"/>
    <w:rsid w:val="00CD0805"/>
    <w:rsid w:val="00CD414D"/>
    <w:rsid w:val="00CD6E50"/>
    <w:rsid w:val="00CE0179"/>
    <w:rsid w:val="00CE14A0"/>
    <w:rsid w:val="00CE4E7F"/>
    <w:rsid w:val="00CE7C79"/>
    <w:rsid w:val="00CF3763"/>
    <w:rsid w:val="00CF37DB"/>
    <w:rsid w:val="00CF3D6A"/>
    <w:rsid w:val="00CF437F"/>
    <w:rsid w:val="00CF5C17"/>
    <w:rsid w:val="00CF638D"/>
    <w:rsid w:val="00CF65BC"/>
    <w:rsid w:val="00D01598"/>
    <w:rsid w:val="00D032D2"/>
    <w:rsid w:val="00D04F4A"/>
    <w:rsid w:val="00D06D92"/>
    <w:rsid w:val="00D07433"/>
    <w:rsid w:val="00D07D8A"/>
    <w:rsid w:val="00D10CF2"/>
    <w:rsid w:val="00D117E1"/>
    <w:rsid w:val="00D12DDE"/>
    <w:rsid w:val="00D13BF2"/>
    <w:rsid w:val="00D14674"/>
    <w:rsid w:val="00D14AC6"/>
    <w:rsid w:val="00D14F07"/>
    <w:rsid w:val="00D15678"/>
    <w:rsid w:val="00D17B79"/>
    <w:rsid w:val="00D21FF4"/>
    <w:rsid w:val="00D2338E"/>
    <w:rsid w:val="00D23DF1"/>
    <w:rsid w:val="00D255A3"/>
    <w:rsid w:val="00D263C8"/>
    <w:rsid w:val="00D278E7"/>
    <w:rsid w:val="00D27B6F"/>
    <w:rsid w:val="00D30312"/>
    <w:rsid w:val="00D30C99"/>
    <w:rsid w:val="00D31519"/>
    <w:rsid w:val="00D31EF6"/>
    <w:rsid w:val="00D35CD1"/>
    <w:rsid w:val="00D36769"/>
    <w:rsid w:val="00D378D4"/>
    <w:rsid w:val="00D37BA2"/>
    <w:rsid w:val="00D37BF5"/>
    <w:rsid w:val="00D41429"/>
    <w:rsid w:val="00D415E8"/>
    <w:rsid w:val="00D43903"/>
    <w:rsid w:val="00D45459"/>
    <w:rsid w:val="00D507DB"/>
    <w:rsid w:val="00D50DB3"/>
    <w:rsid w:val="00D532A4"/>
    <w:rsid w:val="00D555AC"/>
    <w:rsid w:val="00D55B6C"/>
    <w:rsid w:val="00D56AAA"/>
    <w:rsid w:val="00D57B3B"/>
    <w:rsid w:val="00D60254"/>
    <w:rsid w:val="00D609D1"/>
    <w:rsid w:val="00D60BC9"/>
    <w:rsid w:val="00D6151F"/>
    <w:rsid w:val="00D66BEE"/>
    <w:rsid w:val="00D67E81"/>
    <w:rsid w:val="00D70106"/>
    <w:rsid w:val="00D7282B"/>
    <w:rsid w:val="00D73715"/>
    <w:rsid w:val="00D74D34"/>
    <w:rsid w:val="00D75650"/>
    <w:rsid w:val="00D80746"/>
    <w:rsid w:val="00D808CC"/>
    <w:rsid w:val="00D81596"/>
    <w:rsid w:val="00D82843"/>
    <w:rsid w:val="00D8647A"/>
    <w:rsid w:val="00D87176"/>
    <w:rsid w:val="00D87551"/>
    <w:rsid w:val="00D915DC"/>
    <w:rsid w:val="00D92423"/>
    <w:rsid w:val="00D92759"/>
    <w:rsid w:val="00D97182"/>
    <w:rsid w:val="00DA099C"/>
    <w:rsid w:val="00DA1303"/>
    <w:rsid w:val="00DA1519"/>
    <w:rsid w:val="00DA197D"/>
    <w:rsid w:val="00DA4A97"/>
    <w:rsid w:val="00DA6528"/>
    <w:rsid w:val="00DA713B"/>
    <w:rsid w:val="00DA79B7"/>
    <w:rsid w:val="00DB2956"/>
    <w:rsid w:val="00DB2A02"/>
    <w:rsid w:val="00DB384F"/>
    <w:rsid w:val="00DB55FA"/>
    <w:rsid w:val="00DB5EDB"/>
    <w:rsid w:val="00DC1737"/>
    <w:rsid w:val="00DC1CA0"/>
    <w:rsid w:val="00DC25E0"/>
    <w:rsid w:val="00DC360E"/>
    <w:rsid w:val="00DC3DAC"/>
    <w:rsid w:val="00DC6831"/>
    <w:rsid w:val="00DD2C85"/>
    <w:rsid w:val="00DD2FA4"/>
    <w:rsid w:val="00DD3A62"/>
    <w:rsid w:val="00DD4484"/>
    <w:rsid w:val="00DD5D11"/>
    <w:rsid w:val="00DD6D46"/>
    <w:rsid w:val="00DD79BB"/>
    <w:rsid w:val="00DE01ED"/>
    <w:rsid w:val="00DE0658"/>
    <w:rsid w:val="00DE3B2E"/>
    <w:rsid w:val="00DE413F"/>
    <w:rsid w:val="00DE5DCE"/>
    <w:rsid w:val="00DE5EF4"/>
    <w:rsid w:val="00DF000A"/>
    <w:rsid w:val="00DF1024"/>
    <w:rsid w:val="00DF3085"/>
    <w:rsid w:val="00DF3A68"/>
    <w:rsid w:val="00DF49DA"/>
    <w:rsid w:val="00DF6C88"/>
    <w:rsid w:val="00DF6DEC"/>
    <w:rsid w:val="00DF7285"/>
    <w:rsid w:val="00E00631"/>
    <w:rsid w:val="00E04B9D"/>
    <w:rsid w:val="00E057C7"/>
    <w:rsid w:val="00E06727"/>
    <w:rsid w:val="00E06B11"/>
    <w:rsid w:val="00E06F87"/>
    <w:rsid w:val="00E071D2"/>
    <w:rsid w:val="00E11A7E"/>
    <w:rsid w:val="00E125DC"/>
    <w:rsid w:val="00E12CFF"/>
    <w:rsid w:val="00E16558"/>
    <w:rsid w:val="00E17C21"/>
    <w:rsid w:val="00E21A61"/>
    <w:rsid w:val="00E22925"/>
    <w:rsid w:val="00E22BF1"/>
    <w:rsid w:val="00E2304A"/>
    <w:rsid w:val="00E24DE4"/>
    <w:rsid w:val="00E25141"/>
    <w:rsid w:val="00E25361"/>
    <w:rsid w:val="00E25689"/>
    <w:rsid w:val="00E256A3"/>
    <w:rsid w:val="00E25EF1"/>
    <w:rsid w:val="00E30580"/>
    <w:rsid w:val="00E305B2"/>
    <w:rsid w:val="00E32981"/>
    <w:rsid w:val="00E3518E"/>
    <w:rsid w:val="00E358CC"/>
    <w:rsid w:val="00E368EF"/>
    <w:rsid w:val="00E40A1C"/>
    <w:rsid w:val="00E41F3A"/>
    <w:rsid w:val="00E41F3D"/>
    <w:rsid w:val="00E4376F"/>
    <w:rsid w:val="00E43E33"/>
    <w:rsid w:val="00E44922"/>
    <w:rsid w:val="00E45DE3"/>
    <w:rsid w:val="00E4654C"/>
    <w:rsid w:val="00E5029D"/>
    <w:rsid w:val="00E54549"/>
    <w:rsid w:val="00E55112"/>
    <w:rsid w:val="00E55478"/>
    <w:rsid w:val="00E5792E"/>
    <w:rsid w:val="00E57B55"/>
    <w:rsid w:val="00E57DA7"/>
    <w:rsid w:val="00E601AA"/>
    <w:rsid w:val="00E61FF9"/>
    <w:rsid w:val="00E6341B"/>
    <w:rsid w:val="00E64574"/>
    <w:rsid w:val="00E66235"/>
    <w:rsid w:val="00E671D0"/>
    <w:rsid w:val="00E719A6"/>
    <w:rsid w:val="00E73BFF"/>
    <w:rsid w:val="00E73E0D"/>
    <w:rsid w:val="00E77051"/>
    <w:rsid w:val="00E770AE"/>
    <w:rsid w:val="00E7781F"/>
    <w:rsid w:val="00E7791D"/>
    <w:rsid w:val="00E77A94"/>
    <w:rsid w:val="00E77D35"/>
    <w:rsid w:val="00E80932"/>
    <w:rsid w:val="00E81C45"/>
    <w:rsid w:val="00E82929"/>
    <w:rsid w:val="00E82A29"/>
    <w:rsid w:val="00E82A47"/>
    <w:rsid w:val="00E8341D"/>
    <w:rsid w:val="00E91FA6"/>
    <w:rsid w:val="00E927FC"/>
    <w:rsid w:val="00E94C5F"/>
    <w:rsid w:val="00E953F1"/>
    <w:rsid w:val="00E956B7"/>
    <w:rsid w:val="00E96119"/>
    <w:rsid w:val="00EA021F"/>
    <w:rsid w:val="00EA0FB3"/>
    <w:rsid w:val="00EA1E6B"/>
    <w:rsid w:val="00EA3F2F"/>
    <w:rsid w:val="00EA50D3"/>
    <w:rsid w:val="00EA6335"/>
    <w:rsid w:val="00EA7687"/>
    <w:rsid w:val="00EB0687"/>
    <w:rsid w:val="00EB0745"/>
    <w:rsid w:val="00EB0EBF"/>
    <w:rsid w:val="00EB36F0"/>
    <w:rsid w:val="00EB3C59"/>
    <w:rsid w:val="00EB48EA"/>
    <w:rsid w:val="00EB6C2E"/>
    <w:rsid w:val="00EB6E19"/>
    <w:rsid w:val="00EB7099"/>
    <w:rsid w:val="00EB7A21"/>
    <w:rsid w:val="00EB7B9E"/>
    <w:rsid w:val="00EC1487"/>
    <w:rsid w:val="00EC16A6"/>
    <w:rsid w:val="00EC227A"/>
    <w:rsid w:val="00EC2ABC"/>
    <w:rsid w:val="00EC4A88"/>
    <w:rsid w:val="00EC5929"/>
    <w:rsid w:val="00EC5B9E"/>
    <w:rsid w:val="00EC5EAD"/>
    <w:rsid w:val="00EC73BE"/>
    <w:rsid w:val="00ED00EA"/>
    <w:rsid w:val="00ED2A9B"/>
    <w:rsid w:val="00ED4193"/>
    <w:rsid w:val="00ED41EE"/>
    <w:rsid w:val="00ED4F11"/>
    <w:rsid w:val="00ED6AB0"/>
    <w:rsid w:val="00ED720A"/>
    <w:rsid w:val="00EE0B92"/>
    <w:rsid w:val="00EE2D41"/>
    <w:rsid w:val="00EE3ABF"/>
    <w:rsid w:val="00EE4798"/>
    <w:rsid w:val="00EE6D54"/>
    <w:rsid w:val="00EE72AD"/>
    <w:rsid w:val="00EF01CF"/>
    <w:rsid w:val="00EF1CF7"/>
    <w:rsid w:val="00EF221B"/>
    <w:rsid w:val="00EF274E"/>
    <w:rsid w:val="00EF34F9"/>
    <w:rsid w:val="00EF36D4"/>
    <w:rsid w:val="00EF43C7"/>
    <w:rsid w:val="00EF468D"/>
    <w:rsid w:val="00EF5998"/>
    <w:rsid w:val="00EF6E64"/>
    <w:rsid w:val="00EF6F38"/>
    <w:rsid w:val="00EF6FEE"/>
    <w:rsid w:val="00F02023"/>
    <w:rsid w:val="00F0339B"/>
    <w:rsid w:val="00F04CB8"/>
    <w:rsid w:val="00F06FA2"/>
    <w:rsid w:val="00F0753C"/>
    <w:rsid w:val="00F07666"/>
    <w:rsid w:val="00F07A4D"/>
    <w:rsid w:val="00F129C2"/>
    <w:rsid w:val="00F12BB8"/>
    <w:rsid w:val="00F15756"/>
    <w:rsid w:val="00F16677"/>
    <w:rsid w:val="00F1741B"/>
    <w:rsid w:val="00F207B8"/>
    <w:rsid w:val="00F20BD8"/>
    <w:rsid w:val="00F20FCA"/>
    <w:rsid w:val="00F2267F"/>
    <w:rsid w:val="00F23C06"/>
    <w:rsid w:val="00F25FFA"/>
    <w:rsid w:val="00F27242"/>
    <w:rsid w:val="00F278C3"/>
    <w:rsid w:val="00F30BCA"/>
    <w:rsid w:val="00F3243C"/>
    <w:rsid w:val="00F32BB1"/>
    <w:rsid w:val="00F32ED2"/>
    <w:rsid w:val="00F344A3"/>
    <w:rsid w:val="00F368FA"/>
    <w:rsid w:val="00F410E2"/>
    <w:rsid w:val="00F42011"/>
    <w:rsid w:val="00F42642"/>
    <w:rsid w:val="00F4272B"/>
    <w:rsid w:val="00F448A3"/>
    <w:rsid w:val="00F44A99"/>
    <w:rsid w:val="00F44D76"/>
    <w:rsid w:val="00F503CD"/>
    <w:rsid w:val="00F51A98"/>
    <w:rsid w:val="00F52750"/>
    <w:rsid w:val="00F54D91"/>
    <w:rsid w:val="00F556C7"/>
    <w:rsid w:val="00F55E59"/>
    <w:rsid w:val="00F56A42"/>
    <w:rsid w:val="00F57526"/>
    <w:rsid w:val="00F60BAB"/>
    <w:rsid w:val="00F63140"/>
    <w:rsid w:val="00F64FB5"/>
    <w:rsid w:val="00F654A6"/>
    <w:rsid w:val="00F67D4E"/>
    <w:rsid w:val="00F70994"/>
    <w:rsid w:val="00F70F90"/>
    <w:rsid w:val="00F710EC"/>
    <w:rsid w:val="00F71801"/>
    <w:rsid w:val="00F71E94"/>
    <w:rsid w:val="00F720D6"/>
    <w:rsid w:val="00F73158"/>
    <w:rsid w:val="00F73DC8"/>
    <w:rsid w:val="00F742A7"/>
    <w:rsid w:val="00F75624"/>
    <w:rsid w:val="00F76432"/>
    <w:rsid w:val="00F772E2"/>
    <w:rsid w:val="00F776CB"/>
    <w:rsid w:val="00F77FEE"/>
    <w:rsid w:val="00F81A35"/>
    <w:rsid w:val="00F85976"/>
    <w:rsid w:val="00F85A67"/>
    <w:rsid w:val="00F8761B"/>
    <w:rsid w:val="00F87C1C"/>
    <w:rsid w:val="00F90F2D"/>
    <w:rsid w:val="00F93C10"/>
    <w:rsid w:val="00F953AC"/>
    <w:rsid w:val="00F956ED"/>
    <w:rsid w:val="00F960C6"/>
    <w:rsid w:val="00F97481"/>
    <w:rsid w:val="00F9755F"/>
    <w:rsid w:val="00FA07D6"/>
    <w:rsid w:val="00FA0BA3"/>
    <w:rsid w:val="00FA20BC"/>
    <w:rsid w:val="00FA2440"/>
    <w:rsid w:val="00FA3166"/>
    <w:rsid w:val="00FA5118"/>
    <w:rsid w:val="00FA63F8"/>
    <w:rsid w:val="00FB08C5"/>
    <w:rsid w:val="00FB110A"/>
    <w:rsid w:val="00FB157A"/>
    <w:rsid w:val="00FB309F"/>
    <w:rsid w:val="00FB4A7F"/>
    <w:rsid w:val="00FB566D"/>
    <w:rsid w:val="00FB595A"/>
    <w:rsid w:val="00FB5D36"/>
    <w:rsid w:val="00FB71D7"/>
    <w:rsid w:val="00FB7A2B"/>
    <w:rsid w:val="00FC03AD"/>
    <w:rsid w:val="00FC0441"/>
    <w:rsid w:val="00FC13F8"/>
    <w:rsid w:val="00FC215B"/>
    <w:rsid w:val="00FC3D4A"/>
    <w:rsid w:val="00FC3ED7"/>
    <w:rsid w:val="00FC58A5"/>
    <w:rsid w:val="00FC75A0"/>
    <w:rsid w:val="00FD07D2"/>
    <w:rsid w:val="00FD0C2A"/>
    <w:rsid w:val="00FD1C0F"/>
    <w:rsid w:val="00FD22CB"/>
    <w:rsid w:val="00FD5EC7"/>
    <w:rsid w:val="00FD701F"/>
    <w:rsid w:val="00FD7B05"/>
    <w:rsid w:val="00FE146C"/>
    <w:rsid w:val="00FE4C29"/>
    <w:rsid w:val="00FE4DBD"/>
    <w:rsid w:val="00FE633B"/>
    <w:rsid w:val="00FE6F06"/>
    <w:rsid w:val="00FE7F69"/>
    <w:rsid w:val="00FF1200"/>
    <w:rsid w:val="00FF181E"/>
    <w:rsid w:val="00FF1B9B"/>
    <w:rsid w:val="00FF5832"/>
    <w:rsid w:val="00FF5D4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2045FB9A"/>
  <w15:docId w15:val="{B06EB89A-A10B-4B46-A238-D85CEA287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7B05"/>
    <w:pPr>
      <w:suppressAutoHyphens/>
    </w:pPr>
    <w:rPr>
      <w:sz w:val="24"/>
      <w:szCs w:val="24"/>
      <w:lang w:eastAsia="ar-SA"/>
    </w:rPr>
  </w:style>
  <w:style w:type="paragraph" w:styleId="Nagwek1">
    <w:name w:val="heading 1"/>
    <w:basedOn w:val="Normalny"/>
    <w:next w:val="Normalny"/>
    <w:qFormat/>
    <w:rsid w:val="00FD7B05"/>
    <w:pPr>
      <w:keepNext/>
      <w:outlineLvl w:val="0"/>
    </w:pPr>
    <w:rPr>
      <w:rFonts w:ascii="Garamond" w:hAnsi="Garamond"/>
      <w:b/>
      <w:bCs/>
      <w:sz w:val="28"/>
    </w:rPr>
  </w:style>
  <w:style w:type="paragraph" w:styleId="Nagwek2">
    <w:name w:val="heading 2"/>
    <w:basedOn w:val="Normalny"/>
    <w:next w:val="Normalny"/>
    <w:qFormat/>
    <w:rsid w:val="00FD7B05"/>
    <w:pPr>
      <w:keepNext/>
      <w:outlineLvl w:val="1"/>
    </w:pPr>
    <w:rPr>
      <w:rFonts w:ascii="Arial" w:hAnsi="Arial"/>
      <w:b/>
      <w:bCs/>
    </w:rPr>
  </w:style>
  <w:style w:type="paragraph" w:styleId="Nagwek3">
    <w:name w:val="heading 3"/>
    <w:basedOn w:val="Normalny"/>
    <w:next w:val="Normalny"/>
    <w:qFormat/>
    <w:rsid w:val="00FD7B05"/>
    <w:pPr>
      <w:keepNext/>
      <w:jc w:val="both"/>
      <w:outlineLvl w:val="2"/>
    </w:pPr>
    <w:rPr>
      <w:rFonts w:ascii="Garamond" w:hAnsi="Garamond"/>
      <w:b/>
      <w:bCs/>
      <w:sz w:val="28"/>
    </w:rPr>
  </w:style>
  <w:style w:type="paragraph" w:styleId="Nagwek4">
    <w:name w:val="heading 4"/>
    <w:basedOn w:val="Normalny"/>
    <w:next w:val="Normalny"/>
    <w:qFormat/>
    <w:rsid w:val="00FD7B05"/>
    <w:pPr>
      <w:keepNext/>
      <w:ind w:left="360"/>
      <w:outlineLvl w:val="3"/>
    </w:pPr>
    <w:rPr>
      <w:rFonts w:ascii="Arial" w:hAnsi="Arial"/>
      <w:b/>
      <w:bCs/>
      <w:sz w:val="28"/>
    </w:rPr>
  </w:style>
  <w:style w:type="paragraph" w:styleId="Nagwek5">
    <w:name w:val="heading 5"/>
    <w:basedOn w:val="Normalny"/>
    <w:next w:val="Normalny"/>
    <w:qFormat/>
    <w:rsid w:val="00FD7B05"/>
    <w:pPr>
      <w:keepNext/>
      <w:ind w:left="360" w:hanging="360"/>
      <w:jc w:val="both"/>
      <w:outlineLvl w:val="4"/>
    </w:pPr>
    <w:rPr>
      <w:rFonts w:ascii="Garamond" w:hAnsi="Garamond"/>
      <w:b/>
      <w:bCs/>
      <w:sz w:val="28"/>
    </w:rPr>
  </w:style>
  <w:style w:type="paragraph" w:styleId="Nagwek6">
    <w:name w:val="heading 6"/>
    <w:basedOn w:val="Normalny"/>
    <w:next w:val="Normalny"/>
    <w:qFormat/>
    <w:rsid w:val="00FD7B05"/>
    <w:pPr>
      <w:keepNext/>
      <w:spacing w:line="360" w:lineRule="auto"/>
      <w:jc w:val="center"/>
      <w:outlineLvl w:val="5"/>
    </w:pPr>
    <w:rPr>
      <w:rFonts w:ascii="Arial" w:hAnsi="Arial"/>
      <w:b/>
      <w:bCs/>
      <w:szCs w:val="20"/>
    </w:rPr>
  </w:style>
  <w:style w:type="paragraph" w:styleId="Nagwek7">
    <w:name w:val="heading 7"/>
    <w:basedOn w:val="Normalny"/>
    <w:next w:val="Normalny"/>
    <w:qFormat/>
    <w:rsid w:val="00FD7B05"/>
    <w:pPr>
      <w:keepNext/>
      <w:outlineLvl w:val="6"/>
    </w:pPr>
    <w:rPr>
      <w:rFonts w:ascii="Arial" w:hAnsi="Arial"/>
      <w:b/>
      <w:bCs/>
      <w:i/>
      <w:color w:val="000000"/>
      <w:sz w:val="20"/>
      <w:szCs w:val="20"/>
      <w:u w:val="single"/>
      <w:lang w:val="en-GB"/>
    </w:rPr>
  </w:style>
  <w:style w:type="paragraph" w:styleId="Nagwek8">
    <w:name w:val="heading 8"/>
    <w:basedOn w:val="Normalny"/>
    <w:next w:val="Normalny"/>
    <w:qFormat/>
    <w:rsid w:val="00FD7B05"/>
    <w:pPr>
      <w:spacing w:before="240" w:after="60"/>
      <w:outlineLvl w:val="7"/>
    </w:pPr>
    <w:rPr>
      <w:i/>
      <w:iCs/>
    </w:rPr>
  </w:style>
  <w:style w:type="paragraph" w:styleId="Nagwek9">
    <w:name w:val="heading 9"/>
    <w:basedOn w:val="Normalny"/>
    <w:next w:val="Normalny"/>
    <w:qFormat/>
    <w:rsid w:val="00FD7B05"/>
    <w:pPr>
      <w:keepNext/>
      <w:jc w:val="center"/>
      <w:outlineLvl w:val="8"/>
    </w:pPr>
    <w:rPr>
      <w:rFonts w:ascii="Tahoma" w:hAnsi="Tahoma" w:cs="Arial Narrow"/>
      <w:b/>
      <w:color w:val="00000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FD7B05"/>
    <w:rPr>
      <w:b w:val="0"/>
      <w:lang w:val="pl-PL"/>
    </w:rPr>
  </w:style>
  <w:style w:type="character" w:customStyle="1" w:styleId="WW8Num1z1">
    <w:name w:val="WW8Num1z1"/>
    <w:rsid w:val="00FD7B05"/>
    <w:rPr>
      <w:b/>
    </w:rPr>
  </w:style>
  <w:style w:type="character" w:customStyle="1" w:styleId="WW8Num3z1">
    <w:name w:val="WW8Num3z1"/>
    <w:rsid w:val="00FD7B05"/>
    <w:rPr>
      <w:sz w:val="24"/>
      <w:szCs w:val="24"/>
    </w:rPr>
  </w:style>
  <w:style w:type="character" w:customStyle="1" w:styleId="WW8Num6z0">
    <w:name w:val="WW8Num6z0"/>
    <w:rsid w:val="00FD7B05"/>
    <w:rPr>
      <w:rFonts w:ascii="Times New Roman" w:eastAsia="Times New Roman" w:hAnsi="Times New Roman" w:cs="Times New Roman"/>
    </w:rPr>
  </w:style>
  <w:style w:type="character" w:customStyle="1" w:styleId="WW8Num6z1">
    <w:name w:val="WW8Num6z1"/>
    <w:rsid w:val="00FD7B05"/>
    <w:rPr>
      <w:rFonts w:ascii="Courier New" w:hAnsi="Courier New"/>
    </w:rPr>
  </w:style>
  <w:style w:type="character" w:customStyle="1" w:styleId="WW8Num6z2">
    <w:name w:val="WW8Num6z2"/>
    <w:rsid w:val="00FD7B05"/>
    <w:rPr>
      <w:rFonts w:ascii="Wingdings" w:hAnsi="Wingdings"/>
    </w:rPr>
  </w:style>
  <w:style w:type="character" w:customStyle="1" w:styleId="WW8Num6z3">
    <w:name w:val="WW8Num6z3"/>
    <w:rsid w:val="00FD7B05"/>
    <w:rPr>
      <w:rFonts w:ascii="Symbol" w:hAnsi="Symbol"/>
    </w:rPr>
  </w:style>
  <w:style w:type="character" w:customStyle="1" w:styleId="WW8Num7z0">
    <w:name w:val="WW8Num7z0"/>
    <w:rsid w:val="00FD7B05"/>
    <w:rPr>
      <w:rFonts w:ascii="Times New Roman" w:eastAsia="Times New Roman" w:hAnsi="Times New Roman" w:cs="Times New Roman"/>
    </w:rPr>
  </w:style>
  <w:style w:type="character" w:customStyle="1" w:styleId="WW8Num7z1">
    <w:name w:val="WW8Num7z1"/>
    <w:rsid w:val="00FD7B05"/>
    <w:rPr>
      <w:rFonts w:ascii="Courier New" w:hAnsi="Courier New" w:cs="Courier New"/>
    </w:rPr>
  </w:style>
  <w:style w:type="character" w:customStyle="1" w:styleId="WW8Num7z2">
    <w:name w:val="WW8Num7z2"/>
    <w:rsid w:val="00FD7B05"/>
    <w:rPr>
      <w:rFonts w:ascii="Wingdings" w:hAnsi="Wingdings"/>
    </w:rPr>
  </w:style>
  <w:style w:type="character" w:customStyle="1" w:styleId="WW8Num7z3">
    <w:name w:val="WW8Num7z3"/>
    <w:rsid w:val="00FD7B05"/>
    <w:rPr>
      <w:rFonts w:ascii="Symbol" w:hAnsi="Symbol"/>
    </w:rPr>
  </w:style>
  <w:style w:type="character" w:customStyle="1" w:styleId="WW8Num8z0">
    <w:name w:val="WW8Num8z0"/>
    <w:rsid w:val="00FD7B05"/>
    <w:rPr>
      <w:rFonts w:ascii="Symbol" w:hAnsi="Symbol"/>
    </w:rPr>
  </w:style>
  <w:style w:type="character" w:customStyle="1" w:styleId="WW8Num8z1">
    <w:name w:val="WW8Num8z1"/>
    <w:rsid w:val="00FD7B05"/>
    <w:rPr>
      <w:rFonts w:ascii="Courier New" w:hAnsi="Courier New" w:cs="Courier New"/>
    </w:rPr>
  </w:style>
  <w:style w:type="character" w:customStyle="1" w:styleId="WW8Num8z2">
    <w:name w:val="WW8Num8z2"/>
    <w:rsid w:val="00FD7B05"/>
    <w:rPr>
      <w:rFonts w:ascii="Wingdings" w:hAnsi="Wingdings"/>
    </w:rPr>
  </w:style>
  <w:style w:type="character" w:customStyle="1" w:styleId="WW8Num11z1">
    <w:name w:val="WW8Num11z1"/>
    <w:rsid w:val="00FD7B05"/>
    <w:rPr>
      <w:rFonts w:ascii="Times New Roman" w:hAnsi="Times New Roman" w:cs="Times New Roman"/>
    </w:rPr>
  </w:style>
  <w:style w:type="character" w:customStyle="1" w:styleId="WW8Num12z0">
    <w:name w:val="WW8Num12z0"/>
    <w:rsid w:val="00FD7B05"/>
    <w:rPr>
      <w:rFonts w:ascii="Times New Roman" w:eastAsia="Times New Roman" w:hAnsi="Times New Roman" w:cs="Times New Roman"/>
    </w:rPr>
  </w:style>
  <w:style w:type="character" w:customStyle="1" w:styleId="WW8Num12z1">
    <w:name w:val="WW8Num12z1"/>
    <w:rsid w:val="00FD7B05"/>
    <w:rPr>
      <w:rFonts w:ascii="Courier New" w:hAnsi="Courier New" w:cs="Courier New"/>
    </w:rPr>
  </w:style>
  <w:style w:type="character" w:customStyle="1" w:styleId="WW8Num12z2">
    <w:name w:val="WW8Num12z2"/>
    <w:rsid w:val="00FD7B05"/>
    <w:rPr>
      <w:rFonts w:ascii="Wingdings" w:hAnsi="Wingdings"/>
    </w:rPr>
  </w:style>
  <w:style w:type="character" w:customStyle="1" w:styleId="WW8Num12z3">
    <w:name w:val="WW8Num12z3"/>
    <w:rsid w:val="00FD7B05"/>
    <w:rPr>
      <w:rFonts w:ascii="Symbol" w:hAnsi="Symbol"/>
    </w:rPr>
  </w:style>
  <w:style w:type="character" w:customStyle="1" w:styleId="WW8Num13z0">
    <w:name w:val="WW8Num13z0"/>
    <w:rsid w:val="00FD7B05"/>
    <w:rPr>
      <w:rFonts w:ascii="Times New Roman" w:eastAsia="Times New Roman" w:hAnsi="Times New Roman" w:cs="Times New Roman"/>
    </w:rPr>
  </w:style>
  <w:style w:type="character" w:customStyle="1" w:styleId="WW8Num13z1">
    <w:name w:val="WW8Num13z1"/>
    <w:rsid w:val="00FD7B05"/>
    <w:rPr>
      <w:rFonts w:ascii="Courier New" w:hAnsi="Courier New" w:cs="Courier New"/>
    </w:rPr>
  </w:style>
  <w:style w:type="character" w:customStyle="1" w:styleId="WW8Num13z2">
    <w:name w:val="WW8Num13z2"/>
    <w:rsid w:val="00FD7B05"/>
    <w:rPr>
      <w:rFonts w:ascii="Wingdings" w:hAnsi="Wingdings"/>
    </w:rPr>
  </w:style>
  <w:style w:type="character" w:customStyle="1" w:styleId="WW8Num13z3">
    <w:name w:val="WW8Num13z3"/>
    <w:rsid w:val="00FD7B05"/>
    <w:rPr>
      <w:rFonts w:ascii="Symbol" w:hAnsi="Symbol"/>
    </w:rPr>
  </w:style>
  <w:style w:type="character" w:customStyle="1" w:styleId="WW8Num14z0">
    <w:name w:val="WW8Num14z0"/>
    <w:rsid w:val="00FD7B05"/>
    <w:rPr>
      <w:rFonts w:ascii="Symbol" w:hAnsi="Symbol"/>
    </w:rPr>
  </w:style>
  <w:style w:type="character" w:customStyle="1" w:styleId="WW8Num14z1">
    <w:name w:val="WW8Num14z1"/>
    <w:rsid w:val="00FD7B05"/>
    <w:rPr>
      <w:rFonts w:ascii="Courier New" w:hAnsi="Courier New"/>
    </w:rPr>
  </w:style>
  <w:style w:type="character" w:customStyle="1" w:styleId="WW8Num14z2">
    <w:name w:val="WW8Num14z2"/>
    <w:rsid w:val="00FD7B05"/>
    <w:rPr>
      <w:rFonts w:ascii="Wingdings" w:hAnsi="Wingdings"/>
    </w:rPr>
  </w:style>
  <w:style w:type="character" w:customStyle="1" w:styleId="WW8Num15z0">
    <w:name w:val="WW8Num15z0"/>
    <w:rsid w:val="00FD7B05"/>
    <w:rPr>
      <w:rFonts w:cs="Times New Roman"/>
    </w:rPr>
  </w:style>
  <w:style w:type="character" w:customStyle="1" w:styleId="WW8Num19z0">
    <w:name w:val="WW8Num19z0"/>
    <w:rsid w:val="00FD7B05"/>
    <w:rPr>
      <w:rFonts w:ascii="Symbol" w:hAnsi="Symbol"/>
    </w:rPr>
  </w:style>
  <w:style w:type="character" w:customStyle="1" w:styleId="WW8Num19z2">
    <w:name w:val="WW8Num19z2"/>
    <w:rsid w:val="00FD7B05"/>
    <w:rPr>
      <w:rFonts w:ascii="Wingdings" w:hAnsi="Wingdings"/>
    </w:rPr>
  </w:style>
  <w:style w:type="character" w:customStyle="1" w:styleId="WW8Num19z4">
    <w:name w:val="WW8Num19z4"/>
    <w:rsid w:val="00FD7B05"/>
    <w:rPr>
      <w:rFonts w:ascii="Courier New" w:hAnsi="Courier New" w:cs="Courier New"/>
    </w:rPr>
  </w:style>
  <w:style w:type="character" w:customStyle="1" w:styleId="WW8Num20z0">
    <w:name w:val="WW8Num20z0"/>
    <w:rsid w:val="00FD7B05"/>
    <w:rPr>
      <w:b w:val="0"/>
    </w:rPr>
  </w:style>
  <w:style w:type="character" w:customStyle="1" w:styleId="WW8Num21z0">
    <w:name w:val="WW8Num21z0"/>
    <w:rsid w:val="00FD7B05"/>
    <w:rPr>
      <w:rFonts w:ascii="Arial" w:hAnsi="Arial"/>
      <w:b w:val="0"/>
      <w:i w:val="0"/>
      <w:sz w:val="20"/>
      <w:szCs w:val="20"/>
    </w:rPr>
  </w:style>
  <w:style w:type="character" w:customStyle="1" w:styleId="WW8Num21z1">
    <w:name w:val="WW8Num21z1"/>
    <w:rsid w:val="00FD7B05"/>
    <w:rPr>
      <w:rFonts w:ascii="Times New Roman" w:hAnsi="Times New Roman" w:cs="Times New Roman"/>
      <w:b w:val="0"/>
      <w:i w:val="0"/>
      <w:sz w:val="20"/>
      <w:szCs w:val="20"/>
    </w:rPr>
  </w:style>
  <w:style w:type="character" w:customStyle="1" w:styleId="WW8Num23z0">
    <w:name w:val="WW8Num23z0"/>
    <w:rsid w:val="00FD7B05"/>
    <w:rPr>
      <w:b w:val="0"/>
      <w:i w:val="0"/>
    </w:rPr>
  </w:style>
  <w:style w:type="character" w:customStyle="1" w:styleId="WW8Num23z2">
    <w:name w:val="WW8Num23z2"/>
    <w:rsid w:val="00FD7B05"/>
    <w:rPr>
      <w:rFonts w:ascii="Symbol" w:hAnsi="Symbol"/>
      <w:color w:val="auto"/>
    </w:rPr>
  </w:style>
  <w:style w:type="character" w:customStyle="1" w:styleId="WW8Num24z0">
    <w:name w:val="WW8Num24z0"/>
    <w:rsid w:val="00FD7B05"/>
    <w:rPr>
      <w:b w:val="0"/>
      <w:i w:val="0"/>
    </w:rPr>
  </w:style>
  <w:style w:type="character" w:customStyle="1" w:styleId="WW8Num24z1">
    <w:name w:val="WW8Num24z1"/>
    <w:rsid w:val="00FD7B05"/>
    <w:rPr>
      <w:rFonts w:ascii="Times New Roman" w:eastAsia="Times New Roman" w:hAnsi="Times New Roman" w:cs="Times New Roman"/>
    </w:rPr>
  </w:style>
  <w:style w:type="character" w:customStyle="1" w:styleId="WW8Num25z1">
    <w:name w:val="WW8Num25z1"/>
    <w:rsid w:val="00FD7B05"/>
    <w:rPr>
      <w:color w:val="000000"/>
    </w:rPr>
  </w:style>
  <w:style w:type="character" w:customStyle="1" w:styleId="WW8Num25z2">
    <w:name w:val="WW8Num25z2"/>
    <w:rsid w:val="00FD7B05"/>
    <w:rPr>
      <w:sz w:val="20"/>
    </w:rPr>
  </w:style>
  <w:style w:type="character" w:customStyle="1" w:styleId="WW8Num25z3">
    <w:name w:val="WW8Num25z3"/>
    <w:rsid w:val="00FD7B05"/>
    <w:rPr>
      <w:rFonts w:ascii="Times New Roman" w:eastAsia="Times New Roman" w:hAnsi="Times New Roman" w:cs="Times New Roman"/>
    </w:rPr>
  </w:style>
  <w:style w:type="character" w:customStyle="1" w:styleId="WW8Num26z0">
    <w:name w:val="WW8Num26z0"/>
    <w:rsid w:val="00FD7B05"/>
    <w:rPr>
      <w:b/>
      <w:color w:val="auto"/>
      <w:sz w:val="20"/>
      <w:szCs w:val="20"/>
    </w:rPr>
  </w:style>
  <w:style w:type="character" w:customStyle="1" w:styleId="WW8Num26z1">
    <w:name w:val="WW8Num26z1"/>
    <w:rsid w:val="00FD7B05"/>
    <w:rPr>
      <w:b/>
      <w:i w:val="0"/>
      <w:color w:val="auto"/>
    </w:rPr>
  </w:style>
  <w:style w:type="character" w:customStyle="1" w:styleId="WW8Num26z2">
    <w:name w:val="WW8Num26z2"/>
    <w:rsid w:val="00FD7B05"/>
    <w:rPr>
      <w:rFonts w:ascii="Times New Roman" w:hAnsi="Times New Roman" w:cs="Times New Roman"/>
      <w:b w:val="0"/>
      <w:i w:val="0"/>
      <w:color w:val="auto"/>
      <w:sz w:val="22"/>
      <w:szCs w:val="22"/>
    </w:rPr>
  </w:style>
  <w:style w:type="character" w:customStyle="1" w:styleId="WW8Num26z3">
    <w:name w:val="WW8Num26z3"/>
    <w:rsid w:val="00FD7B05"/>
    <w:rPr>
      <w:b w:val="0"/>
      <w:i w:val="0"/>
      <w:color w:val="auto"/>
    </w:rPr>
  </w:style>
  <w:style w:type="character" w:customStyle="1" w:styleId="WW8Num26z4">
    <w:name w:val="WW8Num26z4"/>
    <w:rsid w:val="00FD7B05"/>
    <w:rPr>
      <w:b w:val="0"/>
    </w:rPr>
  </w:style>
  <w:style w:type="character" w:customStyle="1" w:styleId="WW8Num31z0">
    <w:name w:val="WW8Num31z0"/>
    <w:rsid w:val="00FD7B05"/>
    <w:rPr>
      <w:rFonts w:ascii="Times New Roman" w:eastAsia="Times New Roman" w:hAnsi="Times New Roman" w:cs="Times New Roman"/>
    </w:rPr>
  </w:style>
  <w:style w:type="character" w:customStyle="1" w:styleId="WW8Num31z1">
    <w:name w:val="WW8Num31z1"/>
    <w:rsid w:val="00FD7B05"/>
    <w:rPr>
      <w:rFonts w:ascii="Courier New" w:hAnsi="Courier New"/>
    </w:rPr>
  </w:style>
  <w:style w:type="character" w:customStyle="1" w:styleId="WW8Num31z2">
    <w:name w:val="WW8Num31z2"/>
    <w:rsid w:val="00FD7B05"/>
    <w:rPr>
      <w:rFonts w:ascii="Wingdings" w:hAnsi="Wingdings"/>
    </w:rPr>
  </w:style>
  <w:style w:type="character" w:customStyle="1" w:styleId="WW8Num31z3">
    <w:name w:val="WW8Num31z3"/>
    <w:rsid w:val="00FD7B05"/>
    <w:rPr>
      <w:rFonts w:ascii="Symbol" w:hAnsi="Symbol"/>
    </w:rPr>
  </w:style>
  <w:style w:type="character" w:customStyle="1" w:styleId="WW8Num33z1">
    <w:name w:val="WW8Num33z1"/>
    <w:rsid w:val="00FD7B05"/>
    <w:rPr>
      <w:b w:val="0"/>
    </w:rPr>
  </w:style>
  <w:style w:type="character" w:customStyle="1" w:styleId="WW8Num34z0">
    <w:name w:val="WW8Num34z0"/>
    <w:rsid w:val="00FD7B05"/>
    <w:rPr>
      <w:rFonts w:ascii="Times New Roman" w:eastAsia="Times New Roman" w:hAnsi="Times New Roman" w:cs="Times New Roman"/>
    </w:rPr>
  </w:style>
  <w:style w:type="character" w:customStyle="1" w:styleId="WW8Num34z1">
    <w:name w:val="WW8Num34z1"/>
    <w:rsid w:val="00FD7B05"/>
    <w:rPr>
      <w:rFonts w:ascii="Courier New" w:hAnsi="Courier New" w:cs="Courier New"/>
    </w:rPr>
  </w:style>
  <w:style w:type="character" w:customStyle="1" w:styleId="WW8Num34z2">
    <w:name w:val="WW8Num34z2"/>
    <w:rsid w:val="00FD7B05"/>
    <w:rPr>
      <w:rFonts w:ascii="Wingdings" w:hAnsi="Wingdings"/>
    </w:rPr>
  </w:style>
  <w:style w:type="character" w:customStyle="1" w:styleId="WW8Num34z3">
    <w:name w:val="WW8Num34z3"/>
    <w:rsid w:val="00FD7B05"/>
    <w:rPr>
      <w:rFonts w:ascii="Symbol" w:hAnsi="Symbol"/>
    </w:rPr>
  </w:style>
  <w:style w:type="character" w:customStyle="1" w:styleId="WW8Num35z0">
    <w:name w:val="WW8Num35z0"/>
    <w:rsid w:val="00FD7B05"/>
    <w:rPr>
      <w:rFonts w:ascii="Times New Roman" w:eastAsia="Times New Roman" w:hAnsi="Times New Roman" w:cs="Times New Roman"/>
    </w:rPr>
  </w:style>
  <w:style w:type="character" w:customStyle="1" w:styleId="WW8Num35z1">
    <w:name w:val="WW8Num35z1"/>
    <w:rsid w:val="00FD7B05"/>
    <w:rPr>
      <w:rFonts w:ascii="Courier New" w:hAnsi="Courier New" w:cs="Courier New"/>
    </w:rPr>
  </w:style>
  <w:style w:type="character" w:customStyle="1" w:styleId="WW8Num35z2">
    <w:name w:val="WW8Num35z2"/>
    <w:rsid w:val="00FD7B05"/>
    <w:rPr>
      <w:rFonts w:ascii="Wingdings" w:hAnsi="Wingdings"/>
    </w:rPr>
  </w:style>
  <w:style w:type="character" w:customStyle="1" w:styleId="WW8Num35z3">
    <w:name w:val="WW8Num35z3"/>
    <w:rsid w:val="00FD7B05"/>
    <w:rPr>
      <w:rFonts w:ascii="Symbol" w:hAnsi="Symbol"/>
    </w:rPr>
  </w:style>
  <w:style w:type="character" w:customStyle="1" w:styleId="WW8Num36z0">
    <w:name w:val="WW8Num36z0"/>
    <w:rsid w:val="00FD7B05"/>
    <w:rPr>
      <w:rFonts w:ascii="Times New Roman" w:eastAsia="Times New Roman" w:hAnsi="Times New Roman" w:cs="Times New Roman"/>
    </w:rPr>
  </w:style>
  <w:style w:type="character" w:customStyle="1" w:styleId="WW8Num36z1">
    <w:name w:val="WW8Num36z1"/>
    <w:rsid w:val="00FD7B05"/>
    <w:rPr>
      <w:rFonts w:ascii="Courier New" w:hAnsi="Courier New" w:cs="Courier New"/>
    </w:rPr>
  </w:style>
  <w:style w:type="character" w:customStyle="1" w:styleId="WW8Num36z2">
    <w:name w:val="WW8Num36z2"/>
    <w:rsid w:val="00FD7B05"/>
    <w:rPr>
      <w:rFonts w:ascii="Wingdings" w:hAnsi="Wingdings"/>
    </w:rPr>
  </w:style>
  <w:style w:type="character" w:customStyle="1" w:styleId="WW8Num36z3">
    <w:name w:val="WW8Num36z3"/>
    <w:rsid w:val="00FD7B05"/>
    <w:rPr>
      <w:rFonts w:ascii="Symbol" w:hAnsi="Symbol"/>
    </w:rPr>
  </w:style>
  <w:style w:type="character" w:customStyle="1" w:styleId="WW8Num38z0">
    <w:name w:val="WW8Num38z0"/>
    <w:rsid w:val="00FD7B05"/>
    <w:rPr>
      <w:rFonts w:ascii="Symbol" w:hAnsi="Symbol"/>
    </w:rPr>
  </w:style>
  <w:style w:type="character" w:customStyle="1" w:styleId="WW8Num38z1">
    <w:name w:val="WW8Num38z1"/>
    <w:rsid w:val="00FD7B05"/>
    <w:rPr>
      <w:rFonts w:ascii="Courier New" w:hAnsi="Courier New"/>
    </w:rPr>
  </w:style>
  <w:style w:type="character" w:customStyle="1" w:styleId="WW8Num38z2">
    <w:name w:val="WW8Num38z2"/>
    <w:rsid w:val="00FD7B05"/>
    <w:rPr>
      <w:rFonts w:ascii="Wingdings" w:hAnsi="Wingdings"/>
    </w:rPr>
  </w:style>
  <w:style w:type="character" w:customStyle="1" w:styleId="WW8Num40z0">
    <w:name w:val="WW8Num40z0"/>
    <w:rsid w:val="00FD7B05"/>
    <w:rPr>
      <w:b/>
    </w:rPr>
  </w:style>
  <w:style w:type="character" w:customStyle="1" w:styleId="WW8Num40z1">
    <w:name w:val="WW8Num40z1"/>
    <w:rsid w:val="00FD7B05"/>
    <w:rPr>
      <w:rFonts w:ascii="Wingdings" w:hAnsi="Wingdings"/>
    </w:rPr>
  </w:style>
  <w:style w:type="character" w:customStyle="1" w:styleId="WW8Num41z0">
    <w:name w:val="WW8Num41z0"/>
    <w:rsid w:val="00FD7B05"/>
    <w:rPr>
      <w:rFonts w:cs="Times New Roman"/>
    </w:rPr>
  </w:style>
  <w:style w:type="character" w:customStyle="1" w:styleId="Domylnaczcionkaakapitu1">
    <w:name w:val="Domyślna czcionka akapitu1"/>
    <w:rsid w:val="00FD7B05"/>
  </w:style>
  <w:style w:type="character" w:styleId="Hipercze">
    <w:name w:val="Hyperlink"/>
    <w:rsid w:val="00FD7B05"/>
    <w:rPr>
      <w:color w:val="0000FF"/>
      <w:u w:val="single"/>
    </w:rPr>
  </w:style>
  <w:style w:type="character" w:styleId="Numerstrony">
    <w:name w:val="page number"/>
    <w:basedOn w:val="Domylnaczcionkaakapitu1"/>
    <w:rsid w:val="00FD7B05"/>
  </w:style>
  <w:style w:type="character" w:styleId="Pogrubienie">
    <w:name w:val="Strong"/>
    <w:qFormat/>
    <w:rsid w:val="00FD7B05"/>
    <w:rPr>
      <w:b/>
      <w:bCs/>
    </w:rPr>
  </w:style>
  <w:style w:type="character" w:customStyle="1" w:styleId="NagwekZnak">
    <w:name w:val="Nagłówek Znak"/>
    <w:rsid w:val="00FD7B05"/>
    <w:rPr>
      <w:rFonts w:ascii="Garamond" w:hAnsi="Garamond"/>
      <w:sz w:val="24"/>
      <w:lang w:val="pl-PL" w:eastAsia="ar-SA" w:bidi="ar-SA"/>
    </w:rPr>
  </w:style>
  <w:style w:type="character" w:customStyle="1" w:styleId="PodpisZnak">
    <w:name w:val="Podpis Znak"/>
    <w:rsid w:val="00FD7B05"/>
    <w:rPr>
      <w:rFonts w:ascii="Arial" w:hAnsi="Arial"/>
      <w:spacing w:val="-5"/>
    </w:rPr>
  </w:style>
  <w:style w:type="character" w:customStyle="1" w:styleId="TekstprzypisudolnegoZnak">
    <w:name w:val="Tekst przypisu dolnego Znak"/>
    <w:rsid w:val="00FD7B05"/>
    <w:rPr>
      <w:lang w:val="hu-HU"/>
    </w:rPr>
  </w:style>
  <w:style w:type="character" w:customStyle="1" w:styleId="apple-tab-span">
    <w:name w:val="apple-tab-span"/>
    <w:rsid w:val="00FD7B05"/>
  </w:style>
  <w:style w:type="character" w:customStyle="1" w:styleId="A0">
    <w:name w:val="A0"/>
    <w:rsid w:val="00FD7B05"/>
    <w:rPr>
      <w:rFonts w:cs="Myriad Pro Light"/>
      <w:color w:val="000000"/>
      <w:sz w:val="16"/>
      <w:szCs w:val="16"/>
    </w:rPr>
  </w:style>
  <w:style w:type="character" w:customStyle="1" w:styleId="ZwykytekstZnak">
    <w:name w:val="Zwykły tekst Znak"/>
    <w:rsid w:val="00FD7B05"/>
    <w:rPr>
      <w:rFonts w:ascii="Calibri" w:eastAsia="Calibri" w:hAnsi="Calibri"/>
      <w:sz w:val="22"/>
      <w:szCs w:val="21"/>
    </w:rPr>
  </w:style>
  <w:style w:type="paragraph" w:customStyle="1" w:styleId="Nagwek10">
    <w:name w:val="Nagłówek1"/>
    <w:basedOn w:val="Normalny"/>
    <w:next w:val="Tekstpodstawowy"/>
    <w:rsid w:val="00FD7B05"/>
    <w:pPr>
      <w:keepNext/>
      <w:spacing w:before="240" w:after="120"/>
    </w:pPr>
    <w:rPr>
      <w:rFonts w:ascii="Arial" w:eastAsia="Arial Unicode MS" w:hAnsi="Arial" w:cs="Arial Unicode MS"/>
      <w:sz w:val="28"/>
      <w:szCs w:val="28"/>
    </w:rPr>
  </w:style>
  <w:style w:type="paragraph" w:styleId="Tekstpodstawowy">
    <w:name w:val="Body Text"/>
    <w:basedOn w:val="Normalny"/>
    <w:rsid w:val="00FD7B05"/>
    <w:pPr>
      <w:spacing w:after="120"/>
    </w:pPr>
    <w:rPr>
      <w:szCs w:val="20"/>
    </w:rPr>
  </w:style>
  <w:style w:type="paragraph" w:styleId="Lista">
    <w:name w:val="List"/>
    <w:basedOn w:val="Normalny"/>
    <w:rsid w:val="00FD7B05"/>
    <w:pPr>
      <w:ind w:left="283" w:hanging="283"/>
    </w:pPr>
    <w:rPr>
      <w:szCs w:val="20"/>
    </w:rPr>
  </w:style>
  <w:style w:type="paragraph" w:customStyle="1" w:styleId="Podpis1">
    <w:name w:val="Podpis1"/>
    <w:basedOn w:val="Normalny"/>
    <w:rsid w:val="00FD7B05"/>
    <w:pPr>
      <w:suppressLineNumbers/>
      <w:spacing w:before="120" w:after="120"/>
    </w:pPr>
    <w:rPr>
      <w:i/>
      <w:iCs/>
    </w:rPr>
  </w:style>
  <w:style w:type="paragraph" w:customStyle="1" w:styleId="Indeks">
    <w:name w:val="Indeks"/>
    <w:basedOn w:val="Normalny"/>
    <w:rsid w:val="00FD7B05"/>
    <w:pPr>
      <w:suppressLineNumbers/>
    </w:pPr>
  </w:style>
  <w:style w:type="paragraph" w:styleId="Stopka">
    <w:name w:val="footer"/>
    <w:basedOn w:val="Normalny"/>
    <w:link w:val="StopkaZnak"/>
    <w:rsid w:val="00FD7B05"/>
    <w:pPr>
      <w:tabs>
        <w:tab w:val="center" w:pos="4536"/>
        <w:tab w:val="right" w:pos="9072"/>
      </w:tabs>
    </w:pPr>
    <w:rPr>
      <w:rFonts w:ascii="Garamond" w:hAnsi="Garamond"/>
      <w:szCs w:val="20"/>
    </w:rPr>
  </w:style>
  <w:style w:type="paragraph" w:styleId="Tekstpodstawowywcity">
    <w:name w:val="Body Text Indent"/>
    <w:basedOn w:val="Normalny"/>
    <w:rsid w:val="00FD7B05"/>
    <w:pPr>
      <w:ind w:left="360"/>
      <w:jc w:val="both"/>
    </w:pPr>
  </w:style>
  <w:style w:type="paragraph" w:customStyle="1" w:styleId="Tekstpodstawowywcity21">
    <w:name w:val="Tekst podstawowy wcięty 21"/>
    <w:basedOn w:val="Normalny"/>
    <w:rsid w:val="00FD7B05"/>
    <w:pPr>
      <w:ind w:left="1080"/>
    </w:pPr>
    <w:rPr>
      <w:rFonts w:ascii="Arial" w:hAnsi="Arial"/>
      <w:i/>
      <w:iCs/>
    </w:rPr>
  </w:style>
  <w:style w:type="paragraph" w:customStyle="1" w:styleId="Tekstpodstawowywcity31">
    <w:name w:val="Tekst podstawowy wcięty 31"/>
    <w:basedOn w:val="Normalny"/>
    <w:rsid w:val="00FD7B05"/>
    <w:pPr>
      <w:ind w:left="720"/>
      <w:jc w:val="both"/>
    </w:pPr>
    <w:rPr>
      <w:rFonts w:ascii="Garamond" w:hAnsi="Garamond"/>
      <w:u w:val="single"/>
    </w:rPr>
  </w:style>
  <w:style w:type="paragraph" w:styleId="Tekstblokowy">
    <w:name w:val="Block Text"/>
    <w:basedOn w:val="Normalny"/>
    <w:rsid w:val="00FD7B05"/>
    <w:pPr>
      <w:ind w:left="300" w:right="-157"/>
      <w:jc w:val="both"/>
    </w:pPr>
    <w:rPr>
      <w:rFonts w:ascii="Garamond" w:hAnsi="Garamond"/>
    </w:rPr>
  </w:style>
  <w:style w:type="paragraph" w:customStyle="1" w:styleId="Tekstpodstawowy21">
    <w:name w:val="Tekst podstawowy 21"/>
    <w:basedOn w:val="Normalny"/>
    <w:rsid w:val="00FD7B05"/>
    <w:pPr>
      <w:jc w:val="both"/>
    </w:pPr>
    <w:rPr>
      <w:rFonts w:ascii="Garamond" w:hAnsi="Garamond"/>
    </w:rPr>
  </w:style>
  <w:style w:type="paragraph" w:customStyle="1" w:styleId="Tekstpodstawowy31">
    <w:name w:val="Tekst podstawowy 31"/>
    <w:basedOn w:val="Normalny"/>
    <w:rsid w:val="00FD7B05"/>
    <w:pPr>
      <w:spacing w:after="120"/>
    </w:pPr>
    <w:rPr>
      <w:sz w:val="16"/>
      <w:szCs w:val="16"/>
    </w:rPr>
  </w:style>
  <w:style w:type="paragraph" w:customStyle="1" w:styleId="Tekstpodstawowy5">
    <w:name w:val="Tekst podstawowy 5"/>
    <w:basedOn w:val="Tekstpodstawowywcity"/>
    <w:rsid w:val="00FD7B05"/>
    <w:pPr>
      <w:spacing w:after="120"/>
      <w:ind w:left="283"/>
      <w:jc w:val="left"/>
    </w:pPr>
    <w:rPr>
      <w:szCs w:val="20"/>
    </w:rPr>
  </w:style>
  <w:style w:type="paragraph" w:customStyle="1" w:styleId="Tekstpodstawowy4">
    <w:name w:val="Tekst podstawowy 4"/>
    <w:basedOn w:val="Tekstpodstawowywcity"/>
    <w:rsid w:val="00FD7B05"/>
    <w:pPr>
      <w:spacing w:after="120"/>
      <w:ind w:left="283"/>
      <w:jc w:val="left"/>
    </w:pPr>
    <w:rPr>
      <w:szCs w:val="20"/>
    </w:rPr>
  </w:style>
  <w:style w:type="paragraph" w:customStyle="1" w:styleId="Lista21">
    <w:name w:val="Lista 21"/>
    <w:basedOn w:val="Normalny"/>
    <w:rsid w:val="00FD7B05"/>
    <w:pPr>
      <w:ind w:left="566" w:hanging="283"/>
    </w:pPr>
    <w:rPr>
      <w:szCs w:val="20"/>
    </w:rPr>
  </w:style>
  <w:style w:type="paragraph" w:styleId="NormalnyWeb">
    <w:name w:val="Normal (Web)"/>
    <w:basedOn w:val="Normalny"/>
    <w:rsid w:val="00FD7B05"/>
    <w:pPr>
      <w:spacing w:before="280" w:after="280"/>
      <w:jc w:val="both"/>
    </w:pPr>
    <w:rPr>
      <w:sz w:val="20"/>
      <w:szCs w:val="20"/>
    </w:rPr>
  </w:style>
  <w:style w:type="paragraph" w:styleId="Nagwek">
    <w:name w:val="header"/>
    <w:basedOn w:val="Normalny"/>
    <w:uiPriority w:val="99"/>
    <w:rsid w:val="00FD7B05"/>
    <w:pPr>
      <w:tabs>
        <w:tab w:val="center" w:pos="4536"/>
        <w:tab w:val="right" w:pos="9072"/>
      </w:tabs>
    </w:pPr>
    <w:rPr>
      <w:rFonts w:ascii="Garamond" w:hAnsi="Garamond"/>
      <w:szCs w:val="20"/>
    </w:rPr>
  </w:style>
  <w:style w:type="paragraph" w:customStyle="1" w:styleId="Tekstpodstawowy22">
    <w:name w:val="Tekst podstawowy 22"/>
    <w:basedOn w:val="Normalny"/>
    <w:rsid w:val="00FD7B05"/>
    <w:pPr>
      <w:jc w:val="both"/>
    </w:pPr>
    <w:rPr>
      <w:szCs w:val="20"/>
    </w:rPr>
  </w:style>
  <w:style w:type="paragraph" w:customStyle="1" w:styleId="3">
    <w:name w:val="3"/>
    <w:basedOn w:val="Normalny"/>
    <w:rsid w:val="00FD7B05"/>
    <w:rPr>
      <w:rFonts w:ascii="Times" w:hAnsi="Times"/>
      <w:sz w:val="20"/>
      <w:szCs w:val="20"/>
    </w:rPr>
  </w:style>
  <w:style w:type="paragraph" w:customStyle="1" w:styleId="LucaCash">
    <w:name w:val="Luca&amp;Cash"/>
    <w:basedOn w:val="Normalny"/>
    <w:rsid w:val="00FD7B05"/>
    <w:pPr>
      <w:spacing w:line="360" w:lineRule="auto"/>
    </w:pPr>
    <w:rPr>
      <w:rFonts w:ascii="Arial Narrow" w:hAnsi="Arial Narrow"/>
      <w:szCs w:val="20"/>
    </w:rPr>
  </w:style>
  <w:style w:type="paragraph" w:customStyle="1" w:styleId="WW-Tekstpodstawowy3">
    <w:name w:val="WW-Tekst podstawowy 3"/>
    <w:basedOn w:val="Normalny"/>
    <w:rsid w:val="00FD7B05"/>
    <w:pPr>
      <w:widowControl w:val="0"/>
      <w:spacing w:before="20"/>
    </w:pPr>
    <w:rPr>
      <w:rFonts w:ascii="Arial" w:eastAsia="Lucida Sans Unicode" w:hAnsi="Arial" w:cs="Arial"/>
      <w:color w:val="FF0000"/>
      <w:sz w:val="18"/>
      <w:lang w:val="en-US"/>
    </w:rPr>
  </w:style>
  <w:style w:type="paragraph" w:customStyle="1" w:styleId="tekstdokumentu">
    <w:name w:val="tekst dokumentu"/>
    <w:basedOn w:val="Normalny"/>
    <w:rsid w:val="00FD7B05"/>
    <w:pPr>
      <w:spacing w:before="120" w:after="120"/>
      <w:ind w:left="567" w:hanging="567"/>
      <w:jc w:val="both"/>
    </w:pPr>
    <w:rPr>
      <w:szCs w:val="20"/>
    </w:rPr>
  </w:style>
  <w:style w:type="paragraph" w:styleId="Indeks1">
    <w:name w:val="index 1"/>
    <w:basedOn w:val="Normalny"/>
    <w:next w:val="Normalny"/>
    <w:rsid w:val="00FD7B05"/>
    <w:pPr>
      <w:ind w:left="240" w:hanging="240"/>
    </w:pPr>
    <w:rPr>
      <w:rFonts w:ascii="Garamond" w:hAnsi="Garamond"/>
      <w:szCs w:val="20"/>
    </w:rPr>
  </w:style>
  <w:style w:type="paragraph" w:customStyle="1" w:styleId="Luca">
    <w:name w:val="Luca"/>
    <w:basedOn w:val="Normalny"/>
    <w:rsid w:val="00FD7B05"/>
    <w:pPr>
      <w:spacing w:line="360" w:lineRule="auto"/>
    </w:pPr>
    <w:rPr>
      <w:rFonts w:ascii="Arial Narrow" w:hAnsi="Arial Narrow"/>
      <w:szCs w:val="20"/>
    </w:rPr>
  </w:style>
  <w:style w:type="paragraph" w:styleId="Podpis">
    <w:name w:val="Signature"/>
    <w:basedOn w:val="Normalny"/>
    <w:next w:val="Normalny"/>
    <w:rsid w:val="00FD7B05"/>
    <w:pPr>
      <w:keepNext/>
      <w:spacing w:before="880" w:line="220" w:lineRule="atLeast"/>
    </w:pPr>
    <w:rPr>
      <w:rFonts w:ascii="Arial" w:hAnsi="Arial"/>
      <w:spacing w:val="-5"/>
      <w:sz w:val="20"/>
      <w:szCs w:val="20"/>
    </w:rPr>
  </w:style>
  <w:style w:type="paragraph" w:customStyle="1" w:styleId="WW-Tekstpodstawowywcity2">
    <w:name w:val="WW-Tekst podstawowy wcięty 2"/>
    <w:basedOn w:val="Normalny"/>
    <w:rsid w:val="00FD7B05"/>
    <w:pPr>
      <w:ind w:left="284" w:firstLine="1"/>
      <w:jc w:val="both"/>
    </w:pPr>
    <w:rPr>
      <w:rFonts w:ascii="Arial Narrow" w:hAnsi="Arial Narrow"/>
      <w:szCs w:val="20"/>
    </w:rPr>
  </w:style>
  <w:style w:type="paragraph" w:customStyle="1" w:styleId="ww-tekstpodstawowywcity20">
    <w:name w:val="ww-tekstpodstawowywcity2"/>
    <w:basedOn w:val="Normalny"/>
    <w:rsid w:val="00FD7B05"/>
    <w:pPr>
      <w:ind w:left="284" w:firstLine="1"/>
      <w:jc w:val="both"/>
    </w:pPr>
    <w:rPr>
      <w:rFonts w:ascii="Arial Narrow" w:hAnsi="Arial Narrow"/>
    </w:rPr>
  </w:style>
  <w:style w:type="paragraph" w:styleId="Tekstprzypisudolnego">
    <w:name w:val="footnote text"/>
    <w:basedOn w:val="Normalny"/>
    <w:rsid w:val="00FD7B05"/>
    <w:pPr>
      <w:tabs>
        <w:tab w:val="left" w:pos="356"/>
      </w:tabs>
      <w:spacing w:before="60" w:after="60"/>
    </w:pPr>
    <w:rPr>
      <w:sz w:val="20"/>
      <w:szCs w:val="20"/>
      <w:lang w:val="hu-HU"/>
    </w:rPr>
  </w:style>
  <w:style w:type="paragraph" w:customStyle="1" w:styleId="Kolorowalistaakcent11">
    <w:name w:val="Kolorowa lista — akcent 11"/>
    <w:basedOn w:val="Normalny"/>
    <w:uiPriority w:val="34"/>
    <w:qFormat/>
    <w:rsid w:val="00FD7B05"/>
    <w:pPr>
      <w:ind w:left="720"/>
    </w:pPr>
    <w:rPr>
      <w:rFonts w:ascii="Calibri" w:eastAsia="Calibri" w:hAnsi="Calibri"/>
      <w:sz w:val="22"/>
      <w:szCs w:val="22"/>
    </w:rPr>
  </w:style>
  <w:style w:type="paragraph" w:customStyle="1" w:styleId="Default">
    <w:name w:val="Default"/>
    <w:rsid w:val="00FD7B05"/>
    <w:pPr>
      <w:suppressAutoHyphens/>
      <w:autoSpaceDE w:val="0"/>
    </w:pPr>
    <w:rPr>
      <w:rFonts w:ascii="Myriad Pro Light" w:eastAsia="Arial" w:hAnsi="Myriad Pro Light" w:cs="Myriad Pro Light"/>
      <w:color w:val="000000"/>
      <w:sz w:val="24"/>
      <w:szCs w:val="24"/>
      <w:lang w:eastAsia="ar-SA"/>
    </w:rPr>
  </w:style>
  <w:style w:type="paragraph" w:customStyle="1" w:styleId="Pa3">
    <w:name w:val="Pa3"/>
    <w:basedOn w:val="Default"/>
    <w:next w:val="Default"/>
    <w:rsid w:val="00FD7B05"/>
    <w:pPr>
      <w:spacing w:line="241" w:lineRule="atLeast"/>
    </w:pPr>
    <w:rPr>
      <w:rFonts w:cs="Times New Roman"/>
      <w:color w:val="auto"/>
    </w:rPr>
  </w:style>
  <w:style w:type="paragraph" w:customStyle="1" w:styleId="2poziomELO">
    <w:name w:val="2_poziom_ELO"/>
    <w:basedOn w:val="Nagwek1"/>
    <w:rsid w:val="00FD7B05"/>
    <w:pPr>
      <w:numPr>
        <w:numId w:val="1"/>
      </w:numPr>
      <w:spacing w:line="360" w:lineRule="auto"/>
    </w:pPr>
    <w:rPr>
      <w:rFonts w:ascii="Verdana" w:hAnsi="Verdana" w:cs="Arial"/>
      <w:kern w:val="1"/>
      <w:sz w:val="20"/>
      <w:szCs w:val="20"/>
    </w:rPr>
  </w:style>
  <w:style w:type="paragraph" w:customStyle="1" w:styleId="3poziomELO">
    <w:name w:val="3_poziom_ELO"/>
    <w:basedOn w:val="Nagwek1"/>
    <w:rsid w:val="00FD7B05"/>
    <w:pPr>
      <w:numPr>
        <w:numId w:val="3"/>
      </w:numPr>
      <w:spacing w:line="360" w:lineRule="auto"/>
    </w:pPr>
    <w:rPr>
      <w:rFonts w:ascii="Verdana" w:hAnsi="Verdana" w:cs="Arial"/>
      <w:kern w:val="1"/>
      <w:sz w:val="20"/>
      <w:szCs w:val="20"/>
    </w:rPr>
  </w:style>
  <w:style w:type="paragraph" w:customStyle="1" w:styleId="Zwykytekst1">
    <w:name w:val="Zwykły tekst1"/>
    <w:basedOn w:val="Normalny"/>
    <w:rsid w:val="00FD7B05"/>
    <w:rPr>
      <w:rFonts w:ascii="Calibri" w:eastAsia="Calibri" w:hAnsi="Calibri"/>
      <w:sz w:val="22"/>
      <w:szCs w:val="21"/>
    </w:rPr>
  </w:style>
  <w:style w:type="paragraph" w:customStyle="1" w:styleId="Zawartotabeli">
    <w:name w:val="Zawartość tabeli"/>
    <w:basedOn w:val="Normalny"/>
    <w:rsid w:val="00FD7B05"/>
    <w:pPr>
      <w:suppressLineNumbers/>
    </w:pPr>
  </w:style>
  <w:style w:type="paragraph" w:customStyle="1" w:styleId="Nagwektabeli">
    <w:name w:val="Nagłówek tabeli"/>
    <w:basedOn w:val="Zawartotabeli"/>
    <w:rsid w:val="00FD7B05"/>
    <w:pPr>
      <w:jc w:val="center"/>
    </w:pPr>
    <w:rPr>
      <w:b/>
      <w:bCs/>
    </w:rPr>
  </w:style>
  <w:style w:type="paragraph" w:customStyle="1" w:styleId="Zawartoramki">
    <w:name w:val="Zawartość ramki"/>
    <w:basedOn w:val="Tekstpodstawowy"/>
    <w:rsid w:val="00FD7B05"/>
  </w:style>
  <w:style w:type="character" w:customStyle="1" w:styleId="StopkaZnak">
    <w:name w:val="Stopka Znak"/>
    <w:link w:val="Stopka"/>
    <w:rsid w:val="0099476F"/>
    <w:rPr>
      <w:rFonts w:ascii="Garamond" w:hAnsi="Garamond"/>
      <w:sz w:val="24"/>
      <w:lang w:val="pl-PL" w:eastAsia="ar-SA"/>
    </w:rPr>
  </w:style>
  <w:style w:type="paragraph" w:styleId="Tekstpodstawowy2">
    <w:name w:val="Body Text 2"/>
    <w:basedOn w:val="Normalny"/>
    <w:link w:val="Tekstpodstawowy2Znak"/>
    <w:uiPriority w:val="99"/>
    <w:semiHidden/>
    <w:unhideWhenUsed/>
    <w:rsid w:val="0003190E"/>
    <w:pPr>
      <w:spacing w:after="120" w:line="480" w:lineRule="auto"/>
    </w:pPr>
  </w:style>
  <w:style w:type="character" w:customStyle="1" w:styleId="Tekstpodstawowy2Znak">
    <w:name w:val="Tekst podstawowy 2 Znak"/>
    <w:link w:val="Tekstpodstawowy2"/>
    <w:uiPriority w:val="99"/>
    <w:semiHidden/>
    <w:rsid w:val="0003190E"/>
    <w:rPr>
      <w:sz w:val="24"/>
      <w:szCs w:val="24"/>
      <w:lang w:val="pl-PL" w:eastAsia="ar-SA"/>
    </w:rPr>
  </w:style>
  <w:style w:type="paragraph" w:styleId="Tekstpodstawowy3">
    <w:name w:val="Body Text 3"/>
    <w:basedOn w:val="Normalny"/>
    <w:link w:val="Tekstpodstawowy3Znak"/>
    <w:uiPriority w:val="99"/>
    <w:semiHidden/>
    <w:unhideWhenUsed/>
    <w:rsid w:val="0003190E"/>
    <w:pPr>
      <w:spacing w:after="120"/>
    </w:pPr>
    <w:rPr>
      <w:sz w:val="16"/>
      <w:szCs w:val="16"/>
    </w:rPr>
  </w:style>
  <w:style w:type="character" w:customStyle="1" w:styleId="Tekstpodstawowy3Znak">
    <w:name w:val="Tekst podstawowy 3 Znak"/>
    <w:link w:val="Tekstpodstawowy3"/>
    <w:uiPriority w:val="99"/>
    <w:semiHidden/>
    <w:rsid w:val="0003190E"/>
    <w:rPr>
      <w:sz w:val="16"/>
      <w:szCs w:val="16"/>
      <w:lang w:val="pl-PL" w:eastAsia="ar-SA"/>
    </w:rPr>
  </w:style>
  <w:style w:type="paragraph" w:customStyle="1" w:styleId="styl1">
    <w:name w:val="styl1"/>
    <w:basedOn w:val="Normalny"/>
    <w:rsid w:val="0003190E"/>
    <w:pPr>
      <w:suppressAutoHyphens w:val="0"/>
      <w:spacing w:before="100" w:beforeAutospacing="1" w:after="100" w:afterAutospacing="1"/>
    </w:pPr>
    <w:rPr>
      <w:lang w:eastAsia="pl-PL"/>
    </w:rPr>
  </w:style>
  <w:style w:type="paragraph" w:customStyle="1" w:styleId="Holdingpodstawowy">
    <w:name w:val="Holding podstawowy"/>
    <w:basedOn w:val="Normalny"/>
    <w:rsid w:val="00FB08C5"/>
    <w:pPr>
      <w:tabs>
        <w:tab w:val="left" w:pos="0"/>
      </w:tabs>
      <w:suppressAutoHyphens w:val="0"/>
      <w:jc w:val="both"/>
    </w:pPr>
    <w:rPr>
      <w:rFonts w:ascii="Arial" w:hAnsi="Arial"/>
      <w:sz w:val="22"/>
      <w:szCs w:val="20"/>
      <w:lang w:eastAsia="pl-PL"/>
    </w:rPr>
  </w:style>
  <w:style w:type="paragraph" w:styleId="Tekstpodstawowywcity3">
    <w:name w:val="Body Text Indent 3"/>
    <w:basedOn w:val="Normalny"/>
    <w:link w:val="Tekstpodstawowywcity3Znak"/>
    <w:uiPriority w:val="99"/>
    <w:semiHidden/>
    <w:unhideWhenUsed/>
    <w:rsid w:val="007F185C"/>
    <w:pPr>
      <w:spacing w:after="120"/>
      <w:ind w:left="283"/>
    </w:pPr>
    <w:rPr>
      <w:sz w:val="16"/>
      <w:szCs w:val="16"/>
    </w:rPr>
  </w:style>
  <w:style w:type="character" w:customStyle="1" w:styleId="Tekstpodstawowywcity3Znak">
    <w:name w:val="Tekst podstawowy wcięty 3 Znak"/>
    <w:link w:val="Tekstpodstawowywcity3"/>
    <w:uiPriority w:val="99"/>
    <w:semiHidden/>
    <w:rsid w:val="007F185C"/>
    <w:rPr>
      <w:sz w:val="16"/>
      <w:szCs w:val="16"/>
      <w:lang w:eastAsia="ar-SA"/>
    </w:rPr>
  </w:style>
  <w:style w:type="paragraph" w:styleId="Tekstpodstawowywcity2">
    <w:name w:val="Body Text Indent 2"/>
    <w:basedOn w:val="Normalny"/>
    <w:link w:val="Tekstpodstawowywcity2Znak"/>
    <w:uiPriority w:val="99"/>
    <w:unhideWhenUsed/>
    <w:rsid w:val="007F185C"/>
    <w:pPr>
      <w:spacing w:after="120" w:line="480" w:lineRule="auto"/>
      <w:ind w:left="283"/>
    </w:pPr>
  </w:style>
  <w:style w:type="character" w:customStyle="1" w:styleId="Tekstpodstawowywcity2Znak">
    <w:name w:val="Tekst podstawowy wcięty 2 Znak"/>
    <w:link w:val="Tekstpodstawowywcity2"/>
    <w:uiPriority w:val="99"/>
    <w:rsid w:val="007F185C"/>
    <w:rPr>
      <w:sz w:val="24"/>
      <w:szCs w:val="24"/>
      <w:lang w:eastAsia="ar-SA"/>
    </w:rPr>
  </w:style>
  <w:style w:type="paragraph" w:customStyle="1" w:styleId="Adresodbiorcy">
    <w:name w:val="Adres odbiorcy"/>
    <w:basedOn w:val="Normalny"/>
    <w:rsid w:val="007F185C"/>
    <w:pPr>
      <w:suppressAutoHyphens w:val="0"/>
      <w:spacing w:after="120" w:line="220" w:lineRule="atLeast"/>
      <w:jc w:val="both"/>
    </w:pPr>
    <w:rPr>
      <w:rFonts w:ascii="Arial" w:hAnsi="Arial"/>
      <w:spacing w:val="-5"/>
      <w:sz w:val="20"/>
      <w:szCs w:val="20"/>
      <w:lang w:eastAsia="en-US" w:bidi="en-US"/>
    </w:rPr>
  </w:style>
  <w:style w:type="paragraph" w:customStyle="1" w:styleId="Podpis-Stanowisko">
    <w:name w:val="Podpis - Stanowisko"/>
    <w:basedOn w:val="Podpis"/>
    <w:next w:val="Normalny"/>
    <w:rsid w:val="007F185C"/>
    <w:pPr>
      <w:suppressAutoHyphens w:val="0"/>
      <w:spacing w:before="0"/>
    </w:pPr>
    <w:rPr>
      <w:lang w:eastAsia="en-US"/>
    </w:rPr>
  </w:style>
  <w:style w:type="paragraph" w:styleId="Bezodstpw">
    <w:name w:val="No Spacing"/>
    <w:basedOn w:val="Normalny"/>
    <w:link w:val="BezodstpwZnak"/>
    <w:qFormat/>
    <w:rsid w:val="007F185C"/>
    <w:pPr>
      <w:suppressAutoHyphens w:val="0"/>
    </w:pPr>
    <w:rPr>
      <w:rFonts w:ascii="Verdana" w:hAnsi="Verdana"/>
      <w:sz w:val="20"/>
      <w:szCs w:val="22"/>
      <w:lang w:eastAsia="en-US" w:bidi="en-US"/>
    </w:rPr>
  </w:style>
  <w:style w:type="character" w:customStyle="1" w:styleId="BezodstpwZnak">
    <w:name w:val="Bez odstępów Znak"/>
    <w:link w:val="Bezodstpw"/>
    <w:rsid w:val="007F185C"/>
    <w:rPr>
      <w:rFonts w:ascii="Verdana" w:hAnsi="Verdana"/>
      <w:szCs w:val="22"/>
      <w:lang w:eastAsia="en-US" w:bidi="en-US"/>
    </w:rPr>
  </w:style>
  <w:style w:type="paragraph" w:styleId="Akapitzlist">
    <w:name w:val="List Paragraph"/>
    <w:aliases w:val="L1,Numerowanie,Akapit z listą5,CW_Lista,T_SZ_List Paragraph,normalny tekst,Akapit z listą BS,Tytuł_procedury,zwykły tekst,List Paragraph1,BulletC,Obiekt,Akapit z listą 1,maz_wyliczenie,opis dzialania,K-P_odwolan"/>
    <w:basedOn w:val="Normalny"/>
    <w:link w:val="AkapitzlistZnak"/>
    <w:uiPriority w:val="34"/>
    <w:qFormat/>
    <w:rsid w:val="00085E0E"/>
    <w:pPr>
      <w:suppressAutoHyphens w:val="0"/>
      <w:ind w:left="720"/>
      <w:contextualSpacing/>
    </w:pPr>
    <w:rPr>
      <w:rFonts w:ascii="Cambria" w:eastAsia="MS Mincho" w:hAnsi="Cambria"/>
      <w:lang w:val="cs-CZ" w:eastAsia="pl-PL"/>
    </w:rPr>
  </w:style>
  <w:style w:type="paragraph" w:styleId="Tekstdymka">
    <w:name w:val="Balloon Text"/>
    <w:basedOn w:val="Normalny"/>
    <w:link w:val="TekstdymkaZnak"/>
    <w:uiPriority w:val="99"/>
    <w:semiHidden/>
    <w:unhideWhenUsed/>
    <w:rsid w:val="00840B82"/>
    <w:rPr>
      <w:rFonts w:ascii="Tahoma" w:hAnsi="Tahoma" w:cs="Tahoma"/>
      <w:sz w:val="16"/>
      <w:szCs w:val="16"/>
    </w:rPr>
  </w:style>
  <w:style w:type="character" w:customStyle="1" w:styleId="TekstdymkaZnak">
    <w:name w:val="Tekst dymka Znak"/>
    <w:basedOn w:val="Domylnaczcionkaakapitu"/>
    <w:link w:val="Tekstdymka"/>
    <w:uiPriority w:val="99"/>
    <w:semiHidden/>
    <w:rsid w:val="00840B82"/>
    <w:rPr>
      <w:rFonts w:ascii="Tahoma" w:hAnsi="Tahoma" w:cs="Tahoma"/>
      <w:sz w:val="16"/>
      <w:szCs w:val="16"/>
      <w:lang w:eastAsia="ar-SA"/>
    </w:rPr>
  </w:style>
  <w:style w:type="character" w:customStyle="1" w:styleId="Bodytext5">
    <w:name w:val="Body text (5)_"/>
    <w:link w:val="Bodytext51"/>
    <w:uiPriority w:val="99"/>
    <w:rsid w:val="00663FAE"/>
    <w:rPr>
      <w:rFonts w:ascii="Arial" w:hAnsi="Arial" w:cs="Arial"/>
      <w:sz w:val="19"/>
      <w:szCs w:val="19"/>
      <w:shd w:val="clear" w:color="auto" w:fill="FFFFFF"/>
    </w:rPr>
  </w:style>
  <w:style w:type="paragraph" w:customStyle="1" w:styleId="Bodytext51">
    <w:name w:val="Body text (5)1"/>
    <w:basedOn w:val="Normalny"/>
    <w:link w:val="Bodytext5"/>
    <w:uiPriority w:val="99"/>
    <w:rsid w:val="00663FAE"/>
    <w:pPr>
      <w:widowControl w:val="0"/>
      <w:shd w:val="clear" w:color="auto" w:fill="FFFFFF"/>
      <w:suppressAutoHyphens w:val="0"/>
      <w:spacing w:line="346" w:lineRule="exact"/>
      <w:ind w:hanging="1140"/>
    </w:pPr>
    <w:rPr>
      <w:rFonts w:ascii="Arial" w:hAnsi="Arial" w:cs="Arial"/>
      <w:sz w:val="19"/>
      <w:szCs w:val="19"/>
      <w:lang w:eastAsia="pl-PL"/>
    </w:rPr>
  </w:style>
  <w:style w:type="character" w:styleId="Odwoaniedokomentarza">
    <w:name w:val="annotation reference"/>
    <w:basedOn w:val="Domylnaczcionkaakapitu"/>
    <w:uiPriority w:val="99"/>
    <w:semiHidden/>
    <w:unhideWhenUsed/>
    <w:rsid w:val="00C475A5"/>
    <w:rPr>
      <w:sz w:val="16"/>
      <w:szCs w:val="16"/>
    </w:rPr>
  </w:style>
  <w:style w:type="paragraph" w:styleId="Tekstkomentarza">
    <w:name w:val="annotation text"/>
    <w:basedOn w:val="Normalny"/>
    <w:link w:val="TekstkomentarzaZnak"/>
    <w:uiPriority w:val="99"/>
    <w:unhideWhenUsed/>
    <w:rsid w:val="00C475A5"/>
    <w:rPr>
      <w:sz w:val="20"/>
      <w:szCs w:val="20"/>
    </w:rPr>
  </w:style>
  <w:style w:type="character" w:customStyle="1" w:styleId="TekstkomentarzaZnak">
    <w:name w:val="Tekst komentarza Znak"/>
    <w:basedOn w:val="Domylnaczcionkaakapitu"/>
    <w:link w:val="Tekstkomentarza"/>
    <w:uiPriority w:val="99"/>
    <w:rsid w:val="00C475A5"/>
    <w:rPr>
      <w:lang w:eastAsia="ar-SA"/>
    </w:rPr>
  </w:style>
  <w:style w:type="paragraph" w:styleId="Tematkomentarza">
    <w:name w:val="annotation subject"/>
    <w:basedOn w:val="Tekstkomentarza"/>
    <w:next w:val="Tekstkomentarza"/>
    <w:link w:val="TematkomentarzaZnak"/>
    <w:uiPriority w:val="99"/>
    <w:semiHidden/>
    <w:unhideWhenUsed/>
    <w:rsid w:val="00C475A5"/>
    <w:rPr>
      <w:b/>
      <w:bCs/>
    </w:rPr>
  </w:style>
  <w:style w:type="character" w:customStyle="1" w:styleId="TematkomentarzaZnak">
    <w:name w:val="Temat komentarza Znak"/>
    <w:basedOn w:val="TekstkomentarzaZnak"/>
    <w:link w:val="Tematkomentarza"/>
    <w:uiPriority w:val="99"/>
    <w:semiHidden/>
    <w:rsid w:val="00C475A5"/>
    <w:rPr>
      <w:b/>
      <w:bCs/>
      <w:lang w:eastAsia="ar-SA"/>
    </w:rPr>
  </w:style>
  <w:style w:type="paragraph" w:customStyle="1" w:styleId="ZnakZnakZnakZnakZnakZnakZnak">
    <w:name w:val="Znak Znak Znak Znak Znak Znak Znak"/>
    <w:basedOn w:val="Normalny"/>
    <w:rsid w:val="00A46656"/>
    <w:pPr>
      <w:suppressAutoHyphens w:val="0"/>
    </w:pPr>
    <w:rPr>
      <w:lang w:eastAsia="pl-PL"/>
    </w:rPr>
  </w:style>
  <w:style w:type="paragraph" w:customStyle="1" w:styleId="11Trescpisma">
    <w:name w:val="@11.Tresc_pisma"/>
    <w:basedOn w:val="Normalny"/>
    <w:rsid w:val="00E4376F"/>
    <w:pPr>
      <w:suppressAutoHyphens w:val="0"/>
      <w:spacing w:before="180"/>
      <w:jc w:val="both"/>
    </w:pPr>
    <w:rPr>
      <w:rFonts w:ascii="Verdana" w:hAnsi="Verdana"/>
      <w:sz w:val="20"/>
      <w:szCs w:val="18"/>
      <w:lang w:eastAsia="pl-PL"/>
    </w:rPr>
  </w:style>
  <w:style w:type="character" w:customStyle="1" w:styleId="AkapitzlistZnak">
    <w:name w:val="Akapit z listą Znak"/>
    <w:aliases w:val="L1 Znak,Numerowanie Znak,Akapit z listą5 Znak,CW_Lista Znak,T_SZ_List Paragraph Znak,normalny tekst Znak,Akapit z listą BS Znak,Tytuł_procedury Znak,zwykły tekst Znak,List Paragraph1 Znak,BulletC Znak,Obiekt Znak,maz_wyliczenie Znak"/>
    <w:link w:val="Akapitzlist"/>
    <w:uiPriority w:val="34"/>
    <w:qFormat/>
    <w:locked/>
    <w:rsid w:val="00E4376F"/>
    <w:rPr>
      <w:rFonts w:ascii="Cambria" w:eastAsia="MS Mincho" w:hAnsi="Cambria"/>
      <w:sz w:val="24"/>
      <w:szCs w:val="24"/>
      <w:lang w:val="cs-CZ"/>
    </w:rPr>
  </w:style>
  <w:style w:type="character" w:customStyle="1" w:styleId="apple-converted-space">
    <w:name w:val="apple-converted-space"/>
    <w:basedOn w:val="Domylnaczcionkaakapitu"/>
    <w:rsid w:val="00EB0EBF"/>
  </w:style>
  <w:style w:type="paragraph" w:styleId="Poprawka">
    <w:name w:val="Revision"/>
    <w:hidden/>
    <w:uiPriority w:val="99"/>
    <w:semiHidden/>
    <w:rsid w:val="00311EBB"/>
    <w:rPr>
      <w:sz w:val="24"/>
      <w:szCs w:val="24"/>
      <w:lang w:eastAsia="ar-SA"/>
    </w:rPr>
  </w:style>
  <w:style w:type="character" w:styleId="Nierozpoznanawzmianka">
    <w:name w:val="Unresolved Mention"/>
    <w:basedOn w:val="Domylnaczcionkaakapitu"/>
    <w:uiPriority w:val="99"/>
    <w:semiHidden/>
    <w:unhideWhenUsed/>
    <w:rsid w:val="00CF65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53970">
      <w:bodyDiv w:val="1"/>
      <w:marLeft w:val="0"/>
      <w:marRight w:val="0"/>
      <w:marTop w:val="0"/>
      <w:marBottom w:val="0"/>
      <w:divBdr>
        <w:top w:val="none" w:sz="0" w:space="0" w:color="auto"/>
        <w:left w:val="none" w:sz="0" w:space="0" w:color="auto"/>
        <w:bottom w:val="none" w:sz="0" w:space="0" w:color="auto"/>
        <w:right w:val="none" w:sz="0" w:space="0" w:color="auto"/>
      </w:divBdr>
    </w:div>
    <w:div w:id="611665545">
      <w:bodyDiv w:val="1"/>
      <w:marLeft w:val="0"/>
      <w:marRight w:val="0"/>
      <w:marTop w:val="0"/>
      <w:marBottom w:val="0"/>
      <w:divBdr>
        <w:top w:val="none" w:sz="0" w:space="0" w:color="auto"/>
        <w:left w:val="none" w:sz="0" w:space="0" w:color="auto"/>
        <w:bottom w:val="none" w:sz="0" w:space="0" w:color="auto"/>
        <w:right w:val="none" w:sz="0" w:space="0" w:color="auto"/>
      </w:divBdr>
    </w:div>
    <w:div w:id="952517005">
      <w:bodyDiv w:val="1"/>
      <w:marLeft w:val="0"/>
      <w:marRight w:val="0"/>
      <w:marTop w:val="0"/>
      <w:marBottom w:val="0"/>
      <w:divBdr>
        <w:top w:val="none" w:sz="0" w:space="0" w:color="auto"/>
        <w:left w:val="none" w:sz="0" w:space="0" w:color="auto"/>
        <w:bottom w:val="none" w:sz="0" w:space="0" w:color="auto"/>
        <w:right w:val="none" w:sz="0" w:space="0" w:color="auto"/>
      </w:divBdr>
    </w:div>
    <w:div w:id="1065833762">
      <w:bodyDiv w:val="1"/>
      <w:marLeft w:val="0"/>
      <w:marRight w:val="0"/>
      <w:marTop w:val="0"/>
      <w:marBottom w:val="0"/>
      <w:divBdr>
        <w:top w:val="none" w:sz="0" w:space="0" w:color="auto"/>
        <w:left w:val="none" w:sz="0" w:space="0" w:color="auto"/>
        <w:bottom w:val="none" w:sz="0" w:space="0" w:color="auto"/>
        <w:right w:val="none" w:sz="0" w:space="0" w:color="auto"/>
      </w:divBdr>
    </w:div>
    <w:div w:id="1184707349">
      <w:bodyDiv w:val="1"/>
      <w:marLeft w:val="0"/>
      <w:marRight w:val="0"/>
      <w:marTop w:val="0"/>
      <w:marBottom w:val="0"/>
      <w:divBdr>
        <w:top w:val="none" w:sz="0" w:space="0" w:color="auto"/>
        <w:left w:val="none" w:sz="0" w:space="0" w:color="auto"/>
        <w:bottom w:val="none" w:sz="0" w:space="0" w:color="auto"/>
        <w:right w:val="none" w:sz="0" w:space="0" w:color="auto"/>
      </w:divBdr>
    </w:div>
    <w:div w:id="1218082030">
      <w:bodyDiv w:val="1"/>
      <w:marLeft w:val="0"/>
      <w:marRight w:val="0"/>
      <w:marTop w:val="0"/>
      <w:marBottom w:val="0"/>
      <w:divBdr>
        <w:top w:val="none" w:sz="0" w:space="0" w:color="auto"/>
        <w:left w:val="none" w:sz="0" w:space="0" w:color="auto"/>
        <w:bottom w:val="none" w:sz="0" w:space="0" w:color="auto"/>
        <w:right w:val="none" w:sz="0" w:space="0" w:color="auto"/>
      </w:divBdr>
    </w:div>
    <w:div w:id="1294407351">
      <w:bodyDiv w:val="1"/>
      <w:marLeft w:val="0"/>
      <w:marRight w:val="0"/>
      <w:marTop w:val="0"/>
      <w:marBottom w:val="0"/>
      <w:divBdr>
        <w:top w:val="none" w:sz="0" w:space="0" w:color="auto"/>
        <w:left w:val="none" w:sz="0" w:space="0" w:color="auto"/>
        <w:bottom w:val="none" w:sz="0" w:space="0" w:color="auto"/>
        <w:right w:val="none" w:sz="0" w:space="0" w:color="auto"/>
      </w:divBdr>
    </w:div>
    <w:div w:id="1338338304">
      <w:bodyDiv w:val="1"/>
      <w:marLeft w:val="0"/>
      <w:marRight w:val="0"/>
      <w:marTop w:val="0"/>
      <w:marBottom w:val="0"/>
      <w:divBdr>
        <w:top w:val="none" w:sz="0" w:space="0" w:color="auto"/>
        <w:left w:val="none" w:sz="0" w:space="0" w:color="auto"/>
        <w:bottom w:val="none" w:sz="0" w:space="0" w:color="auto"/>
        <w:right w:val="none" w:sz="0" w:space="0" w:color="auto"/>
      </w:divBdr>
    </w:div>
    <w:div w:id="1546865322">
      <w:bodyDiv w:val="1"/>
      <w:marLeft w:val="0"/>
      <w:marRight w:val="0"/>
      <w:marTop w:val="0"/>
      <w:marBottom w:val="0"/>
      <w:divBdr>
        <w:top w:val="none" w:sz="0" w:space="0" w:color="auto"/>
        <w:left w:val="none" w:sz="0" w:space="0" w:color="auto"/>
        <w:bottom w:val="none" w:sz="0" w:space="0" w:color="auto"/>
        <w:right w:val="none" w:sz="0" w:space="0" w:color="auto"/>
      </w:divBdr>
    </w:div>
    <w:div w:id="15871068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58167-7E77-F74D-9CC3-EB79417B2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54</Pages>
  <Words>27554</Words>
  <Characters>165327</Characters>
  <Application>Microsoft Office Word</Application>
  <DocSecurity>0</DocSecurity>
  <Lines>1377</Lines>
  <Paragraphs>384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192497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Agnieszka Kotowicz</cp:lastModifiedBy>
  <cp:revision>31</cp:revision>
  <cp:lastPrinted>2017-09-17T15:37:00Z</cp:lastPrinted>
  <dcterms:created xsi:type="dcterms:W3CDTF">2025-11-20T11:59:00Z</dcterms:created>
  <dcterms:modified xsi:type="dcterms:W3CDTF">2025-11-28T10:00:00Z</dcterms:modified>
</cp:coreProperties>
</file>